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4"/>
        <w:ind w:firstLine="400"/>
        <w:rPr>
          <w:shd w:val="clear" w:color="auto" w:fill="FFFFFF"/>
        </w:rPr>
      </w:pPr>
      <w:bookmarkStart w:id="424" w:name="_GoBack"/>
      <w:bookmarkEnd w:id="424"/>
    </w:p>
    <w:p>
      <w:pPr>
        <w:rPr>
          <w:shd w:val="clear" w:color="auto" w:fill="FFFFFF"/>
        </w:rPr>
      </w:pPr>
    </w:p>
    <w:p>
      <w:pPr>
        <w:ind w:firstLine="0" w:firstLineChars="0"/>
        <w:jc w:val="center"/>
        <w:rPr>
          <w:sz w:val="72"/>
          <w:szCs w:val="72"/>
          <w:shd w:val="clear" w:color="auto" w:fill="FFFFFF"/>
        </w:rPr>
      </w:pPr>
      <w:r>
        <w:rPr>
          <w:rFonts w:hint="eastAsia"/>
          <w:sz w:val="72"/>
          <w:szCs w:val="72"/>
          <w:shd w:val="clear" w:color="auto" w:fill="FFFFFF"/>
        </w:rPr>
        <w:t>东北证券股份有限公司</w:t>
      </w:r>
    </w:p>
    <w:p>
      <w:pPr>
        <w:ind w:firstLine="0" w:firstLineChars="0"/>
        <w:jc w:val="center"/>
        <w:rPr>
          <w:sz w:val="72"/>
          <w:szCs w:val="72"/>
          <w:shd w:val="clear" w:color="auto" w:fill="FFFFFF"/>
        </w:rPr>
      </w:pPr>
      <w:r>
        <w:rPr>
          <w:rFonts w:hint="eastAsia"/>
          <w:sz w:val="72"/>
          <w:szCs w:val="72"/>
          <w:shd w:val="clear" w:color="auto" w:fill="FFFFFF"/>
          <w:lang w:val="en-US" w:eastAsia="zh-CN"/>
        </w:rPr>
        <w:t>员工</w:t>
      </w:r>
      <w:r>
        <w:rPr>
          <w:rFonts w:hint="eastAsia"/>
          <w:sz w:val="72"/>
          <w:szCs w:val="72"/>
          <w:shd w:val="clear" w:color="auto" w:fill="FFFFFF"/>
        </w:rPr>
        <w:t>合规手册</w:t>
      </w:r>
    </w:p>
    <w:p>
      <w:pPr>
        <w:ind w:firstLine="0" w:firstLineChars="0"/>
        <w:jc w:val="center"/>
        <w:rPr>
          <w:sz w:val="72"/>
          <w:szCs w:val="72"/>
          <w:shd w:val="clear" w:color="auto" w:fill="FFFFFF"/>
        </w:rPr>
      </w:pPr>
      <w:r>
        <w:rPr>
          <w:rFonts w:hint="eastAsia"/>
          <w:sz w:val="32"/>
          <w:szCs w:val="32"/>
          <w:shd w:val="clear" w:color="auto" w:fill="FFFFFF"/>
        </w:rPr>
        <w:t>(20</w:t>
      </w:r>
      <w:r>
        <w:rPr>
          <w:rFonts w:hint="eastAsia"/>
          <w:sz w:val="32"/>
          <w:szCs w:val="32"/>
          <w:shd w:val="clear" w:color="auto" w:fill="FFFFFF"/>
          <w:lang w:val="en-US" w:eastAsia="zh-CN"/>
        </w:rPr>
        <w:t>23</w:t>
      </w:r>
      <w:r>
        <w:rPr>
          <w:rFonts w:hint="eastAsia"/>
          <w:sz w:val="32"/>
          <w:szCs w:val="32"/>
          <w:shd w:val="clear" w:color="auto" w:fill="FFFFFF"/>
        </w:rPr>
        <w:t>.1</w:t>
      </w:r>
      <w:r>
        <w:rPr>
          <w:rFonts w:hint="eastAsia"/>
          <w:sz w:val="32"/>
          <w:szCs w:val="32"/>
          <w:shd w:val="clear" w:color="auto" w:fill="FFFFFF"/>
          <w:lang w:val="en-US" w:eastAsia="zh-CN"/>
        </w:rPr>
        <w:t>2</w:t>
      </w:r>
      <w:r>
        <w:rPr>
          <w:rFonts w:hint="eastAsia"/>
          <w:sz w:val="32"/>
          <w:szCs w:val="32"/>
          <w:shd w:val="clear" w:color="auto" w:fill="FFFFFF"/>
        </w:rPr>
        <w:t>)</w:t>
      </w:r>
    </w:p>
    <w:p>
      <w:pPr>
        <w:rPr>
          <w:shd w:val="clear" w:color="auto" w:fill="FFFFFF"/>
        </w:rPr>
      </w:pPr>
      <w:r>
        <w:rPr>
          <w:rFonts w:hint="eastAsia"/>
          <w:shd w:val="clear" w:color="auto" w:fill="FFFFFF"/>
        </w:rPr>
        <w:t xml:space="preserve"> </w:t>
      </w:r>
    </w:p>
    <w:p>
      <w:pPr>
        <w:rPr>
          <w:shd w:val="clear" w:color="auto" w:fill="FFFFFF"/>
        </w:rPr>
      </w:pPr>
    </w:p>
    <w:p>
      <w:pPr>
        <w:rPr>
          <w:shd w:val="clear" w:color="auto" w:fill="FFFFFF"/>
        </w:rPr>
      </w:pPr>
    </w:p>
    <w:p>
      <w:pPr>
        <w:rPr>
          <w:shd w:val="clear" w:color="auto" w:fill="FFFFFF"/>
        </w:rPr>
      </w:pPr>
    </w:p>
    <w:p>
      <w:pPr>
        <w:rPr>
          <w:shd w:val="clear" w:color="auto" w:fill="FFFFFF"/>
        </w:rPr>
      </w:pPr>
    </w:p>
    <w:p>
      <w:pPr>
        <w:rPr>
          <w:shd w:val="clear" w:color="auto" w:fill="FFFFFF"/>
        </w:rPr>
      </w:pPr>
    </w:p>
    <w:p>
      <w:pPr>
        <w:rPr>
          <w:shd w:val="clear" w:color="auto" w:fill="FFFFFF"/>
        </w:rPr>
      </w:pPr>
    </w:p>
    <w:p>
      <w:pPr>
        <w:rPr>
          <w:shd w:val="clear" w:color="auto" w:fill="FFFFFF"/>
        </w:rPr>
      </w:pPr>
    </w:p>
    <w:p>
      <w:pPr>
        <w:rPr>
          <w:shd w:val="clear" w:color="auto" w:fill="FFFFFF"/>
        </w:rPr>
      </w:pPr>
    </w:p>
    <w:p>
      <w:pPr>
        <w:ind w:firstLine="0" w:firstLineChars="0"/>
        <w:rPr>
          <w:shd w:val="clear" w:color="auto" w:fill="FFFFFF"/>
        </w:rPr>
      </w:pPr>
      <w:r>
        <w:rPr>
          <w:shd w:val="clear" w:color="auto" w:fill="FFFFFF"/>
        </w:rPr>
        <w:drawing>
          <wp:anchor distT="0" distB="0" distL="114300" distR="114300" simplePos="0" relativeHeight="251659264" behindDoc="0" locked="0" layoutInCell="1" allowOverlap="1">
            <wp:simplePos x="0" y="0"/>
            <wp:positionH relativeFrom="column">
              <wp:posOffset>530225</wp:posOffset>
            </wp:positionH>
            <wp:positionV relativeFrom="paragraph">
              <wp:posOffset>1090295</wp:posOffset>
            </wp:positionV>
            <wp:extent cx="4173855" cy="571500"/>
            <wp:effectExtent l="0" t="0" r="17145" b="12700"/>
            <wp:wrapNone/>
            <wp:docPr id="1" name="图片 3" descr="标识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标识05"/>
                    <pic:cNvPicPr>
                      <a:picLocks noChangeAspect="1"/>
                    </pic:cNvPicPr>
                  </pic:nvPicPr>
                  <pic:blipFill>
                    <a:blip r:embed="rId14"/>
                    <a:stretch>
                      <a:fillRect/>
                    </a:stretch>
                  </pic:blipFill>
                  <pic:spPr>
                    <a:xfrm>
                      <a:off x="0" y="0"/>
                      <a:ext cx="4173855" cy="571500"/>
                    </a:xfrm>
                    <a:prstGeom prst="rect">
                      <a:avLst/>
                    </a:prstGeom>
                    <a:noFill/>
                    <a:ln>
                      <a:noFill/>
                    </a:ln>
                  </pic:spPr>
                </pic:pic>
              </a:graphicData>
            </a:graphic>
          </wp:anchor>
        </w:drawing>
      </w:r>
    </w:p>
    <w:p>
      <w:pPr>
        <w:rPr>
          <w:shd w:val="clear" w:color="auto" w:fill="FFFFFF"/>
        </w:rPr>
      </w:pPr>
    </w:p>
    <w:p>
      <w:pPr>
        <w:rPr>
          <w:shd w:val="clear" w:color="auto" w:fill="FFFFFF"/>
        </w:rPr>
      </w:pPr>
    </w:p>
    <w:p>
      <w:pPr>
        <w:rPr>
          <w:shd w:val="clear" w:color="auto" w:fill="FFFFFF"/>
        </w:rPr>
      </w:pPr>
    </w:p>
    <w:p>
      <w:pPr>
        <w:ind w:firstLine="0" w:firstLineChars="0"/>
        <w:rPr>
          <w:shd w:val="clear" w:color="auto" w:fill="FFFFFF"/>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26" w:charSpace="0"/>
        </w:sectPr>
      </w:pPr>
    </w:p>
    <w:p>
      <w:pPr>
        <w:pStyle w:val="3"/>
        <w:rPr>
          <w:shd w:val="clear" w:color="auto" w:fill="FFFFFF"/>
        </w:rPr>
      </w:pPr>
      <w:bookmarkStart w:id="0" w:name="_Toc5785"/>
      <w:bookmarkStart w:id="1" w:name="_Toc11269"/>
      <w:bookmarkStart w:id="2" w:name="_Toc31960"/>
      <w:bookmarkStart w:id="3" w:name="_Toc529864005"/>
      <w:bookmarkStart w:id="4" w:name="_Toc12680"/>
      <w:bookmarkStart w:id="5" w:name="_Toc25066"/>
      <w:bookmarkStart w:id="6" w:name="_Toc22966"/>
      <w:bookmarkStart w:id="7" w:name="_Toc529863813"/>
      <w:bookmarkStart w:id="8" w:name="_Toc19510"/>
      <w:bookmarkStart w:id="9" w:name="_Toc14061"/>
      <w:bookmarkStart w:id="10" w:name="_Toc495311375"/>
      <w:bookmarkStart w:id="11" w:name="_Toc329"/>
      <w:bookmarkStart w:id="12" w:name="_Toc7650"/>
      <w:r>
        <w:rPr>
          <w:rFonts w:hint="eastAsia"/>
          <w:shd w:val="clear" w:color="auto" w:fill="FFFFFF"/>
        </w:rPr>
        <w:t>前  言</w:t>
      </w:r>
      <w:bookmarkEnd w:id="0"/>
      <w:bookmarkEnd w:id="1"/>
      <w:bookmarkEnd w:id="2"/>
      <w:bookmarkEnd w:id="3"/>
      <w:bookmarkEnd w:id="4"/>
      <w:bookmarkEnd w:id="5"/>
      <w:bookmarkEnd w:id="6"/>
      <w:bookmarkEnd w:id="7"/>
      <w:bookmarkEnd w:id="8"/>
      <w:bookmarkEnd w:id="9"/>
      <w:bookmarkEnd w:id="10"/>
      <w:bookmarkEnd w:id="11"/>
      <w:bookmarkEnd w:id="12"/>
    </w:p>
    <w:p>
      <w:pPr>
        <w:rPr>
          <w:shd w:val="clear" w:color="auto" w:fill="FFFFFF"/>
        </w:rPr>
      </w:pPr>
    </w:p>
    <w:p>
      <w:pPr>
        <w:rPr>
          <w:shd w:val="clear" w:color="auto" w:fill="FFFFFF"/>
        </w:rPr>
      </w:pPr>
      <w:r>
        <w:rPr>
          <w:rFonts w:hint="eastAsia"/>
          <w:shd w:val="clear" w:color="auto" w:fill="FFFFFF"/>
        </w:rPr>
        <w:t>依法合规经营是公司生存、发展和壮大的基础，也是公司每位工作人员的基本行为准则。为阐明公司合规管理基本理念和合规管理基本要求，明确公司每位工作人员在合规管理上的职责和义务，推进公司合规文化建设，公司合规管理部根据相关法律、法规、规章、规范性文件、自律规则</w:t>
      </w:r>
      <w:r>
        <w:rPr>
          <w:rFonts w:hint="eastAsia"/>
          <w:shd w:val="clear" w:color="auto" w:fill="FFFFFF"/>
          <w:lang w:eastAsia="zh-CN"/>
        </w:rPr>
        <w:t>，以及</w:t>
      </w:r>
      <w:r>
        <w:rPr>
          <w:rFonts w:hint="eastAsia"/>
          <w:shd w:val="clear" w:color="auto" w:fill="FFFFFF"/>
        </w:rPr>
        <w:t>行业普遍遵守的职业道德和行为准则（以下统称“法律法规和准则”）和公司规章制度，制定了《东北证券股份有限公司</w:t>
      </w:r>
      <w:r>
        <w:rPr>
          <w:rFonts w:hint="eastAsia"/>
          <w:shd w:val="clear" w:color="auto" w:fill="FFFFFF"/>
          <w:lang w:val="en-US" w:eastAsia="zh-CN"/>
        </w:rPr>
        <w:t>员工</w:t>
      </w:r>
      <w:r>
        <w:rPr>
          <w:rFonts w:hint="eastAsia"/>
          <w:shd w:val="clear" w:color="auto" w:fill="FFFFFF"/>
        </w:rPr>
        <w:t>合规手册》（以下简称“手册”）。</w:t>
      </w:r>
    </w:p>
    <w:p>
      <w:pPr>
        <w:rPr>
          <w:shd w:val="clear" w:color="auto" w:fill="FFFFFF"/>
        </w:rPr>
      </w:pPr>
      <w:r>
        <w:rPr>
          <w:rFonts w:hint="eastAsia"/>
          <w:shd w:val="clear" w:color="auto" w:fill="FFFFFF"/>
        </w:rPr>
        <w:t>本手册旨在形成一本集合规文化、管理、操作于一体的工具书，为公司的合规管理和全体工作人员执业行为提供便捷、系统的制度支持。</w:t>
      </w:r>
    </w:p>
    <w:p>
      <w:pPr>
        <w:rPr>
          <w:shd w:val="clear" w:color="auto" w:fill="FFFFFF"/>
        </w:rPr>
      </w:pPr>
      <w:r>
        <w:rPr>
          <w:rFonts w:hint="eastAsia"/>
          <w:shd w:val="clear" w:color="auto" w:fill="FFFFFF"/>
        </w:rPr>
        <w:t>本手册未能涵盖全体工作人员在工作中需要遵循的所有规则，也没有对每位工作人员可能遇到的所有与合规有关的问题进行详尽</w:t>
      </w:r>
      <w:r>
        <w:rPr>
          <w:rFonts w:hint="eastAsia"/>
          <w:shd w:val="clear" w:color="auto" w:fill="FFFFFF"/>
          <w:lang w:val="en-US" w:eastAsia="zh-CN"/>
        </w:rPr>
        <w:t>地</w:t>
      </w:r>
      <w:r>
        <w:rPr>
          <w:rFonts w:hint="eastAsia"/>
          <w:shd w:val="clear" w:color="auto" w:fill="FFFFFF"/>
        </w:rPr>
        <w:t>说明，手册内容为合规管理和业务操作提供参考。工作人员在阅读本手册之外，还应该自行认真学习与各自的工作岗位和职责相关的法律法规和准则及公司相关的内部规章制度，并以其最新变化为准。工作人员在严格遵守本手册要求和其他相关规定的同时，应加入自己最佳的判断和常识来开展工作，不仅需要遵循手册中的具体规则，而且应该力图遵循规则背后的精神实质。</w:t>
      </w:r>
    </w:p>
    <w:p>
      <w:pPr>
        <w:rPr>
          <w:shd w:val="clear" w:color="auto" w:fill="FFFFFF"/>
        </w:rPr>
      </w:pPr>
      <w:r>
        <w:rPr>
          <w:rFonts w:hint="eastAsia"/>
          <w:shd w:val="clear" w:color="auto" w:fill="FFFFFF"/>
        </w:rPr>
        <w:t>公司工作人员在执行本手册过程中或对自身经营管理和执业行为合规性存有疑虑时，可依据公司规定向合规管理部咨询。所有工作人员都有义务及时发现并阻止公司发生或可能发生的违法违规行为，并按照规定向上级领导和公司合规管理部报告。</w:t>
      </w:r>
    </w:p>
    <w:p>
      <w:pPr>
        <w:rPr>
          <w:shd w:val="clear" w:color="auto" w:fill="FFFFFF"/>
        </w:rPr>
      </w:pPr>
      <w:r>
        <w:rPr>
          <w:rFonts w:hint="eastAsia"/>
          <w:shd w:val="clear" w:color="auto" w:fill="FFFFFF"/>
        </w:rPr>
        <w:t>公司每位工作人员都有责任和义务熟悉和执行本手册，掌握并严格遵守所从事业务岗位相关的合规要求，违反本手册</w:t>
      </w:r>
      <w:r>
        <w:rPr>
          <w:rFonts w:hint="eastAsia"/>
          <w:shd w:val="clear" w:color="auto" w:fill="FFFFFF"/>
          <w:lang w:val="en-US" w:eastAsia="zh-CN"/>
        </w:rPr>
        <w:t>规定</w:t>
      </w:r>
      <w:r>
        <w:rPr>
          <w:rFonts w:hint="eastAsia"/>
          <w:shd w:val="clear" w:color="auto" w:fill="FFFFFF"/>
        </w:rPr>
        <w:t>的行为将受到公司的问责和惩处，乃至受到监管机构的行政处罚或行政监管措施、自律组织的纪律处分和自律监管措施或承担民事法律责任，严重违反本手册</w:t>
      </w:r>
      <w:r>
        <w:rPr>
          <w:rFonts w:hint="eastAsia"/>
          <w:shd w:val="clear" w:color="auto" w:fill="FFFFFF"/>
          <w:lang w:val="en-US" w:eastAsia="zh-CN"/>
        </w:rPr>
        <w:t>规定</w:t>
      </w:r>
      <w:r>
        <w:rPr>
          <w:rFonts w:hint="eastAsia"/>
          <w:shd w:val="clear" w:color="auto" w:fill="FFFFFF"/>
        </w:rPr>
        <w:t>的行为甚至可能构成刑事犯罪。</w:t>
      </w:r>
    </w:p>
    <w:p>
      <w:pPr>
        <w:rPr>
          <w:shd w:val="clear" w:color="auto" w:fill="FFFFFF"/>
        </w:rPr>
      </w:pPr>
      <w:r>
        <w:rPr>
          <w:rFonts w:hint="eastAsia"/>
          <w:shd w:val="clear" w:color="auto" w:fill="FFFFFF"/>
        </w:rPr>
        <w:t>公司合规管理部负责对本手册进行解释和修订。</w:t>
      </w:r>
    </w:p>
    <w:p>
      <w:pPr>
        <w:ind w:firstLine="0" w:firstLineChars="0"/>
        <w:rPr>
          <w:shd w:val="clear" w:color="auto" w:fill="FFFFFF"/>
        </w:rPr>
      </w:pPr>
    </w:p>
    <w:p>
      <w:pPr>
        <w:ind w:firstLine="0" w:firstLineChars="0"/>
        <w:rPr>
          <w:shd w:val="clear" w:color="auto" w:fill="FFFFFF"/>
        </w:rPr>
      </w:pPr>
    </w:p>
    <w:p>
      <w:pPr>
        <w:ind w:firstLine="0" w:firstLineChars="0"/>
        <w:rPr>
          <w:shd w:val="clear" w:color="auto" w:fill="FFFFFF"/>
        </w:rPr>
      </w:pPr>
    </w:p>
    <w:p>
      <w:pPr>
        <w:ind w:firstLine="0" w:firstLineChars="0"/>
        <w:rPr>
          <w:shd w:val="clear" w:color="auto" w:fill="FFFFFF"/>
        </w:rPr>
      </w:pPr>
    </w:p>
    <w:p>
      <w:pPr>
        <w:ind w:firstLine="0" w:firstLineChars="0"/>
        <w:rPr>
          <w:shd w:val="clear" w:color="auto" w:fill="FFFFFF"/>
        </w:rPr>
      </w:pPr>
    </w:p>
    <w:p>
      <w:pPr>
        <w:ind w:firstLine="0" w:firstLineChars="0"/>
        <w:rPr>
          <w:shd w:val="clear" w:color="auto" w:fill="FFFFFF"/>
        </w:rPr>
      </w:pPr>
    </w:p>
    <w:p>
      <w:pPr>
        <w:ind w:firstLine="0" w:firstLineChars="0"/>
        <w:rPr>
          <w:rFonts w:hint="eastAsia"/>
          <w:shd w:val="clear" w:color="auto" w:fill="FFFFFF"/>
        </w:rPr>
      </w:pPr>
    </w:p>
    <w:p>
      <w:pPr>
        <w:ind w:firstLine="0" w:firstLineChars="0"/>
        <w:rPr>
          <w:shd w:val="clear" w:color="auto" w:fill="FFFFFF"/>
        </w:rPr>
      </w:pPr>
    </w:p>
    <w:p>
      <w:pPr>
        <w:ind w:firstLine="0" w:firstLineChars="0"/>
        <w:rPr>
          <w:rFonts w:hint="eastAsia"/>
          <w:shd w:val="clear" w:color="auto" w:fill="FFFFFF"/>
        </w:rPr>
      </w:pPr>
    </w:p>
    <w:p>
      <w:pPr>
        <w:ind w:firstLine="0" w:firstLineChars="0"/>
        <w:rPr>
          <w:shd w:val="clear" w:color="auto" w:fill="FFFFFF"/>
        </w:rPr>
      </w:pPr>
      <w:r>
        <w:rPr>
          <w:rFonts w:hint="eastAsia"/>
          <w:shd w:val="clear" w:color="auto" w:fill="FFFFFF"/>
        </w:rPr>
        <w:drawing>
          <wp:inline distT="0" distB="0" distL="114300" distR="114300">
            <wp:extent cx="5274310" cy="6722745"/>
            <wp:effectExtent l="0" t="0" r="8890" b="8255"/>
            <wp:docPr id="2" name="图片 3" descr="合规树0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合规树0921.jpg"/>
                    <pic:cNvPicPr>
                      <a:picLocks noChangeAspect="1"/>
                    </pic:cNvPicPr>
                  </pic:nvPicPr>
                  <pic:blipFill>
                    <a:blip r:embed="rId15"/>
                    <a:stretch>
                      <a:fillRect/>
                    </a:stretch>
                  </pic:blipFill>
                  <pic:spPr>
                    <a:xfrm>
                      <a:off x="0" y="0"/>
                      <a:ext cx="5274310" cy="6722745"/>
                    </a:xfrm>
                    <a:prstGeom prst="rect">
                      <a:avLst/>
                    </a:prstGeom>
                    <a:noFill/>
                    <a:ln>
                      <a:noFill/>
                    </a:ln>
                  </pic:spPr>
                </pic:pic>
              </a:graphicData>
            </a:graphic>
          </wp:inline>
        </w:drawing>
      </w:r>
    </w:p>
    <w:p>
      <w:pPr>
        <w:pStyle w:val="18"/>
        <w:tabs>
          <w:tab w:val="right" w:leader="dot" w:pos="8296"/>
        </w:tabs>
        <w:ind w:firstLine="0" w:firstLineChars="0"/>
        <w:jc w:val="center"/>
        <w:rPr>
          <w:shd w:val="clear" w:color="auto" w:fill="FFFFFF"/>
        </w:rPr>
      </w:pPr>
      <w:r>
        <w:rPr>
          <w:shd w:val="clear" w:color="auto" w:fill="FFFFFF"/>
        </w:rPr>
        <w:t>目</w:t>
      </w:r>
      <w:r>
        <w:rPr>
          <w:rFonts w:hint="eastAsia"/>
          <w:shd w:val="clear" w:color="auto" w:fill="FFFFFF"/>
        </w:rPr>
        <w:t xml:space="preserve"> </w:t>
      </w:r>
      <w:r>
        <w:rPr>
          <w:shd w:val="clear" w:color="auto" w:fill="FFFFFF"/>
        </w:rPr>
        <w:t xml:space="preserve"> 录</w:t>
      </w:r>
    </w:p>
    <w:p>
      <w:pPr>
        <w:pStyle w:val="18"/>
        <w:tabs>
          <w:tab w:val="right" w:leader="dot" w:pos="8306"/>
        </w:tabs>
      </w:pPr>
      <w:r>
        <w:rPr>
          <w:shd w:val="clear" w:color="auto" w:fill="FFFFFF"/>
        </w:rPr>
        <w:fldChar w:fldCharType="begin"/>
      </w:r>
      <w:r>
        <w:rPr>
          <w:shd w:val="clear" w:color="auto" w:fill="FFFFFF"/>
        </w:rPr>
        <w:instrText xml:space="preserve">TOC \o "1-3" \h \u </w:instrText>
      </w:r>
      <w:r>
        <w:rPr>
          <w:shd w:val="clear" w:color="auto" w:fill="FFFFFF"/>
        </w:rPr>
        <w:fldChar w:fldCharType="separate"/>
      </w:r>
      <w:r>
        <w:rPr>
          <w:shd w:val="clear" w:color="auto" w:fill="FFFFFF"/>
        </w:rPr>
        <w:fldChar w:fldCharType="begin"/>
      </w:r>
      <w:r>
        <w:rPr>
          <w:shd w:val="clear" w:color="auto" w:fill="FFFFFF"/>
        </w:rPr>
        <w:instrText xml:space="preserve"> HYPERLINK \l _Toc25066 </w:instrText>
      </w:r>
      <w:r>
        <w:rPr>
          <w:shd w:val="clear" w:color="auto" w:fill="FFFFFF"/>
        </w:rPr>
        <w:fldChar w:fldCharType="separate"/>
      </w:r>
      <w:r>
        <w:rPr>
          <w:rFonts w:hint="eastAsia"/>
          <w:shd w:val="clear" w:color="auto" w:fill="FFFFFF"/>
        </w:rPr>
        <w:t>前  言</w:t>
      </w:r>
      <w:r>
        <w:tab/>
      </w:r>
      <w:r>
        <w:fldChar w:fldCharType="begin"/>
      </w:r>
      <w:r>
        <w:instrText xml:space="preserve"> PAGEREF _Toc25066 \h </w:instrText>
      </w:r>
      <w:r>
        <w:fldChar w:fldCharType="separate"/>
      </w:r>
      <w:r>
        <w:t>I</w:t>
      </w:r>
      <w:r>
        <w:fldChar w:fldCharType="end"/>
      </w:r>
      <w:r>
        <w:rPr>
          <w:shd w:val="clear" w:color="auto" w:fill="FFFFFF"/>
        </w:rPr>
        <w:fldChar w:fldCharType="end"/>
      </w:r>
    </w:p>
    <w:p>
      <w:pPr>
        <w:pStyle w:val="18"/>
        <w:tabs>
          <w:tab w:val="right" w:leader="dot" w:pos="8306"/>
        </w:tabs>
      </w:pPr>
      <w:r>
        <w:rPr>
          <w:shd w:val="clear" w:color="auto" w:fill="FFFFFF"/>
        </w:rPr>
        <w:fldChar w:fldCharType="begin"/>
      </w:r>
      <w:r>
        <w:rPr>
          <w:shd w:val="clear" w:color="auto" w:fill="FFFFFF"/>
        </w:rPr>
        <w:instrText xml:space="preserve"> HYPERLINK \l _Toc10346 </w:instrText>
      </w:r>
      <w:r>
        <w:rPr>
          <w:shd w:val="clear" w:color="auto" w:fill="FFFFFF"/>
        </w:rPr>
        <w:fldChar w:fldCharType="separate"/>
      </w:r>
      <w:r>
        <w:rPr>
          <w:rFonts w:hint="eastAsia"/>
          <w:shd w:val="clear" w:color="auto" w:fill="FFFFFF"/>
        </w:rPr>
        <w:t>第一章 合规管理</w:t>
      </w:r>
      <w:r>
        <w:tab/>
      </w:r>
      <w:r>
        <w:fldChar w:fldCharType="begin"/>
      </w:r>
      <w:r>
        <w:instrText xml:space="preserve"> PAGEREF _Toc10346 \h </w:instrText>
      </w:r>
      <w:r>
        <w:fldChar w:fldCharType="separate"/>
      </w:r>
      <w:r>
        <w:t>1</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_Toc1202 </w:instrText>
      </w:r>
      <w:r>
        <w:rPr>
          <w:shd w:val="clear" w:color="auto" w:fill="FFFFFF"/>
        </w:rPr>
        <w:fldChar w:fldCharType="separate"/>
      </w:r>
      <w:r>
        <w:rPr>
          <w:rFonts w:hint="eastAsia"/>
          <w:shd w:val="clear" w:color="auto" w:fill="FFFFFF"/>
        </w:rPr>
        <w:t>一、合规概述</w:t>
      </w:r>
      <w:r>
        <w:tab/>
      </w:r>
      <w:r>
        <w:fldChar w:fldCharType="begin"/>
      </w:r>
      <w:r>
        <w:instrText xml:space="preserve"> PAGEREF _Toc1202 \h </w:instrText>
      </w:r>
      <w:r>
        <w:fldChar w:fldCharType="separate"/>
      </w:r>
      <w:r>
        <w:t>1</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_Toc9519 </w:instrText>
      </w:r>
      <w:r>
        <w:rPr>
          <w:shd w:val="clear" w:color="auto" w:fill="FFFFFF"/>
        </w:rPr>
        <w:fldChar w:fldCharType="separate"/>
      </w:r>
      <w:r>
        <w:rPr>
          <w:rFonts w:hint="eastAsia"/>
          <w:shd w:val="clear" w:color="auto" w:fill="FFFFFF"/>
        </w:rPr>
        <w:t>二、合规管理的目标、原则和基本要求</w:t>
      </w:r>
      <w:r>
        <w:tab/>
      </w:r>
      <w:r>
        <w:fldChar w:fldCharType="begin"/>
      </w:r>
      <w:r>
        <w:instrText xml:space="preserve"> PAGEREF _Toc9519 \h </w:instrText>
      </w:r>
      <w:r>
        <w:fldChar w:fldCharType="separate"/>
      </w:r>
      <w:r>
        <w:t>2</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_Toc5548 </w:instrText>
      </w:r>
      <w:r>
        <w:rPr>
          <w:shd w:val="clear" w:color="auto" w:fill="FFFFFF"/>
        </w:rPr>
        <w:fldChar w:fldCharType="separate"/>
      </w:r>
      <w:r>
        <w:rPr>
          <w:rFonts w:hint="eastAsia"/>
          <w:shd w:val="clear" w:color="auto" w:fill="FFFFFF"/>
        </w:rPr>
        <w:t>三、合规理念</w:t>
      </w:r>
      <w:r>
        <w:tab/>
      </w:r>
      <w:r>
        <w:fldChar w:fldCharType="begin"/>
      </w:r>
      <w:r>
        <w:instrText xml:space="preserve"> PAGEREF _Toc5548 \h </w:instrText>
      </w:r>
      <w:r>
        <w:fldChar w:fldCharType="separate"/>
      </w:r>
      <w:r>
        <w:t>3</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_Toc14472 </w:instrText>
      </w:r>
      <w:r>
        <w:rPr>
          <w:shd w:val="clear" w:color="auto" w:fill="FFFFFF"/>
        </w:rPr>
        <w:fldChar w:fldCharType="separate"/>
      </w:r>
      <w:r>
        <w:rPr>
          <w:rFonts w:hint="eastAsia"/>
          <w:shd w:val="clear" w:color="auto" w:fill="FFFFFF"/>
        </w:rPr>
        <w:t>四、合规管理的组织结构</w:t>
      </w:r>
      <w:r>
        <w:tab/>
      </w:r>
      <w:r>
        <w:fldChar w:fldCharType="begin"/>
      </w:r>
      <w:r>
        <w:instrText xml:space="preserve"> PAGEREF _Toc14472 \h </w:instrText>
      </w:r>
      <w:r>
        <w:fldChar w:fldCharType="separate"/>
      </w:r>
      <w:r>
        <w:t>3</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_Toc29805 </w:instrText>
      </w:r>
      <w:r>
        <w:rPr>
          <w:shd w:val="clear" w:color="auto" w:fill="FFFFFF"/>
        </w:rPr>
        <w:fldChar w:fldCharType="separate"/>
      </w:r>
      <w:r>
        <w:rPr>
          <w:rFonts w:hint="eastAsia"/>
          <w:shd w:val="clear" w:color="auto" w:fill="FFFFFF"/>
        </w:rPr>
        <w:t>五、合规管理职责</w:t>
      </w:r>
      <w:r>
        <w:rPr>
          <w:rFonts w:hint="eastAsia"/>
          <w:shd w:val="clear" w:color="auto" w:fill="FFFFFF"/>
          <w:lang w:val="en-US" w:eastAsia="zh-CN"/>
        </w:rPr>
        <w:t>分工</w:t>
      </w:r>
      <w:r>
        <w:tab/>
      </w:r>
      <w:r>
        <w:fldChar w:fldCharType="begin"/>
      </w:r>
      <w:r>
        <w:instrText xml:space="preserve"> PAGEREF _Toc29805 \h </w:instrText>
      </w:r>
      <w:r>
        <w:fldChar w:fldCharType="separate"/>
      </w:r>
      <w:r>
        <w:t>4</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_Toc3836 </w:instrText>
      </w:r>
      <w:r>
        <w:rPr>
          <w:shd w:val="clear" w:color="auto" w:fill="FFFFFF"/>
        </w:rPr>
        <w:fldChar w:fldCharType="separate"/>
      </w:r>
      <w:r>
        <w:rPr>
          <w:rFonts w:hint="eastAsia"/>
          <w:shd w:val="clear" w:color="auto" w:fill="FFFFFF"/>
        </w:rPr>
        <w:t>六、合规管理工作</w:t>
      </w:r>
      <w:r>
        <w:tab/>
      </w:r>
      <w:r>
        <w:fldChar w:fldCharType="begin"/>
      </w:r>
      <w:r>
        <w:instrText xml:space="preserve"> PAGEREF _Toc3836 \h </w:instrText>
      </w:r>
      <w:r>
        <w:fldChar w:fldCharType="separate"/>
      </w:r>
      <w:r>
        <w:t>8</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_Toc24964 </w:instrText>
      </w:r>
      <w:r>
        <w:rPr>
          <w:shd w:val="clear" w:color="auto" w:fill="FFFFFF"/>
        </w:rPr>
        <w:fldChar w:fldCharType="separate"/>
      </w:r>
      <w:r>
        <w:rPr>
          <w:rFonts w:hint="eastAsia"/>
          <w:shd w:val="clear" w:color="auto" w:fill="FFFFFF"/>
        </w:rPr>
        <w:t>七、合规考核和问责</w:t>
      </w:r>
      <w:r>
        <w:tab/>
      </w:r>
      <w:r>
        <w:fldChar w:fldCharType="begin"/>
      </w:r>
      <w:r>
        <w:instrText xml:space="preserve"> PAGEREF _Toc24964 \h </w:instrText>
      </w:r>
      <w:r>
        <w:fldChar w:fldCharType="separate"/>
      </w:r>
      <w:r>
        <w:t>13</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_Toc7296 </w:instrText>
      </w:r>
      <w:r>
        <w:rPr>
          <w:shd w:val="clear" w:color="auto" w:fill="FFFFFF"/>
        </w:rPr>
        <w:fldChar w:fldCharType="separate"/>
      </w:r>
      <w:r>
        <w:rPr>
          <w:rFonts w:hint="eastAsia"/>
          <w:shd w:val="clear" w:color="auto" w:fill="FFFFFF"/>
        </w:rPr>
        <w:t>八、</w:t>
      </w:r>
      <w:r>
        <w:rPr>
          <w:rFonts w:hint="eastAsia" w:cs="幼圆"/>
          <w:shd w:val="clear" w:color="auto" w:fill="FFFFFF"/>
        </w:rPr>
        <w:t>合规管理工作思路的转变</w:t>
      </w:r>
      <w:r>
        <w:tab/>
      </w:r>
      <w:r>
        <w:fldChar w:fldCharType="begin"/>
      </w:r>
      <w:r>
        <w:instrText xml:space="preserve"> PAGEREF _Toc7296 \h </w:instrText>
      </w:r>
      <w:r>
        <w:fldChar w:fldCharType="separate"/>
      </w:r>
      <w:r>
        <w:t>14</w:t>
      </w:r>
      <w:r>
        <w:fldChar w:fldCharType="end"/>
      </w:r>
      <w:r>
        <w:rPr>
          <w:shd w:val="clear" w:color="auto" w:fill="FFFFFF"/>
        </w:rPr>
        <w:fldChar w:fldCharType="end"/>
      </w:r>
    </w:p>
    <w:p>
      <w:pPr>
        <w:pStyle w:val="18"/>
        <w:tabs>
          <w:tab w:val="right" w:leader="dot" w:pos="8306"/>
        </w:tabs>
      </w:pPr>
      <w:r>
        <w:rPr>
          <w:shd w:val="clear" w:color="auto" w:fill="FFFFFF"/>
        </w:rPr>
        <w:fldChar w:fldCharType="begin"/>
      </w:r>
      <w:r>
        <w:rPr>
          <w:shd w:val="clear" w:color="auto" w:fill="FFFFFF"/>
        </w:rPr>
        <w:instrText xml:space="preserve"> HYPERLINK \l _Toc18501 </w:instrText>
      </w:r>
      <w:r>
        <w:rPr>
          <w:shd w:val="clear" w:color="auto" w:fill="FFFFFF"/>
        </w:rPr>
        <w:fldChar w:fldCharType="separate"/>
      </w:r>
      <w:r>
        <w:rPr>
          <w:shd w:val="clear" w:color="auto" w:fill="FFFFFF"/>
        </w:rPr>
        <w:t>第二章 工作人员执业行为规范</w:t>
      </w:r>
      <w:r>
        <w:tab/>
      </w:r>
      <w:r>
        <w:fldChar w:fldCharType="begin"/>
      </w:r>
      <w:r>
        <w:instrText xml:space="preserve"> PAGEREF _Toc18501 \h </w:instrText>
      </w:r>
      <w:r>
        <w:fldChar w:fldCharType="separate"/>
      </w:r>
      <w:r>
        <w:t>14</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_Toc4476 </w:instrText>
      </w:r>
      <w:r>
        <w:rPr>
          <w:shd w:val="clear" w:color="auto" w:fill="FFFFFF"/>
        </w:rPr>
        <w:fldChar w:fldCharType="separate"/>
      </w:r>
      <w:r>
        <w:rPr>
          <w:rFonts w:hint="eastAsia"/>
          <w:shd w:val="clear" w:color="auto" w:fill="FFFFFF"/>
        </w:rPr>
        <w:t>一、从业</w:t>
      </w:r>
      <w:r>
        <w:rPr>
          <w:rFonts w:hint="eastAsia"/>
          <w:shd w:val="clear" w:color="auto" w:fill="FFFFFF"/>
          <w:lang w:val="en-US" w:eastAsia="zh-CN"/>
        </w:rPr>
        <w:t>条件</w:t>
      </w:r>
      <w:r>
        <w:tab/>
      </w:r>
      <w:r>
        <w:fldChar w:fldCharType="begin"/>
      </w:r>
      <w:r>
        <w:instrText xml:space="preserve"> PAGEREF _Toc4476 \h </w:instrText>
      </w:r>
      <w:r>
        <w:fldChar w:fldCharType="separate"/>
      </w:r>
      <w:r>
        <w:t>14</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_Toc26678 </w:instrText>
      </w:r>
      <w:r>
        <w:rPr>
          <w:shd w:val="clear" w:color="auto" w:fill="FFFFFF"/>
        </w:rPr>
        <w:fldChar w:fldCharType="separate"/>
      </w:r>
      <w:r>
        <w:rPr>
          <w:rFonts w:hint="eastAsia"/>
          <w:shd w:val="clear" w:color="auto" w:fill="FFFFFF"/>
        </w:rPr>
        <w:t>二、职业操守</w:t>
      </w:r>
      <w:r>
        <w:tab/>
      </w:r>
      <w:r>
        <w:fldChar w:fldCharType="begin"/>
      </w:r>
      <w:r>
        <w:instrText xml:space="preserve"> PAGEREF _Toc26678 \h </w:instrText>
      </w:r>
      <w:r>
        <w:fldChar w:fldCharType="separate"/>
      </w:r>
      <w:r>
        <w:t>15</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_Toc17689 </w:instrText>
      </w:r>
      <w:r>
        <w:rPr>
          <w:shd w:val="clear" w:color="auto" w:fill="FFFFFF"/>
        </w:rPr>
        <w:fldChar w:fldCharType="separate"/>
      </w:r>
      <w:r>
        <w:rPr>
          <w:rFonts w:hint="eastAsia"/>
          <w:shd w:val="clear" w:color="auto" w:fill="FFFFFF"/>
        </w:rPr>
        <w:t>三、从业人员</w:t>
      </w:r>
      <w:r>
        <w:rPr>
          <w:rFonts w:hint="eastAsia"/>
          <w:shd w:val="clear" w:color="auto" w:fill="FFFFFF"/>
          <w:lang w:val="en-US" w:eastAsia="zh-CN"/>
        </w:rPr>
        <w:t>证券</w:t>
      </w:r>
      <w:r>
        <w:rPr>
          <w:rFonts w:hint="eastAsia"/>
          <w:shd w:val="clear" w:color="auto" w:fill="FFFFFF"/>
        </w:rPr>
        <w:t>交易</w:t>
      </w:r>
      <w:r>
        <w:tab/>
      </w:r>
      <w:r>
        <w:fldChar w:fldCharType="begin"/>
      </w:r>
      <w:r>
        <w:instrText xml:space="preserve"> PAGEREF _Toc17689 \h </w:instrText>
      </w:r>
      <w:r>
        <w:fldChar w:fldCharType="separate"/>
      </w:r>
      <w:r>
        <w:t>16</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_Toc25266 </w:instrText>
      </w:r>
      <w:r>
        <w:rPr>
          <w:shd w:val="clear" w:color="auto" w:fill="FFFFFF"/>
        </w:rPr>
        <w:fldChar w:fldCharType="separate"/>
      </w:r>
      <w:r>
        <w:rPr>
          <w:rFonts w:hint="eastAsia" w:ascii="Arial" w:hAnsi="Arial" w:cs="Times New Roman"/>
          <w:shd w:val="clear" w:color="auto" w:fill="FFFFFF"/>
          <w:lang w:val="en-US" w:eastAsia="zh-CN"/>
        </w:rPr>
        <w:t>四、声誉风险管理</w:t>
      </w:r>
      <w:r>
        <w:tab/>
      </w:r>
      <w:r>
        <w:fldChar w:fldCharType="begin"/>
      </w:r>
      <w:r>
        <w:instrText xml:space="preserve"> PAGEREF _Toc25266 \h </w:instrText>
      </w:r>
      <w:r>
        <w:fldChar w:fldCharType="separate"/>
      </w:r>
      <w:r>
        <w:t>17</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_Toc9933 </w:instrText>
      </w:r>
      <w:r>
        <w:rPr>
          <w:shd w:val="clear" w:color="auto" w:fill="FFFFFF"/>
        </w:rPr>
        <w:fldChar w:fldCharType="separate"/>
      </w:r>
      <w:r>
        <w:rPr>
          <w:rFonts w:hint="eastAsia"/>
          <w:shd w:val="clear" w:color="auto" w:fill="FFFFFF"/>
          <w:lang w:val="en-US" w:eastAsia="zh-CN"/>
        </w:rPr>
        <w:t>五</w:t>
      </w:r>
      <w:r>
        <w:rPr>
          <w:rFonts w:hint="eastAsia"/>
          <w:shd w:val="clear" w:color="auto" w:fill="FFFFFF"/>
        </w:rPr>
        <w:t>、信息保护</w:t>
      </w:r>
      <w:r>
        <w:tab/>
      </w:r>
      <w:r>
        <w:fldChar w:fldCharType="begin"/>
      </w:r>
      <w:r>
        <w:instrText xml:space="preserve"> PAGEREF _Toc9933 \h </w:instrText>
      </w:r>
      <w:r>
        <w:fldChar w:fldCharType="separate"/>
      </w:r>
      <w:r>
        <w:t>18</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_Toc5813 </w:instrText>
      </w:r>
      <w:r>
        <w:rPr>
          <w:shd w:val="clear" w:color="auto" w:fill="FFFFFF"/>
        </w:rPr>
        <w:fldChar w:fldCharType="separate"/>
      </w:r>
      <w:r>
        <w:rPr>
          <w:rFonts w:hint="eastAsia" w:ascii="Arial" w:hAnsi="Arial" w:eastAsia="幼圆" w:cs="Times New Roman"/>
          <w:bCs/>
          <w:kern w:val="0"/>
          <w:szCs w:val="28"/>
          <w:shd w:val="clear" w:color="auto" w:fill="FFFFFF"/>
          <w:lang w:val="en-US" w:eastAsia="zh-CN" w:bidi="ar-SA"/>
        </w:rPr>
        <w:t>六、反洗钱</w:t>
      </w:r>
      <w:r>
        <w:tab/>
      </w:r>
      <w:r>
        <w:fldChar w:fldCharType="begin"/>
      </w:r>
      <w:r>
        <w:instrText xml:space="preserve"> PAGEREF _Toc5813 \h </w:instrText>
      </w:r>
      <w:r>
        <w:fldChar w:fldCharType="separate"/>
      </w:r>
      <w:r>
        <w:t>19</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_Toc6533 </w:instrText>
      </w:r>
      <w:r>
        <w:rPr>
          <w:shd w:val="clear" w:color="auto" w:fill="FFFFFF"/>
        </w:rPr>
        <w:fldChar w:fldCharType="separate"/>
      </w:r>
      <w:r>
        <w:rPr>
          <w:rFonts w:hint="eastAsia"/>
          <w:shd w:val="clear" w:color="auto" w:fill="FFFFFF"/>
          <w:lang w:val="en-US" w:eastAsia="zh-CN"/>
        </w:rPr>
        <w:t>七</w:t>
      </w:r>
      <w:r>
        <w:rPr>
          <w:rFonts w:hint="eastAsia"/>
          <w:shd w:val="clear" w:color="auto" w:fill="FFFFFF"/>
        </w:rPr>
        <w:t>、信息隔离</w:t>
      </w:r>
      <w:r>
        <w:tab/>
      </w:r>
      <w:r>
        <w:fldChar w:fldCharType="begin"/>
      </w:r>
      <w:r>
        <w:instrText xml:space="preserve"> PAGEREF _Toc6533 \h </w:instrText>
      </w:r>
      <w:r>
        <w:fldChar w:fldCharType="separate"/>
      </w:r>
      <w:r>
        <w:t>20</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_Toc17389 </w:instrText>
      </w:r>
      <w:r>
        <w:rPr>
          <w:shd w:val="clear" w:color="auto" w:fill="FFFFFF"/>
        </w:rPr>
        <w:fldChar w:fldCharType="separate"/>
      </w:r>
      <w:r>
        <w:rPr>
          <w:rFonts w:hint="eastAsia"/>
          <w:shd w:val="clear" w:color="auto" w:fill="FFFFFF"/>
          <w:lang w:val="en-US" w:eastAsia="zh-CN"/>
        </w:rPr>
        <w:t>八</w:t>
      </w:r>
      <w:r>
        <w:rPr>
          <w:rFonts w:hint="eastAsia"/>
          <w:shd w:val="clear" w:color="auto" w:fill="FFFFFF"/>
        </w:rPr>
        <w:t>、利益冲突</w:t>
      </w:r>
      <w:r>
        <w:tab/>
      </w:r>
      <w:r>
        <w:fldChar w:fldCharType="begin"/>
      </w:r>
      <w:r>
        <w:instrText xml:space="preserve"> PAGEREF _Toc17389 \h </w:instrText>
      </w:r>
      <w:r>
        <w:fldChar w:fldCharType="separate"/>
      </w:r>
      <w:r>
        <w:t>23</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_Toc27868 </w:instrText>
      </w:r>
      <w:r>
        <w:rPr>
          <w:shd w:val="clear" w:color="auto" w:fill="FFFFFF"/>
        </w:rPr>
        <w:fldChar w:fldCharType="separate"/>
      </w:r>
      <w:r>
        <w:rPr>
          <w:rFonts w:hint="eastAsia" w:ascii="Arial" w:hAnsi="Arial" w:cs="Times New Roman"/>
          <w:shd w:val="clear" w:color="auto" w:fill="FFFFFF"/>
          <w:lang w:val="en-US" w:eastAsia="zh-CN"/>
        </w:rPr>
        <w:t>九、廉洁从业</w:t>
      </w:r>
      <w:r>
        <w:tab/>
      </w:r>
      <w:r>
        <w:fldChar w:fldCharType="begin"/>
      </w:r>
      <w:r>
        <w:instrText xml:space="preserve"> PAGEREF _Toc27868 \h </w:instrText>
      </w:r>
      <w:r>
        <w:fldChar w:fldCharType="separate"/>
      </w:r>
      <w:r>
        <w:t>25</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_Toc30603 </w:instrText>
      </w:r>
      <w:r>
        <w:rPr>
          <w:shd w:val="clear" w:color="auto" w:fill="FFFFFF"/>
        </w:rPr>
        <w:fldChar w:fldCharType="separate"/>
      </w:r>
      <w:r>
        <w:rPr>
          <w:rFonts w:hint="eastAsia" w:ascii="Arial" w:hAnsi="Arial" w:cs="Times New Roman"/>
          <w:shd w:val="clear" w:color="auto" w:fill="FFFFFF"/>
          <w:lang w:val="en-US" w:eastAsia="zh-CN"/>
        </w:rPr>
        <w:t>十、诚信管理</w:t>
      </w:r>
      <w:r>
        <w:tab/>
      </w:r>
      <w:r>
        <w:fldChar w:fldCharType="begin"/>
      </w:r>
      <w:r>
        <w:instrText xml:space="preserve"> PAGEREF _Toc30603 \h </w:instrText>
      </w:r>
      <w:r>
        <w:fldChar w:fldCharType="separate"/>
      </w:r>
      <w:r>
        <w:t>27</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_Toc3385 </w:instrText>
      </w:r>
      <w:r>
        <w:rPr>
          <w:shd w:val="clear" w:color="auto" w:fill="FFFFFF"/>
        </w:rPr>
        <w:fldChar w:fldCharType="separate"/>
      </w:r>
      <w:r>
        <w:rPr>
          <w:rFonts w:hint="eastAsia"/>
          <w:shd w:val="clear" w:color="auto" w:fill="FFFFFF"/>
        </w:rPr>
        <w:t>十</w:t>
      </w:r>
      <w:r>
        <w:rPr>
          <w:rFonts w:hint="eastAsia"/>
          <w:shd w:val="clear" w:color="auto" w:fill="FFFFFF"/>
          <w:lang w:val="en-US" w:eastAsia="zh-CN"/>
        </w:rPr>
        <w:t>一</w:t>
      </w:r>
      <w:r>
        <w:rPr>
          <w:rFonts w:hint="eastAsia"/>
          <w:shd w:val="clear" w:color="auto" w:fill="FFFFFF"/>
        </w:rPr>
        <w:t>、投资者适当性</w:t>
      </w:r>
      <w:r>
        <w:tab/>
      </w:r>
      <w:r>
        <w:fldChar w:fldCharType="begin"/>
      </w:r>
      <w:r>
        <w:instrText xml:space="preserve"> PAGEREF _Toc3385 \h </w:instrText>
      </w:r>
      <w:r>
        <w:fldChar w:fldCharType="separate"/>
      </w:r>
      <w:r>
        <w:t>30</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_Toc6250 </w:instrText>
      </w:r>
      <w:r>
        <w:rPr>
          <w:shd w:val="clear" w:color="auto" w:fill="FFFFFF"/>
        </w:rPr>
        <w:fldChar w:fldCharType="separate"/>
      </w:r>
      <w:r>
        <w:rPr>
          <w:rFonts w:hint="eastAsia"/>
          <w:shd w:val="clear" w:color="auto" w:fill="FFFFFF"/>
        </w:rPr>
        <w:t>十</w:t>
      </w:r>
      <w:r>
        <w:rPr>
          <w:rFonts w:hint="eastAsia"/>
          <w:shd w:val="clear" w:color="auto" w:fill="FFFFFF"/>
          <w:lang w:val="en-US" w:eastAsia="zh-CN"/>
        </w:rPr>
        <w:t>二</w:t>
      </w:r>
      <w:r>
        <w:rPr>
          <w:rFonts w:hint="eastAsia"/>
          <w:shd w:val="clear" w:color="auto" w:fill="FFFFFF"/>
        </w:rPr>
        <w:t>、网络及信息系统安全</w:t>
      </w:r>
      <w:r>
        <w:tab/>
      </w:r>
      <w:r>
        <w:fldChar w:fldCharType="begin"/>
      </w:r>
      <w:r>
        <w:instrText xml:space="preserve"> PAGEREF _Toc6250 \h </w:instrText>
      </w:r>
      <w:r>
        <w:fldChar w:fldCharType="separate"/>
      </w:r>
      <w:r>
        <w:t>32</w:t>
      </w:r>
      <w:r>
        <w:fldChar w:fldCharType="end"/>
      </w:r>
      <w:r>
        <w:rPr>
          <w:shd w:val="clear" w:color="auto" w:fill="FFFFFF"/>
        </w:rPr>
        <w:fldChar w:fldCharType="end"/>
      </w:r>
    </w:p>
    <w:p>
      <w:pPr>
        <w:pStyle w:val="18"/>
        <w:tabs>
          <w:tab w:val="right" w:leader="dot" w:pos="8306"/>
        </w:tabs>
      </w:pPr>
      <w:r>
        <w:rPr>
          <w:shd w:val="clear" w:color="auto" w:fill="FFFFFF"/>
        </w:rPr>
        <w:fldChar w:fldCharType="begin"/>
      </w:r>
      <w:r>
        <w:rPr>
          <w:shd w:val="clear" w:color="auto" w:fill="FFFFFF"/>
        </w:rPr>
        <w:instrText xml:space="preserve"> HYPERLINK \l _Toc2520 </w:instrText>
      </w:r>
      <w:r>
        <w:rPr>
          <w:shd w:val="clear" w:color="auto" w:fill="FFFFFF"/>
        </w:rPr>
        <w:fldChar w:fldCharType="separate"/>
      </w:r>
      <w:r>
        <w:rPr>
          <w:rFonts w:hint="eastAsia"/>
          <w:shd w:val="clear" w:color="auto" w:fill="FFFFFF"/>
        </w:rPr>
        <w:t>第三章 公司各类业务的合规底线</w:t>
      </w:r>
      <w:r>
        <w:tab/>
      </w:r>
      <w:r>
        <w:fldChar w:fldCharType="begin"/>
      </w:r>
      <w:r>
        <w:instrText xml:space="preserve"> PAGEREF _Toc2520 \h </w:instrText>
      </w:r>
      <w:r>
        <w:fldChar w:fldCharType="separate"/>
      </w:r>
      <w:r>
        <w:t>33</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_Toc21884 </w:instrText>
      </w:r>
      <w:r>
        <w:rPr>
          <w:shd w:val="clear" w:color="auto" w:fill="FFFFFF"/>
        </w:rPr>
        <w:fldChar w:fldCharType="separate"/>
      </w:r>
      <w:r>
        <w:rPr>
          <w:rFonts w:hint="eastAsia"/>
          <w:shd w:val="clear" w:color="auto" w:fill="FFFFFF"/>
        </w:rPr>
        <w:t>一、</w:t>
      </w:r>
      <w:r>
        <w:rPr>
          <w:rFonts w:hint="eastAsia"/>
          <w:shd w:val="clear" w:color="auto" w:fill="FFFFFF"/>
          <w:lang w:val="en-US" w:eastAsia="zh-CN"/>
        </w:rPr>
        <w:t>证券</w:t>
      </w:r>
      <w:r>
        <w:rPr>
          <w:rFonts w:hint="eastAsia"/>
          <w:shd w:val="clear" w:color="auto" w:fill="FFFFFF"/>
        </w:rPr>
        <w:t>经纪业务合规底线</w:t>
      </w:r>
      <w:r>
        <w:tab/>
      </w:r>
      <w:r>
        <w:fldChar w:fldCharType="begin"/>
      </w:r>
      <w:r>
        <w:instrText xml:space="preserve"> PAGEREF _Toc21884 \h </w:instrText>
      </w:r>
      <w:r>
        <w:fldChar w:fldCharType="separate"/>
      </w:r>
      <w:r>
        <w:t>33</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_Toc18428 </w:instrText>
      </w:r>
      <w:r>
        <w:rPr>
          <w:shd w:val="clear" w:color="auto" w:fill="FFFFFF"/>
        </w:rPr>
        <w:fldChar w:fldCharType="separate"/>
      </w:r>
      <w:r>
        <w:rPr>
          <w:rFonts w:hint="eastAsia"/>
          <w:shd w:val="clear" w:color="auto" w:fill="FFFFFF"/>
        </w:rPr>
        <w:t>二、投资银行业务合规底线</w:t>
      </w:r>
      <w:r>
        <w:tab/>
      </w:r>
      <w:r>
        <w:fldChar w:fldCharType="begin"/>
      </w:r>
      <w:r>
        <w:instrText xml:space="preserve"> PAGEREF _Toc18428 \h </w:instrText>
      </w:r>
      <w:r>
        <w:fldChar w:fldCharType="separate"/>
      </w:r>
      <w:r>
        <w:t>37</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_Toc4259 </w:instrText>
      </w:r>
      <w:r>
        <w:rPr>
          <w:shd w:val="clear" w:color="auto" w:fill="FFFFFF"/>
        </w:rPr>
        <w:fldChar w:fldCharType="separate"/>
      </w:r>
      <w:r>
        <w:rPr>
          <w:rFonts w:hint="eastAsia"/>
          <w:shd w:val="clear" w:color="auto" w:fill="FFFFFF"/>
          <w:lang w:val="en-US" w:eastAsia="zh-CN"/>
        </w:rPr>
        <w:t>三</w:t>
      </w:r>
      <w:r>
        <w:rPr>
          <w:rFonts w:hint="eastAsia"/>
          <w:shd w:val="clear" w:color="auto" w:fill="FFFFFF"/>
        </w:rPr>
        <w:t>、</w:t>
      </w:r>
      <w:r>
        <w:rPr>
          <w:rFonts w:hint="eastAsia"/>
          <w:shd w:val="clear" w:color="auto" w:fill="FFFFFF"/>
          <w:lang w:val="en-US" w:eastAsia="zh-CN"/>
        </w:rPr>
        <w:t>证券</w:t>
      </w:r>
      <w:r>
        <w:rPr>
          <w:rFonts w:hint="eastAsia"/>
          <w:shd w:val="clear" w:color="auto" w:fill="FFFFFF"/>
        </w:rPr>
        <w:t>自营</w:t>
      </w:r>
      <w:r>
        <w:rPr>
          <w:rFonts w:hint="eastAsia"/>
          <w:shd w:val="clear" w:color="auto" w:fill="FFFFFF"/>
          <w:lang w:eastAsia="zh-CN"/>
        </w:rPr>
        <w:t>及衍生品</w:t>
      </w:r>
      <w:r>
        <w:rPr>
          <w:rFonts w:hint="eastAsia"/>
          <w:shd w:val="clear" w:color="auto" w:fill="FFFFFF"/>
        </w:rPr>
        <w:t>业务合规底线</w:t>
      </w:r>
      <w:r>
        <w:tab/>
      </w:r>
      <w:r>
        <w:fldChar w:fldCharType="begin"/>
      </w:r>
      <w:r>
        <w:instrText xml:space="preserve"> PAGEREF _Toc4259 \h </w:instrText>
      </w:r>
      <w:r>
        <w:fldChar w:fldCharType="separate"/>
      </w:r>
      <w:r>
        <w:t>42</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_Toc13542 </w:instrText>
      </w:r>
      <w:r>
        <w:rPr>
          <w:shd w:val="clear" w:color="auto" w:fill="FFFFFF"/>
        </w:rPr>
        <w:fldChar w:fldCharType="separate"/>
      </w:r>
      <w:r>
        <w:rPr>
          <w:rFonts w:hint="eastAsia"/>
          <w:shd w:val="clear" w:color="auto" w:fill="FFFFFF"/>
          <w:lang w:val="en-US" w:eastAsia="zh-CN"/>
        </w:rPr>
        <w:t>四</w:t>
      </w:r>
      <w:r>
        <w:rPr>
          <w:rFonts w:hint="eastAsia"/>
          <w:shd w:val="clear" w:color="auto" w:fill="FFFFFF"/>
        </w:rPr>
        <w:t>、</w:t>
      </w:r>
      <w:r>
        <w:rPr>
          <w:rFonts w:hint="eastAsia"/>
          <w:shd w:val="clear" w:color="auto" w:fill="FFFFFF"/>
          <w:lang w:val="en-US" w:eastAsia="zh-CN"/>
        </w:rPr>
        <w:t>私募</w:t>
      </w:r>
      <w:r>
        <w:rPr>
          <w:rFonts w:hint="eastAsia"/>
          <w:shd w:val="clear" w:color="auto" w:fill="FFFFFF"/>
        </w:rPr>
        <w:t>资产管理业务合规底线</w:t>
      </w:r>
      <w:r>
        <w:tab/>
      </w:r>
      <w:r>
        <w:fldChar w:fldCharType="begin"/>
      </w:r>
      <w:r>
        <w:instrText xml:space="preserve"> PAGEREF _Toc13542 \h </w:instrText>
      </w:r>
      <w:r>
        <w:fldChar w:fldCharType="separate"/>
      </w:r>
      <w:r>
        <w:t>44</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_Toc29030 </w:instrText>
      </w:r>
      <w:r>
        <w:rPr>
          <w:shd w:val="clear" w:color="auto" w:fill="FFFFFF"/>
        </w:rPr>
        <w:fldChar w:fldCharType="separate"/>
      </w:r>
      <w:r>
        <w:rPr>
          <w:rFonts w:hint="eastAsia"/>
          <w:shd w:val="clear" w:color="auto" w:fill="FFFFFF"/>
          <w:lang w:val="en-US" w:eastAsia="zh-CN"/>
        </w:rPr>
        <w:t>五</w:t>
      </w:r>
      <w:r>
        <w:rPr>
          <w:rFonts w:hint="eastAsia"/>
          <w:shd w:val="clear" w:color="auto" w:fill="FFFFFF"/>
        </w:rPr>
        <w:t>、</w:t>
      </w:r>
      <w:r>
        <w:rPr>
          <w:rFonts w:hint="eastAsia"/>
          <w:shd w:val="clear" w:color="auto" w:fill="FFFFFF"/>
          <w:lang w:val="en-US" w:eastAsia="zh-CN"/>
        </w:rPr>
        <w:t>发布证券研究报告</w:t>
      </w:r>
      <w:r>
        <w:rPr>
          <w:rFonts w:hint="eastAsia"/>
          <w:shd w:val="clear" w:color="auto" w:fill="FFFFFF"/>
        </w:rPr>
        <w:t>业务合规底线</w:t>
      </w:r>
      <w:r>
        <w:tab/>
      </w:r>
      <w:r>
        <w:fldChar w:fldCharType="begin"/>
      </w:r>
      <w:r>
        <w:instrText xml:space="preserve"> PAGEREF _Toc29030 \h </w:instrText>
      </w:r>
      <w:r>
        <w:fldChar w:fldCharType="separate"/>
      </w:r>
      <w:r>
        <w:t>46</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_Toc5182 </w:instrText>
      </w:r>
      <w:r>
        <w:rPr>
          <w:shd w:val="clear" w:color="auto" w:fill="FFFFFF"/>
        </w:rPr>
        <w:fldChar w:fldCharType="separate"/>
      </w:r>
      <w:r>
        <w:rPr>
          <w:rFonts w:hint="eastAsia" w:ascii="Arial" w:hAnsi="Arial" w:cs="Times New Roman"/>
          <w:shd w:val="clear" w:color="auto" w:fill="FFFFFF"/>
          <w:lang w:val="en-US" w:eastAsia="zh-CN"/>
        </w:rPr>
        <w:t>六、投资顾问业务合规底线</w:t>
      </w:r>
      <w:r>
        <w:tab/>
      </w:r>
      <w:r>
        <w:fldChar w:fldCharType="begin"/>
      </w:r>
      <w:r>
        <w:instrText xml:space="preserve"> PAGEREF _Toc5182 \h </w:instrText>
      </w:r>
      <w:r>
        <w:fldChar w:fldCharType="separate"/>
      </w:r>
      <w:r>
        <w:t>52</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_Toc26136 </w:instrText>
      </w:r>
      <w:r>
        <w:rPr>
          <w:shd w:val="clear" w:color="auto" w:fill="FFFFFF"/>
        </w:rPr>
        <w:fldChar w:fldCharType="separate"/>
      </w:r>
      <w:r>
        <w:rPr>
          <w:rFonts w:hint="eastAsia"/>
          <w:shd w:val="clear" w:color="auto" w:fill="FFFFFF"/>
        </w:rPr>
        <w:t>七、信用交易业务合规底线</w:t>
      </w:r>
      <w:r>
        <w:tab/>
      </w:r>
      <w:r>
        <w:fldChar w:fldCharType="begin"/>
      </w:r>
      <w:r>
        <w:instrText xml:space="preserve"> PAGEREF _Toc26136 \h </w:instrText>
      </w:r>
      <w:r>
        <w:fldChar w:fldCharType="separate"/>
      </w:r>
      <w:r>
        <w:t>56</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_Toc14102 </w:instrText>
      </w:r>
      <w:r>
        <w:rPr>
          <w:shd w:val="clear" w:color="auto" w:fill="FFFFFF"/>
        </w:rPr>
        <w:fldChar w:fldCharType="separate"/>
      </w:r>
      <w:r>
        <w:rPr>
          <w:rFonts w:hint="eastAsia"/>
          <w:shd w:val="clear" w:color="auto" w:fill="FFFFFF"/>
        </w:rPr>
        <w:t>八、金融产品销售业务的合规底线</w:t>
      </w:r>
      <w:r>
        <w:tab/>
      </w:r>
      <w:r>
        <w:fldChar w:fldCharType="begin"/>
      </w:r>
      <w:r>
        <w:instrText xml:space="preserve"> PAGEREF _Toc14102 \h </w:instrText>
      </w:r>
      <w:r>
        <w:fldChar w:fldCharType="separate"/>
      </w:r>
      <w:r>
        <w:t>59</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_Toc20332 </w:instrText>
      </w:r>
      <w:r>
        <w:rPr>
          <w:shd w:val="clear" w:color="auto" w:fill="FFFFFF"/>
        </w:rPr>
        <w:fldChar w:fldCharType="separate"/>
      </w:r>
      <w:r>
        <w:rPr>
          <w:rFonts w:hint="eastAsia" w:ascii="Arial" w:hAnsi="Arial" w:cs="Times New Roman"/>
          <w:shd w:val="clear" w:color="auto" w:fill="FFFFFF"/>
          <w:lang w:val="en-US" w:eastAsia="zh-CN"/>
        </w:rPr>
        <w:t>九、股转系统做市业务合规底线</w:t>
      </w:r>
      <w:r>
        <w:tab/>
      </w:r>
      <w:r>
        <w:fldChar w:fldCharType="begin"/>
      </w:r>
      <w:r>
        <w:instrText xml:space="preserve"> PAGEREF _Toc20332 \h </w:instrText>
      </w:r>
      <w:r>
        <w:fldChar w:fldCharType="separate"/>
      </w:r>
      <w:r>
        <w:t>61</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_Toc1964 </w:instrText>
      </w:r>
      <w:r>
        <w:rPr>
          <w:shd w:val="clear" w:color="auto" w:fill="FFFFFF"/>
        </w:rPr>
        <w:fldChar w:fldCharType="separate"/>
      </w:r>
      <w:r>
        <w:rPr>
          <w:rFonts w:hint="eastAsia" w:ascii="Arial" w:hAnsi="Arial" w:eastAsia="幼圆" w:cs="Times New Roman"/>
          <w:bCs/>
          <w:kern w:val="0"/>
          <w:szCs w:val="28"/>
          <w:shd w:val="clear" w:color="auto" w:fill="FFFFFF"/>
          <w:lang w:val="en-US" w:eastAsia="zh-CN" w:bidi="ar-SA"/>
        </w:rPr>
        <w:t>十、期货中间介绍业务的合规底线</w:t>
      </w:r>
      <w:r>
        <w:tab/>
      </w:r>
      <w:r>
        <w:fldChar w:fldCharType="begin"/>
      </w:r>
      <w:r>
        <w:instrText xml:space="preserve"> PAGEREF _Toc1964 \h </w:instrText>
      </w:r>
      <w:r>
        <w:fldChar w:fldCharType="separate"/>
      </w:r>
      <w:r>
        <w:t>62</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_Toc12692 </w:instrText>
      </w:r>
      <w:r>
        <w:rPr>
          <w:shd w:val="clear" w:color="auto" w:fill="FFFFFF"/>
        </w:rPr>
        <w:fldChar w:fldCharType="separate"/>
      </w:r>
      <w:r>
        <w:rPr>
          <w:rFonts w:hint="eastAsia" w:ascii="Arial" w:hAnsi="Arial" w:eastAsia="幼圆" w:cs="Times New Roman"/>
          <w:bCs/>
          <w:kern w:val="0"/>
          <w:szCs w:val="28"/>
          <w:shd w:val="clear" w:color="auto" w:fill="FFFFFF"/>
          <w:lang w:val="en-US" w:eastAsia="zh-CN" w:bidi="ar-SA"/>
        </w:rPr>
        <w:t>十一、股票期权经纪业务的合规底线</w:t>
      </w:r>
      <w:r>
        <w:tab/>
      </w:r>
      <w:r>
        <w:fldChar w:fldCharType="begin"/>
      </w:r>
      <w:r>
        <w:instrText xml:space="preserve"> PAGEREF _Toc12692 \h </w:instrText>
      </w:r>
      <w:r>
        <w:fldChar w:fldCharType="separate"/>
      </w:r>
      <w:r>
        <w:t>62</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_Toc30869 </w:instrText>
      </w:r>
      <w:r>
        <w:rPr>
          <w:shd w:val="clear" w:color="auto" w:fill="FFFFFF"/>
        </w:rPr>
        <w:fldChar w:fldCharType="separate"/>
      </w:r>
      <w:r>
        <w:rPr>
          <w:rFonts w:hint="eastAsia"/>
          <w:shd w:val="clear" w:color="auto" w:fill="FFFFFF"/>
          <w:lang w:val="en-US" w:eastAsia="zh-CN"/>
        </w:rPr>
        <w:t>十二</w:t>
      </w:r>
      <w:r>
        <w:rPr>
          <w:rFonts w:hint="eastAsia"/>
          <w:shd w:val="clear" w:color="auto" w:fill="FFFFFF"/>
        </w:rPr>
        <w:t>、私募基金子公司业务的合规底线</w:t>
      </w:r>
      <w:r>
        <w:tab/>
      </w:r>
      <w:r>
        <w:fldChar w:fldCharType="begin"/>
      </w:r>
      <w:r>
        <w:instrText xml:space="preserve"> PAGEREF _Toc30869 \h </w:instrText>
      </w:r>
      <w:r>
        <w:fldChar w:fldCharType="separate"/>
      </w:r>
      <w:r>
        <w:t>63</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_Toc24403 </w:instrText>
      </w:r>
      <w:r>
        <w:rPr>
          <w:shd w:val="clear" w:color="auto" w:fill="FFFFFF"/>
        </w:rPr>
        <w:fldChar w:fldCharType="separate"/>
      </w:r>
      <w:r>
        <w:rPr>
          <w:rFonts w:hint="eastAsia"/>
          <w:shd w:val="clear" w:color="auto" w:fill="FFFFFF"/>
        </w:rPr>
        <w:t>十</w:t>
      </w:r>
      <w:r>
        <w:rPr>
          <w:rFonts w:hint="eastAsia"/>
          <w:shd w:val="clear" w:color="auto" w:fill="FFFFFF"/>
          <w:lang w:val="en-US" w:eastAsia="zh-CN"/>
        </w:rPr>
        <w:t>三</w:t>
      </w:r>
      <w:r>
        <w:rPr>
          <w:rFonts w:hint="eastAsia"/>
          <w:shd w:val="clear" w:color="auto" w:fill="FFFFFF"/>
        </w:rPr>
        <w:t>、另类投资子公司业务的合规底线</w:t>
      </w:r>
      <w:r>
        <w:tab/>
      </w:r>
      <w:r>
        <w:fldChar w:fldCharType="begin"/>
      </w:r>
      <w:r>
        <w:instrText xml:space="preserve"> PAGEREF _Toc24403 \h </w:instrText>
      </w:r>
      <w:r>
        <w:fldChar w:fldCharType="separate"/>
      </w:r>
      <w:r>
        <w:t>66</w:t>
      </w:r>
      <w:r>
        <w:fldChar w:fldCharType="end"/>
      </w:r>
      <w:r>
        <w:rPr>
          <w:shd w:val="clear" w:color="auto" w:fill="FFFFFF"/>
        </w:rPr>
        <w:fldChar w:fldCharType="end"/>
      </w:r>
    </w:p>
    <w:p>
      <w:pPr>
        <w:pStyle w:val="18"/>
        <w:tabs>
          <w:tab w:val="right" w:leader="dot" w:pos="8306"/>
        </w:tabs>
      </w:pPr>
      <w:r>
        <w:rPr>
          <w:shd w:val="clear" w:color="auto" w:fill="FFFFFF"/>
        </w:rPr>
        <w:fldChar w:fldCharType="begin"/>
      </w:r>
      <w:r>
        <w:rPr>
          <w:shd w:val="clear" w:color="auto" w:fill="FFFFFF"/>
        </w:rPr>
        <w:instrText xml:space="preserve"> HYPERLINK \l _Toc6657 </w:instrText>
      </w:r>
      <w:r>
        <w:rPr>
          <w:shd w:val="clear" w:color="auto" w:fill="FFFFFF"/>
        </w:rPr>
        <w:fldChar w:fldCharType="separate"/>
      </w:r>
      <w:r>
        <w:rPr>
          <w:rFonts w:hint="eastAsia"/>
          <w:shd w:val="clear" w:color="auto" w:fill="FFFFFF"/>
        </w:rPr>
        <w:t xml:space="preserve">第四章 </w:t>
      </w:r>
      <w:r>
        <w:rPr>
          <w:rFonts w:hint="eastAsia"/>
          <w:shd w:val="clear" w:color="auto" w:fill="FFFFFF"/>
          <w:lang w:eastAsia="zh-CN"/>
        </w:rPr>
        <w:t>其他需要</w:t>
      </w:r>
      <w:r>
        <w:rPr>
          <w:rFonts w:hint="eastAsia"/>
          <w:shd w:val="clear" w:color="auto" w:fill="FFFFFF"/>
        </w:rPr>
        <w:t>遵循的规定</w:t>
      </w:r>
      <w:r>
        <w:tab/>
      </w:r>
      <w:r>
        <w:fldChar w:fldCharType="begin"/>
      </w:r>
      <w:r>
        <w:instrText xml:space="preserve"> PAGEREF _Toc6657 \h </w:instrText>
      </w:r>
      <w:r>
        <w:fldChar w:fldCharType="separate"/>
      </w:r>
      <w:r>
        <w:t>68</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_Toc30385 </w:instrText>
      </w:r>
      <w:r>
        <w:rPr>
          <w:shd w:val="clear" w:color="auto" w:fill="FFFFFF"/>
        </w:rPr>
        <w:fldChar w:fldCharType="separate"/>
      </w:r>
      <w:r>
        <w:rPr>
          <w:rFonts w:hint="eastAsia"/>
          <w:shd w:val="clear" w:color="auto" w:fill="FFFFFF"/>
        </w:rPr>
        <w:t>一、公司的执照和资格</w:t>
      </w:r>
      <w:r>
        <w:tab/>
      </w:r>
      <w:r>
        <w:fldChar w:fldCharType="begin"/>
      </w:r>
      <w:r>
        <w:instrText xml:space="preserve"> PAGEREF _Toc30385 \h </w:instrText>
      </w:r>
      <w:r>
        <w:fldChar w:fldCharType="separate"/>
      </w:r>
      <w:r>
        <w:t>68</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_Toc28197 </w:instrText>
      </w:r>
      <w:r>
        <w:rPr>
          <w:shd w:val="clear" w:color="auto" w:fill="FFFFFF"/>
        </w:rPr>
        <w:fldChar w:fldCharType="separate"/>
      </w:r>
      <w:r>
        <w:rPr>
          <w:rFonts w:hint="eastAsia"/>
          <w:shd w:val="clear" w:color="auto" w:fill="FFFFFF"/>
        </w:rPr>
        <w:t>二、授权管理</w:t>
      </w:r>
      <w:r>
        <w:tab/>
      </w:r>
      <w:r>
        <w:fldChar w:fldCharType="begin"/>
      </w:r>
      <w:r>
        <w:instrText xml:space="preserve"> PAGEREF _Toc28197 \h </w:instrText>
      </w:r>
      <w:r>
        <w:fldChar w:fldCharType="separate"/>
      </w:r>
      <w:r>
        <w:t>68</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_Toc1068 </w:instrText>
      </w:r>
      <w:r>
        <w:rPr>
          <w:shd w:val="clear" w:color="auto" w:fill="FFFFFF"/>
        </w:rPr>
        <w:fldChar w:fldCharType="separate"/>
      </w:r>
      <w:r>
        <w:rPr>
          <w:rFonts w:hint="eastAsia"/>
          <w:shd w:val="clear" w:color="auto" w:fill="FFFFFF"/>
        </w:rPr>
        <w:t>三、法律文书及公司文件管理</w:t>
      </w:r>
      <w:r>
        <w:tab/>
      </w:r>
      <w:r>
        <w:fldChar w:fldCharType="begin"/>
      </w:r>
      <w:r>
        <w:instrText xml:space="preserve"> PAGEREF _Toc1068 \h </w:instrText>
      </w:r>
      <w:r>
        <w:fldChar w:fldCharType="separate"/>
      </w:r>
      <w:r>
        <w:t>69</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_Toc7711 </w:instrText>
      </w:r>
      <w:r>
        <w:rPr>
          <w:shd w:val="clear" w:color="auto" w:fill="FFFFFF"/>
        </w:rPr>
        <w:fldChar w:fldCharType="separate"/>
      </w:r>
      <w:r>
        <w:rPr>
          <w:rFonts w:hint="eastAsia"/>
          <w:shd w:val="clear" w:color="auto" w:fill="FFFFFF"/>
        </w:rPr>
        <w:t>四、公司印章管理</w:t>
      </w:r>
      <w:r>
        <w:tab/>
      </w:r>
      <w:r>
        <w:fldChar w:fldCharType="begin"/>
      </w:r>
      <w:r>
        <w:instrText xml:space="preserve"> PAGEREF _Toc7711 \h </w:instrText>
      </w:r>
      <w:r>
        <w:fldChar w:fldCharType="separate"/>
      </w:r>
      <w:r>
        <w:t>69</w:t>
      </w:r>
      <w:r>
        <w:fldChar w:fldCharType="end"/>
      </w:r>
      <w:r>
        <w:rPr>
          <w:shd w:val="clear" w:color="auto" w:fill="FFFFFF"/>
        </w:rPr>
        <w:fldChar w:fldCharType="end"/>
      </w:r>
    </w:p>
    <w:p>
      <w:pPr>
        <w:pStyle w:val="20"/>
        <w:tabs>
          <w:tab w:val="right" w:leader="dot" w:pos="8306"/>
        </w:tabs>
      </w:pPr>
      <w:r>
        <w:rPr>
          <w:shd w:val="clear" w:color="auto" w:fill="FFFFFF"/>
        </w:rPr>
        <w:fldChar w:fldCharType="begin"/>
      </w:r>
      <w:r>
        <w:rPr>
          <w:shd w:val="clear" w:color="auto" w:fill="FFFFFF"/>
        </w:rPr>
        <w:instrText xml:space="preserve"> HYPERLINK \l _Toc2206 </w:instrText>
      </w:r>
      <w:r>
        <w:rPr>
          <w:shd w:val="clear" w:color="auto" w:fill="FFFFFF"/>
        </w:rPr>
        <w:fldChar w:fldCharType="separate"/>
      </w:r>
      <w:r>
        <w:rPr>
          <w:rFonts w:hint="eastAsia" w:ascii="Arial" w:hAnsi="Arial" w:cs="Times New Roman"/>
          <w:shd w:val="clear" w:color="auto" w:fill="FFFFFF"/>
          <w:lang w:val="en-US" w:eastAsia="zh-CN"/>
        </w:rPr>
        <w:t>五、档案管理</w:t>
      </w:r>
      <w:r>
        <w:tab/>
      </w:r>
      <w:r>
        <w:fldChar w:fldCharType="begin"/>
      </w:r>
      <w:r>
        <w:instrText xml:space="preserve"> PAGEREF _Toc2206 \h </w:instrText>
      </w:r>
      <w:r>
        <w:fldChar w:fldCharType="separate"/>
      </w:r>
      <w:r>
        <w:t>70</w:t>
      </w:r>
      <w:r>
        <w:fldChar w:fldCharType="end"/>
      </w:r>
      <w:r>
        <w:rPr>
          <w:shd w:val="clear" w:color="auto" w:fill="FFFFFF"/>
        </w:rPr>
        <w:fldChar w:fldCharType="end"/>
      </w:r>
    </w:p>
    <w:p>
      <w:pPr>
        <w:pStyle w:val="18"/>
        <w:tabs>
          <w:tab w:val="right" w:leader="dot" w:pos="8306"/>
        </w:tabs>
      </w:pPr>
      <w:r>
        <w:rPr>
          <w:shd w:val="clear" w:color="auto" w:fill="FFFFFF"/>
        </w:rPr>
        <w:fldChar w:fldCharType="begin"/>
      </w:r>
      <w:r>
        <w:rPr>
          <w:shd w:val="clear" w:color="auto" w:fill="FFFFFF"/>
        </w:rPr>
        <w:instrText xml:space="preserve"> HYPERLINK \l _Toc31435 </w:instrText>
      </w:r>
      <w:r>
        <w:rPr>
          <w:shd w:val="clear" w:color="auto" w:fill="FFFFFF"/>
        </w:rPr>
        <w:fldChar w:fldCharType="separate"/>
      </w:r>
      <w:r>
        <w:rPr>
          <w:shd w:val="clear" w:color="auto" w:fill="FFFFFF"/>
        </w:rPr>
        <w:t>附  则</w:t>
      </w:r>
      <w:r>
        <w:tab/>
      </w:r>
      <w:r>
        <w:fldChar w:fldCharType="begin"/>
      </w:r>
      <w:r>
        <w:instrText xml:space="preserve"> PAGEREF _Toc31435 \h </w:instrText>
      </w:r>
      <w:r>
        <w:fldChar w:fldCharType="separate"/>
      </w:r>
      <w:r>
        <w:t>70</w:t>
      </w:r>
      <w:r>
        <w:fldChar w:fldCharType="end"/>
      </w:r>
      <w:r>
        <w:rPr>
          <w:shd w:val="clear" w:color="auto" w:fill="FFFFFF"/>
        </w:rPr>
        <w:fldChar w:fldCharType="end"/>
      </w:r>
    </w:p>
    <w:p>
      <w:pPr>
        <w:pStyle w:val="3"/>
        <w:rPr>
          <w:shd w:val="clear" w:color="auto" w:fill="FFFFFF"/>
        </w:rPr>
        <w:sectPr>
          <w:footerReference r:id="rId11" w:type="default"/>
          <w:pgSz w:w="11906" w:h="16838"/>
          <w:pgMar w:top="1440" w:right="1800" w:bottom="1440" w:left="1800" w:header="851" w:footer="691" w:gutter="0"/>
          <w:pgNumType w:fmt="upperRoman" w:start="1"/>
          <w:cols w:space="720" w:num="1"/>
          <w:docGrid w:type="lines" w:linePitch="326" w:charSpace="0"/>
        </w:sectPr>
      </w:pPr>
      <w:r>
        <w:rPr>
          <w:shd w:val="clear" w:color="auto" w:fill="FFFFFF"/>
        </w:rPr>
        <w:fldChar w:fldCharType="end"/>
      </w:r>
    </w:p>
    <w:p>
      <w:pPr>
        <w:pStyle w:val="3"/>
        <w:spacing w:before="340" w:after="340"/>
        <w:rPr>
          <w:shd w:val="clear" w:color="auto" w:fill="FFFFFF"/>
        </w:rPr>
      </w:pPr>
      <w:bookmarkStart w:id="13" w:name="_Toc14565"/>
      <w:bookmarkStart w:id="14" w:name="_Toc14839"/>
      <w:bookmarkStart w:id="15" w:name="_Toc26028"/>
      <w:bookmarkStart w:id="16" w:name="_Toc12701"/>
      <w:bookmarkStart w:id="17" w:name="_Toc20320"/>
      <w:bookmarkStart w:id="18" w:name="_Toc13721"/>
      <w:bookmarkStart w:id="19" w:name="_Toc27109"/>
      <w:bookmarkStart w:id="20" w:name="_Toc12663"/>
      <w:bookmarkStart w:id="21" w:name="_Toc10346"/>
      <w:bookmarkStart w:id="22" w:name="_Toc31152"/>
      <w:bookmarkStart w:id="23" w:name="_Toc495311376"/>
      <w:r>
        <w:rPr>
          <w:rFonts w:hint="eastAsia"/>
          <w:shd w:val="clear" w:color="auto" w:fill="FFFFFF"/>
        </w:rPr>
        <w:t xml:space="preserve">第一章 </w:t>
      </w:r>
      <w:bookmarkEnd w:id="13"/>
      <w:r>
        <w:rPr>
          <w:rFonts w:hint="eastAsia"/>
          <w:shd w:val="clear" w:color="auto" w:fill="FFFFFF"/>
        </w:rPr>
        <w:t>合规管理</w:t>
      </w:r>
      <w:bookmarkEnd w:id="14"/>
      <w:bookmarkEnd w:id="15"/>
      <w:bookmarkEnd w:id="16"/>
      <w:bookmarkEnd w:id="17"/>
      <w:bookmarkEnd w:id="18"/>
      <w:bookmarkEnd w:id="19"/>
      <w:bookmarkEnd w:id="20"/>
      <w:bookmarkEnd w:id="21"/>
      <w:bookmarkEnd w:id="22"/>
      <w:bookmarkEnd w:id="23"/>
    </w:p>
    <w:p>
      <w:pPr>
        <w:pStyle w:val="4"/>
        <w:spacing w:line="440" w:lineRule="exact"/>
        <w:rPr>
          <w:shd w:val="clear" w:color="auto" w:fill="FFFFFF"/>
        </w:rPr>
      </w:pPr>
      <w:bookmarkStart w:id="24" w:name="_Toc29670"/>
      <w:bookmarkStart w:id="25" w:name="_Toc28577"/>
      <w:bookmarkStart w:id="26" w:name="_Toc17623"/>
      <w:bookmarkStart w:id="27" w:name="_Toc17310"/>
      <w:bookmarkStart w:id="28" w:name="_Toc27269"/>
      <w:bookmarkStart w:id="29" w:name="_Toc12017"/>
      <w:bookmarkStart w:id="30" w:name="_Toc5024"/>
      <w:bookmarkStart w:id="31" w:name="_Toc17797"/>
      <w:bookmarkStart w:id="32" w:name="_Toc495311377"/>
      <w:bookmarkStart w:id="33" w:name="_Toc1202"/>
      <w:r>
        <w:rPr>
          <w:rFonts w:hint="eastAsia"/>
          <w:shd w:val="clear" w:color="auto" w:fill="FFFFFF"/>
        </w:rPr>
        <w:t>一、合规概述</w:t>
      </w:r>
      <w:bookmarkEnd w:id="24"/>
      <w:bookmarkEnd w:id="25"/>
      <w:bookmarkEnd w:id="26"/>
      <w:bookmarkEnd w:id="27"/>
      <w:bookmarkEnd w:id="28"/>
      <w:bookmarkEnd w:id="29"/>
      <w:bookmarkEnd w:id="30"/>
      <w:bookmarkEnd w:id="31"/>
      <w:bookmarkEnd w:id="32"/>
      <w:bookmarkEnd w:id="33"/>
    </w:p>
    <w:p>
      <w:pPr>
        <w:spacing w:line="440" w:lineRule="exact"/>
        <w:ind w:firstLine="482"/>
        <w:rPr>
          <w:b/>
          <w:bCs/>
          <w:shd w:val="clear" w:color="auto" w:fill="FFFFFF"/>
        </w:rPr>
      </w:pPr>
      <w:r>
        <w:rPr>
          <w:rFonts w:hint="eastAsia"/>
          <w:b/>
          <w:bCs/>
          <w:shd w:val="clear" w:color="auto" w:fill="FFFFFF"/>
        </w:rPr>
        <w:t>（一）合规</w:t>
      </w:r>
    </w:p>
    <w:p>
      <w:pPr>
        <w:spacing w:line="440" w:lineRule="exact"/>
        <w:rPr>
          <w:shd w:val="clear" w:color="auto" w:fill="FFFFFF"/>
        </w:rPr>
      </w:pPr>
      <w:r>
        <w:rPr>
          <w:rFonts w:hint="eastAsia"/>
          <w:shd w:val="clear" w:color="auto" w:fill="FFFFFF"/>
        </w:rPr>
        <w:t>合规，是指公司及工作人员的经营管理和执业行为符合法律、法规、规章及规范性文件、行业规范和自律规则、公司内部规章制度，以及行业普遍遵守的职业道德和行为准则。</w:t>
      </w:r>
    </w:p>
    <w:p>
      <w:pPr>
        <w:spacing w:line="440" w:lineRule="exact"/>
        <w:ind w:firstLine="482"/>
        <w:rPr>
          <w:b/>
          <w:bCs/>
          <w:shd w:val="clear" w:color="auto" w:fill="FFFFFF"/>
        </w:rPr>
      </w:pPr>
      <w:r>
        <w:rPr>
          <w:rFonts w:hint="eastAsia"/>
          <w:b/>
          <w:bCs/>
          <w:shd w:val="clear" w:color="auto" w:fill="FFFFFF"/>
        </w:rPr>
        <w:t>（二）合规风险</w:t>
      </w:r>
    </w:p>
    <w:p>
      <w:pPr>
        <w:spacing w:line="440" w:lineRule="exact"/>
        <w:rPr>
          <w:shd w:val="clear" w:color="auto" w:fill="FFFFFF"/>
        </w:rPr>
      </w:pPr>
      <w:r>
        <w:rPr>
          <w:rFonts w:hint="eastAsia"/>
          <w:shd w:val="clear" w:color="auto" w:fill="FFFFFF"/>
        </w:rPr>
        <w:t>合规风险，是指因公司或工作人员的经营管理或执业行为违反法律法规和准则而使公司被依法追究法律责任、采取监管措施、给予纪律处分、出现财产损失或商业信誉损失的风险。</w:t>
      </w:r>
    </w:p>
    <w:p>
      <w:pPr>
        <w:spacing w:line="440" w:lineRule="exact"/>
        <w:ind w:firstLine="482"/>
        <w:rPr>
          <w:b/>
          <w:bCs/>
          <w:shd w:val="clear" w:color="auto" w:fill="FFFFFF"/>
        </w:rPr>
      </w:pPr>
      <w:r>
        <w:rPr>
          <w:rFonts w:hint="eastAsia"/>
          <w:b/>
          <w:bCs/>
          <w:shd w:val="clear" w:color="auto" w:fill="FFFFFF"/>
        </w:rPr>
        <w:t>（三）合规管理</w:t>
      </w:r>
    </w:p>
    <w:p>
      <w:pPr>
        <w:spacing w:line="440" w:lineRule="exact"/>
        <w:rPr>
          <w:shd w:val="clear" w:color="auto" w:fill="FFFFFF"/>
        </w:rPr>
      </w:pPr>
      <w:r>
        <w:rPr>
          <w:rFonts w:hint="eastAsia"/>
          <w:shd w:val="clear" w:color="auto" w:fill="FFFFFF"/>
        </w:rPr>
        <w:t>合规管理，是指公司制定和执行合规管理制度，建立合规管理机制，防范合规风险的行为。</w:t>
      </w:r>
    </w:p>
    <w:p>
      <w:pPr>
        <w:spacing w:line="440" w:lineRule="exact"/>
        <w:ind w:firstLine="482"/>
        <w:rPr>
          <w:b/>
          <w:bCs/>
          <w:shd w:val="clear" w:color="auto" w:fill="FFFFFF"/>
        </w:rPr>
      </w:pPr>
      <w:r>
        <w:rPr>
          <w:rFonts w:hint="eastAsia"/>
          <w:b/>
          <w:bCs/>
          <w:shd w:val="clear" w:color="auto" w:fill="FFFFFF"/>
        </w:rPr>
        <w:t>（四）合规管理全覆盖</w:t>
      </w:r>
    </w:p>
    <w:p>
      <w:pPr>
        <w:spacing w:line="440" w:lineRule="exact"/>
        <w:rPr>
          <w:shd w:val="clear" w:color="auto" w:fill="FFFFFF"/>
        </w:rPr>
      </w:pPr>
      <w:r>
        <w:rPr>
          <w:rFonts w:hint="eastAsia"/>
          <w:shd w:val="clear" w:color="auto" w:fill="FFFFFF"/>
        </w:rPr>
        <w:t>合规管理全覆盖，是指合规管理应当覆盖所有业务，各部门、各分支机构、各层级子公司和全体工作人员，贯穿决策、执行、监督、反馈等各个环节。</w:t>
      </w:r>
    </w:p>
    <w:p>
      <w:pPr>
        <w:spacing w:line="440" w:lineRule="exact"/>
        <w:ind w:firstLine="482"/>
        <w:rPr>
          <w:rFonts w:hint="eastAsia"/>
          <w:b/>
          <w:bCs/>
          <w:shd w:val="clear" w:color="auto" w:fill="FFFFFF"/>
          <w:lang w:val="en-US" w:eastAsia="zh-CN"/>
        </w:rPr>
      </w:pPr>
      <w:r>
        <w:rPr>
          <w:rFonts w:hint="eastAsia"/>
          <w:b/>
          <w:bCs/>
          <w:shd w:val="clear" w:color="auto" w:fill="FFFFFF"/>
          <w:lang w:eastAsia="zh-CN"/>
        </w:rPr>
        <w:t>（</w:t>
      </w:r>
      <w:r>
        <w:rPr>
          <w:rFonts w:hint="eastAsia"/>
          <w:b/>
          <w:bCs/>
          <w:shd w:val="clear" w:color="auto" w:fill="FFFFFF"/>
          <w:lang w:val="en-US" w:eastAsia="zh-CN"/>
        </w:rPr>
        <w:t>五</w:t>
      </w:r>
      <w:r>
        <w:rPr>
          <w:rFonts w:hint="eastAsia"/>
          <w:b/>
          <w:bCs/>
          <w:shd w:val="clear" w:color="auto" w:fill="FFFFFF"/>
          <w:lang w:eastAsia="zh-CN"/>
        </w:rPr>
        <w:t>）</w:t>
      </w:r>
      <w:r>
        <w:rPr>
          <w:rFonts w:hint="eastAsia"/>
          <w:b/>
          <w:bCs/>
          <w:shd w:val="clear" w:color="auto" w:fill="FFFFFF"/>
          <w:lang w:val="en-US" w:eastAsia="zh-CN"/>
        </w:rPr>
        <w:t>合规总监</w:t>
      </w:r>
    </w:p>
    <w:p>
      <w:pPr>
        <w:spacing w:line="440" w:lineRule="exact"/>
        <w:ind w:firstLine="482"/>
        <w:rPr>
          <w:rFonts w:hint="eastAsia" w:cs="Times New Roman"/>
          <w:b w:val="0"/>
          <w:bCs w:val="0"/>
          <w:shd w:val="clear" w:color="auto" w:fill="FFFFFF"/>
          <w:lang w:val="en-US" w:eastAsia="zh-CN"/>
        </w:rPr>
      </w:pPr>
      <w:r>
        <w:rPr>
          <w:rFonts w:hint="eastAsia" w:cs="Times New Roman"/>
          <w:b w:val="0"/>
          <w:bCs w:val="0"/>
          <w:shd w:val="clear" w:color="auto" w:fill="FFFFFF"/>
          <w:lang w:val="en-US" w:eastAsia="zh-CN"/>
        </w:rPr>
        <w:t>合规总监，是指负责对公司及其工作人员的经营管理和执业行为的合规性进行审查、监督和检查的高级管理人员。</w:t>
      </w:r>
    </w:p>
    <w:p>
      <w:pPr>
        <w:spacing w:line="440" w:lineRule="exact"/>
        <w:ind w:firstLine="482"/>
        <w:rPr>
          <w:b/>
          <w:bCs/>
          <w:shd w:val="clear" w:color="auto" w:fill="FFFFFF"/>
        </w:rPr>
      </w:pPr>
      <w:r>
        <w:rPr>
          <w:rFonts w:hint="eastAsia"/>
          <w:b/>
          <w:bCs/>
          <w:shd w:val="clear" w:color="auto" w:fill="FFFFFF"/>
        </w:rPr>
        <w:t>（</w:t>
      </w:r>
      <w:r>
        <w:rPr>
          <w:rFonts w:hint="eastAsia"/>
          <w:b/>
          <w:bCs/>
          <w:shd w:val="clear" w:color="auto" w:fill="FFFFFF"/>
          <w:lang w:val="en-US" w:eastAsia="zh-CN"/>
        </w:rPr>
        <w:t>六</w:t>
      </w:r>
      <w:r>
        <w:rPr>
          <w:rFonts w:hint="eastAsia"/>
          <w:b/>
          <w:bCs/>
          <w:shd w:val="clear" w:color="auto" w:fill="FFFFFF"/>
        </w:rPr>
        <w:t>）合规管理部</w:t>
      </w:r>
    </w:p>
    <w:p>
      <w:pPr>
        <w:spacing w:line="440" w:lineRule="exact"/>
        <w:ind w:firstLine="482"/>
        <w:rPr>
          <w:rFonts w:hint="eastAsia"/>
          <w:shd w:val="clear" w:color="auto" w:fill="FFFFFF"/>
        </w:rPr>
      </w:pPr>
      <w:r>
        <w:rPr>
          <w:rFonts w:hint="eastAsia"/>
          <w:shd w:val="clear" w:color="auto" w:fill="FFFFFF"/>
        </w:rPr>
        <w:t>合规管理部，是指协助合规总监履行合规管理职责的部门。</w:t>
      </w:r>
    </w:p>
    <w:p>
      <w:pPr>
        <w:spacing w:line="440" w:lineRule="exact"/>
        <w:ind w:firstLine="482"/>
        <w:rPr>
          <w:b/>
          <w:bCs/>
          <w:shd w:val="clear" w:color="auto" w:fill="FFFFFF"/>
        </w:rPr>
      </w:pPr>
      <w:r>
        <w:rPr>
          <w:rFonts w:hint="eastAsia"/>
          <w:b/>
          <w:bCs/>
          <w:shd w:val="clear" w:color="auto" w:fill="FFFFFF"/>
        </w:rPr>
        <w:t>（</w:t>
      </w:r>
      <w:r>
        <w:rPr>
          <w:rFonts w:hint="eastAsia"/>
          <w:b/>
          <w:bCs/>
          <w:shd w:val="clear" w:color="auto" w:fill="FFFFFF"/>
          <w:lang w:val="en-US" w:eastAsia="zh-CN"/>
        </w:rPr>
        <w:t>七</w:t>
      </w:r>
      <w:r>
        <w:rPr>
          <w:rFonts w:hint="eastAsia"/>
          <w:b/>
          <w:bCs/>
          <w:shd w:val="clear" w:color="auto" w:fill="FFFFFF"/>
        </w:rPr>
        <w:t>）</w:t>
      </w:r>
      <w:r>
        <w:rPr>
          <w:rFonts w:hint="eastAsia"/>
          <w:b/>
          <w:bCs/>
          <w:shd w:val="clear" w:color="auto" w:fill="FFFFFF"/>
          <w:lang w:val="en-US" w:eastAsia="zh-CN"/>
        </w:rPr>
        <w:t>合规管理人员及</w:t>
      </w:r>
      <w:r>
        <w:rPr>
          <w:rFonts w:hint="eastAsia"/>
          <w:b/>
          <w:bCs/>
          <w:shd w:val="clear" w:color="auto" w:fill="FFFFFF"/>
        </w:rPr>
        <w:t>合规专员</w:t>
      </w:r>
    </w:p>
    <w:p>
      <w:pPr>
        <w:spacing w:line="440" w:lineRule="exact"/>
        <w:ind w:firstLineChars="0"/>
        <w:rPr>
          <w:rFonts w:hint="eastAsia"/>
          <w:shd w:val="clear" w:color="auto" w:fill="FFFFFF"/>
          <w:lang w:val="en-US" w:eastAsia="zh-CN"/>
        </w:rPr>
      </w:pPr>
      <w:r>
        <w:rPr>
          <w:rFonts w:hint="eastAsia"/>
          <w:shd w:val="clear" w:color="auto" w:fill="FFFFFF"/>
          <w:lang w:val="en-US" w:eastAsia="zh-CN"/>
        </w:rPr>
        <w:t>合规管理人员，是指从事合规管理工作的人员，包括合规管理部工作人员和各单位合规专员。</w:t>
      </w:r>
    </w:p>
    <w:p>
      <w:pPr>
        <w:spacing w:line="440" w:lineRule="exact"/>
        <w:rPr>
          <w:shd w:val="clear" w:color="auto" w:fill="FFFFFF"/>
        </w:rPr>
      </w:pPr>
      <w:r>
        <w:rPr>
          <w:rFonts w:hint="eastAsia"/>
          <w:bCs/>
          <w:shd w:val="clear" w:color="auto" w:fill="FFFFFF"/>
        </w:rPr>
        <w:t>合规专员，是指</w:t>
      </w:r>
      <w:r>
        <w:rPr>
          <w:rFonts w:hint="eastAsia"/>
          <w:bCs/>
          <w:shd w:val="clear" w:color="auto" w:fill="FFFFFF"/>
          <w:lang w:val="en-US" w:eastAsia="zh-CN"/>
        </w:rPr>
        <w:t>公司</w:t>
      </w:r>
      <w:r>
        <w:rPr>
          <w:rFonts w:hint="eastAsia"/>
          <w:bCs/>
          <w:shd w:val="clear" w:color="auto" w:fill="FFFFFF"/>
        </w:rPr>
        <w:t>在各业务条线聘任的合规团队负责人及团队成员、在其他部门或分支机构聘任的专职或兼职合规管理人员以及另类投资和私募基金管理子公司负责合规管理工作的高级管理人员。合规专员对所在单位负责人负责，协助单位负责人对所在单位和工作人员的经营管理和执业行为的合规性进行审查、监督、检查和报告。</w:t>
      </w:r>
    </w:p>
    <w:p>
      <w:pPr>
        <w:pStyle w:val="4"/>
        <w:spacing w:line="440" w:lineRule="exact"/>
        <w:rPr>
          <w:shd w:val="clear" w:color="auto" w:fill="FFFFFF"/>
        </w:rPr>
      </w:pPr>
      <w:bookmarkStart w:id="34" w:name="_Toc16726"/>
      <w:bookmarkStart w:id="35" w:name="_Toc9519"/>
      <w:bookmarkStart w:id="36" w:name="_Toc6418"/>
      <w:bookmarkStart w:id="37" w:name="_Toc2105"/>
      <w:bookmarkStart w:id="38" w:name="_Toc5365"/>
      <w:bookmarkStart w:id="39" w:name="_Toc32247"/>
      <w:bookmarkStart w:id="40" w:name="_Toc495311379"/>
      <w:bookmarkStart w:id="41" w:name="_Toc5704"/>
      <w:bookmarkStart w:id="42" w:name="_Toc12762"/>
      <w:bookmarkStart w:id="43" w:name="_Toc30102"/>
      <w:bookmarkStart w:id="44" w:name="_Toc24823"/>
      <w:r>
        <w:rPr>
          <w:rFonts w:hint="eastAsia"/>
          <w:shd w:val="clear" w:color="auto" w:fill="FFFFFF"/>
        </w:rPr>
        <w:t>二、合规管理的目标、原则和基本要求</w:t>
      </w:r>
      <w:bookmarkEnd w:id="34"/>
      <w:bookmarkEnd w:id="35"/>
      <w:bookmarkEnd w:id="36"/>
      <w:bookmarkEnd w:id="37"/>
      <w:bookmarkEnd w:id="38"/>
      <w:bookmarkEnd w:id="39"/>
      <w:bookmarkEnd w:id="40"/>
      <w:bookmarkEnd w:id="41"/>
      <w:bookmarkEnd w:id="42"/>
      <w:bookmarkEnd w:id="43"/>
      <w:bookmarkEnd w:id="44"/>
    </w:p>
    <w:p>
      <w:pPr>
        <w:spacing w:line="440" w:lineRule="exact"/>
        <w:ind w:firstLine="482"/>
        <w:rPr>
          <w:rFonts w:cs="幼圆"/>
          <w:b/>
          <w:bCs/>
          <w:shd w:val="clear" w:color="auto" w:fill="FFFFFF"/>
        </w:rPr>
      </w:pPr>
      <w:r>
        <w:rPr>
          <w:rFonts w:hint="eastAsia" w:cs="幼圆"/>
          <w:b/>
          <w:bCs/>
          <w:shd w:val="clear" w:color="auto" w:fill="FFFFFF"/>
        </w:rPr>
        <w:t>（一）合规管理的目标</w:t>
      </w:r>
    </w:p>
    <w:p>
      <w:pPr>
        <w:spacing w:line="440" w:lineRule="exact"/>
        <w:rPr>
          <w:rFonts w:cs="幼圆"/>
          <w:shd w:val="clear" w:color="auto" w:fill="FFFFFF"/>
        </w:rPr>
      </w:pPr>
      <w:r>
        <w:rPr>
          <w:rFonts w:hint="eastAsia" w:cs="幼圆"/>
          <w:shd w:val="clear" w:color="auto" w:fill="FFFFFF"/>
        </w:rPr>
        <w:t>公司合规管理的目标是建立健全合规管理机制，实现对合规风险的有效识别、管理和控制，形成以合规管理为基础的全面风险管理体系和内部控制长效机制，保障公司持续规范发展。</w:t>
      </w:r>
    </w:p>
    <w:p>
      <w:pPr>
        <w:spacing w:line="440" w:lineRule="exact"/>
        <w:ind w:firstLine="482"/>
        <w:rPr>
          <w:rFonts w:cs="幼圆"/>
          <w:b/>
          <w:bCs/>
          <w:shd w:val="clear" w:color="auto" w:fill="FFFFFF"/>
        </w:rPr>
      </w:pPr>
      <w:r>
        <w:rPr>
          <w:rFonts w:hint="eastAsia" w:cs="幼圆"/>
          <w:b/>
          <w:bCs/>
          <w:shd w:val="clear" w:color="auto" w:fill="FFFFFF"/>
        </w:rPr>
        <w:t>（二）合规管理的原则</w:t>
      </w:r>
    </w:p>
    <w:p>
      <w:pPr>
        <w:spacing w:line="440" w:lineRule="exact"/>
        <w:rPr>
          <w:rFonts w:cs="幼圆"/>
          <w:shd w:val="clear" w:color="auto" w:fill="FFFFFF"/>
        </w:rPr>
      </w:pPr>
      <w:r>
        <w:rPr>
          <w:rFonts w:hint="eastAsia" w:cs="幼圆"/>
          <w:shd w:val="clear" w:color="auto" w:fill="FFFFFF"/>
        </w:rPr>
        <w:t>公司合规管理遵从独立性、全面性、有效性、适时性的基本原则。</w:t>
      </w:r>
    </w:p>
    <w:p>
      <w:pPr>
        <w:spacing w:line="440" w:lineRule="exact"/>
        <w:rPr>
          <w:rFonts w:cs="幼圆"/>
          <w:shd w:val="clear" w:color="auto" w:fill="FFFFFF"/>
        </w:rPr>
      </w:pPr>
      <w:r>
        <w:rPr>
          <w:rFonts w:hint="eastAsia" w:cs="幼圆"/>
          <w:shd w:val="clear" w:color="auto" w:fill="FFFFFF"/>
        </w:rPr>
        <w:t>1.独立性原则：合规总监、合规管理部及合规管理人员具有独立性。公司股东、董事和高级管理人员不得违反规定的职责和程序，直接向合规总监下达指令或者干涉其工作。公司的董事、监事、高级管理人员和各单位应当支持和配合合规总监、合规管理部及合规管理人员的工作，不得以任何理由限制、阻挠。</w:t>
      </w:r>
    </w:p>
    <w:p>
      <w:pPr>
        <w:spacing w:line="440" w:lineRule="exact"/>
        <w:rPr>
          <w:rFonts w:cs="幼圆"/>
          <w:shd w:val="clear" w:color="auto" w:fill="FFFFFF"/>
        </w:rPr>
      </w:pPr>
      <w:r>
        <w:rPr>
          <w:rFonts w:hint="eastAsia" w:cs="幼圆"/>
          <w:shd w:val="clear" w:color="auto" w:fill="FFFFFF"/>
        </w:rPr>
        <w:t>2.全面性原则：公司合规管理应当覆盖所有业务，各部门、各分支机构、各层级子公司和全体工作人员，贯穿决策、执行、监督、反馈等各个环节。</w:t>
      </w:r>
    </w:p>
    <w:p>
      <w:pPr>
        <w:spacing w:line="440" w:lineRule="exact"/>
        <w:rPr>
          <w:rFonts w:cs="幼圆"/>
          <w:shd w:val="clear" w:color="auto" w:fill="FFFFFF"/>
        </w:rPr>
      </w:pPr>
      <w:r>
        <w:rPr>
          <w:rFonts w:hint="eastAsia" w:cs="幼圆"/>
          <w:shd w:val="clear" w:color="auto" w:fill="FFFFFF"/>
        </w:rPr>
        <w:t>3.有效性原则：公司应当建立并实施科学、完善、可操作性强的合规管理组织架构和制度流程，有效防范合规风险。</w:t>
      </w:r>
    </w:p>
    <w:p>
      <w:pPr>
        <w:spacing w:line="440" w:lineRule="exact"/>
        <w:rPr>
          <w:rFonts w:cs="幼圆"/>
          <w:shd w:val="clear" w:color="auto" w:fill="FFFFFF"/>
        </w:rPr>
      </w:pPr>
      <w:r>
        <w:rPr>
          <w:rFonts w:hint="eastAsia" w:cs="幼圆"/>
          <w:shd w:val="clear" w:color="auto" w:fill="FFFFFF"/>
        </w:rPr>
        <w:t>4.适时性原则：公司合规管理制度，应当根据相关法律法规和准则的改变而及时进行调整，使其持续符合最新规范要求。</w:t>
      </w:r>
    </w:p>
    <w:p>
      <w:pPr>
        <w:spacing w:line="440" w:lineRule="exact"/>
        <w:ind w:firstLine="482"/>
        <w:rPr>
          <w:rFonts w:cs="幼圆"/>
          <w:b/>
          <w:bCs/>
          <w:shd w:val="clear" w:color="auto" w:fill="FFFFFF"/>
        </w:rPr>
      </w:pPr>
      <w:r>
        <w:rPr>
          <w:rFonts w:hint="eastAsia" w:cs="幼圆"/>
          <w:b/>
          <w:bCs/>
          <w:shd w:val="clear" w:color="auto" w:fill="FFFFFF"/>
        </w:rPr>
        <w:t>（三）合规管理的基本要求</w:t>
      </w:r>
    </w:p>
    <w:p>
      <w:pPr>
        <w:spacing w:line="440" w:lineRule="exact"/>
        <w:rPr>
          <w:rFonts w:cs="幼圆"/>
          <w:shd w:val="clear" w:color="auto" w:fill="FFFFFF"/>
        </w:rPr>
      </w:pPr>
      <w:r>
        <w:rPr>
          <w:rFonts w:hint="eastAsia" w:cs="幼圆"/>
          <w:shd w:val="clear" w:color="auto" w:fill="FFFFFF"/>
        </w:rPr>
        <w:t>公司开展各项业务，应当合规经营、勤勉尽责，坚持客户利益至上原则，并遵守下列基本要求：</w:t>
      </w:r>
    </w:p>
    <w:p>
      <w:pPr>
        <w:spacing w:line="440" w:lineRule="exact"/>
        <w:rPr>
          <w:rFonts w:cs="幼圆"/>
          <w:shd w:val="clear" w:color="auto" w:fill="FFFFFF"/>
        </w:rPr>
      </w:pPr>
      <w:r>
        <w:rPr>
          <w:rFonts w:hint="eastAsia" w:cs="幼圆"/>
          <w:shd w:val="clear" w:color="auto" w:fill="FFFFFF"/>
        </w:rPr>
        <w:t>1.充分了解客户的基本信息、财务状况、投资经验、投资目标、风险偏好、诚信记录等信息并及时更新</w:t>
      </w:r>
      <w:r>
        <w:rPr>
          <w:rFonts w:hint="eastAsia" w:cs="幼圆"/>
          <w:shd w:val="clear" w:color="auto" w:fill="FFFFFF"/>
          <w:lang w:eastAsia="zh-CN"/>
        </w:rPr>
        <w:t>；</w:t>
      </w:r>
    </w:p>
    <w:p>
      <w:pPr>
        <w:spacing w:line="440" w:lineRule="exact"/>
        <w:rPr>
          <w:rFonts w:cs="幼圆"/>
          <w:shd w:val="clear" w:color="auto" w:fill="FFFFFF"/>
        </w:rPr>
      </w:pPr>
      <w:r>
        <w:rPr>
          <w:rFonts w:hint="eastAsia" w:cs="幼圆"/>
          <w:shd w:val="clear" w:color="auto" w:fill="FFFFFF"/>
        </w:rPr>
        <w:t>2.合理划分客户类别和产品、服务风险等级，确保将适当的产品、服务提供给适合的客户，不得欺诈客户</w:t>
      </w:r>
      <w:r>
        <w:rPr>
          <w:rFonts w:hint="eastAsia" w:cs="幼圆"/>
          <w:shd w:val="clear" w:color="auto" w:fill="FFFFFF"/>
          <w:lang w:eastAsia="zh-CN"/>
        </w:rPr>
        <w:t>；</w:t>
      </w:r>
    </w:p>
    <w:p>
      <w:pPr>
        <w:spacing w:line="440" w:lineRule="exact"/>
        <w:rPr>
          <w:rFonts w:cs="幼圆"/>
          <w:shd w:val="clear" w:color="auto" w:fill="FFFFFF"/>
        </w:rPr>
      </w:pPr>
      <w:r>
        <w:rPr>
          <w:rFonts w:hint="eastAsia" w:cs="幼圆"/>
          <w:shd w:val="clear" w:color="auto" w:fill="FFFFFF"/>
        </w:rPr>
        <w:t>3.持续督促客户规范证券发行行为，动态监控客户交易活动，及时报告、依法处置重大异常行为，不得为客户违规从事证券发行、交易活动提供便利</w:t>
      </w:r>
      <w:r>
        <w:rPr>
          <w:rFonts w:hint="eastAsia" w:cs="幼圆"/>
          <w:shd w:val="clear" w:color="auto" w:fill="FFFFFF"/>
          <w:lang w:eastAsia="zh-CN"/>
        </w:rPr>
        <w:t>；</w:t>
      </w:r>
    </w:p>
    <w:p>
      <w:pPr>
        <w:spacing w:line="440" w:lineRule="exact"/>
        <w:rPr>
          <w:rFonts w:cs="幼圆"/>
          <w:shd w:val="clear" w:color="auto" w:fill="FFFFFF"/>
        </w:rPr>
      </w:pPr>
      <w:r>
        <w:rPr>
          <w:rFonts w:hint="eastAsia" w:cs="幼圆"/>
          <w:shd w:val="clear" w:color="auto" w:fill="FFFFFF"/>
        </w:rPr>
        <w:t>4.严格规范工作人员执业行为，督促工作人员勤勉尽责，防范其利用职务便利从事违法违规、超越权限或者其他损害客户合法权益的行为</w:t>
      </w:r>
      <w:r>
        <w:rPr>
          <w:rFonts w:hint="eastAsia" w:cs="幼圆"/>
          <w:shd w:val="clear" w:color="auto" w:fill="FFFFFF"/>
          <w:lang w:eastAsia="zh-CN"/>
        </w:rPr>
        <w:t>；</w:t>
      </w:r>
    </w:p>
    <w:p>
      <w:pPr>
        <w:spacing w:line="440" w:lineRule="exact"/>
        <w:rPr>
          <w:rFonts w:cs="幼圆"/>
          <w:shd w:val="clear" w:color="auto" w:fill="FFFFFF"/>
        </w:rPr>
      </w:pPr>
      <w:r>
        <w:rPr>
          <w:rFonts w:hint="eastAsia" w:cs="幼圆"/>
          <w:shd w:val="clear" w:color="auto" w:fill="FFFFFF"/>
        </w:rPr>
        <w:t>5.有效管理内幕信息和未公开信息，防范公司及其工作人员利用该信息买卖证券、建议他人买卖证券，或者泄露该信息</w:t>
      </w:r>
      <w:r>
        <w:rPr>
          <w:rFonts w:hint="eastAsia" w:cs="幼圆"/>
          <w:shd w:val="clear" w:color="auto" w:fill="FFFFFF"/>
          <w:lang w:eastAsia="zh-CN"/>
        </w:rPr>
        <w:t>；</w:t>
      </w:r>
    </w:p>
    <w:p>
      <w:pPr>
        <w:spacing w:line="440" w:lineRule="exact"/>
        <w:rPr>
          <w:rFonts w:cs="幼圆"/>
          <w:shd w:val="clear" w:color="auto" w:fill="FFFFFF"/>
        </w:rPr>
      </w:pPr>
      <w:r>
        <w:rPr>
          <w:rFonts w:hint="eastAsia" w:cs="幼圆"/>
          <w:shd w:val="clear" w:color="auto" w:fill="FFFFFF"/>
        </w:rPr>
        <w:t>6.及时识别、妥善处理公司与客户之间、不同客户之间、公司不同业务之间的利益冲突，切实维护客户利益，公平对待客户</w:t>
      </w:r>
      <w:r>
        <w:rPr>
          <w:rFonts w:hint="eastAsia" w:cs="幼圆"/>
          <w:shd w:val="clear" w:color="auto" w:fill="FFFFFF"/>
          <w:lang w:eastAsia="zh-CN"/>
        </w:rPr>
        <w:t>；</w:t>
      </w:r>
    </w:p>
    <w:p>
      <w:pPr>
        <w:spacing w:line="440" w:lineRule="exact"/>
        <w:rPr>
          <w:rFonts w:cs="幼圆"/>
          <w:shd w:val="clear" w:color="auto" w:fill="FFFFFF"/>
        </w:rPr>
      </w:pPr>
      <w:r>
        <w:rPr>
          <w:rFonts w:hint="eastAsia" w:cs="幼圆"/>
          <w:shd w:val="clear" w:color="auto" w:fill="FFFFFF"/>
        </w:rPr>
        <w:t>7.依法履行关联交易审议程序和信息披露义务，保证关联交易的公允性，防止不正当关联交易和利益输送</w:t>
      </w:r>
      <w:r>
        <w:rPr>
          <w:rFonts w:hint="eastAsia" w:cs="幼圆"/>
          <w:shd w:val="clear" w:color="auto" w:fill="FFFFFF"/>
          <w:lang w:eastAsia="zh-CN"/>
        </w:rPr>
        <w:t>；</w:t>
      </w:r>
    </w:p>
    <w:p>
      <w:pPr>
        <w:spacing w:line="440" w:lineRule="exact"/>
        <w:rPr>
          <w:rFonts w:cs="幼圆"/>
          <w:shd w:val="clear" w:color="auto" w:fill="FFFFFF"/>
        </w:rPr>
      </w:pPr>
      <w:r>
        <w:rPr>
          <w:rFonts w:hint="eastAsia" w:cs="幼圆"/>
          <w:shd w:val="clear" w:color="auto" w:fill="FFFFFF"/>
        </w:rPr>
        <w:t>8.审慎评估公司经营管理行为对证券市场的影响，采取有效措施，防止扰乱市场秩序。</w:t>
      </w:r>
    </w:p>
    <w:p>
      <w:pPr>
        <w:pStyle w:val="4"/>
        <w:spacing w:line="440" w:lineRule="exact"/>
        <w:rPr>
          <w:shd w:val="clear" w:color="auto" w:fill="FFFFFF"/>
        </w:rPr>
      </w:pPr>
      <w:bookmarkStart w:id="45" w:name="_Toc14342"/>
      <w:bookmarkStart w:id="46" w:name="_Toc17458"/>
      <w:bookmarkStart w:id="47" w:name="_Toc17225"/>
      <w:bookmarkStart w:id="48" w:name="_Toc495311380"/>
      <w:bookmarkStart w:id="49" w:name="_Toc26910"/>
      <w:bookmarkStart w:id="50" w:name="_Toc21899"/>
      <w:bookmarkStart w:id="51" w:name="_Toc24811"/>
      <w:bookmarkStart w:id="52" w:name="_Toc30392"/>
      <w:bookmarkStart w:id="53" w:name="_Toc5548"/>
      <w:bookmarkStart w:id="54" w:name="_Toc25275"/>
      <w:bookmarkStart w:id="55" w:name="_Toc8266"/>
      <w:r>
        <w:rPr>
          <w:rFonts w:hint="eastAsia"/>
          <w:shd w:val="clear" w:color="auto" w:fill="FFFFFF"/>
        </w:rPr>
        <w:t>三、合规理念</w:t>
      </w:r>
      <w:bookmarkEnd w:id="45"/>
      <w:bookmarkEnd w:id="46"/>
      <w:bookmarkEnd w:id="47"/>
      <w:bookmarkEnd w:id="48"/>
      <w:bookmarkEnd w:id="49"/>
      <w:bookmarkEnd w:id="50"/>
      <w:bookmarkEnd w:id="51"/>
      <w:bookmarkEnd w:id="52"/>
      <w:bookmarkEnd w:id="53"/>
      <w:bookmarkEnd w:id="54"/>
      <w:bookmarkEnd w:id="55"/>
    </w:p>
    <w:p>
      <w:pPr>
        <w:spacing w:line="440" w:lineRule="exact"/>
        <w:rPr>
          <w:shd w:val="clear" w:color="auto" w:fill="FFFFFF"/>
        </w:rPr>
      </w:pPr>
      <w:r>
        <w:rPr>
          <w:rFonts w:hint="eastAsia"/>
          <w:shd w:val="clear" w:color="auto" w:fill="FFFFFF"/>
        </w:rPr>
        <w:t>公司应当树立“全员合规</w:t>
      </w:r>
      <w:r>
        <w:rPr>
          <w:rFonts w:hint="eastAsia"/>
          <w:shd w:val="clear" w:color="auto" w:fill="FFFFFF"/>
          <w:lang w:eastAsia="zh-CN"/>
        </w:rPr>
        <w:t>”“</w:t>
      </w:r>
      <w:r>
        <w:rPr>
          <w:rFonts w:hint="eastAsia"/>
          <w:shd w:val="clear" w:color="auto" w:fill="FFFFFF"/>
        </w:rPr>
        <w:t>合规从管理层做起</w:t>
      </w:r>
      <w:r>
        <w:rPr>
          <w:rFonts w:hint="eastAsia"/>
          <w:shd w:val="clear" w:color="auto" w:fill="FFFFFF"/>
          <w:lang w:eastAsia="zh-CN"/>
        </w:rPr>
        <w:t>”“</w:t>
      </w:r>
      <w:r>
        <w:rPr>
          <w:rFonts w:hint="eastAsia"/>
          <w:shd w:val="clear" w:color="auto" w:fill="FFFFFF"/>
        </w:rPr>
        <w:t>合规创造价值</w:t>
      </w:r>
      <w:r>
        <w:rPr>
          <w:rFonts w:hint="eastAsia"/>
          <w:shd w:val="clear" w:color="auto" w:fill="FFFFFF"/>
          <w:lang w:eastAsia="zh-CN"/>
        </w:rPr>
        <w:t>”“</w:t>
      </w:r>
      <w:r>
        <w:rPr>
          <w:rFonts w:hint="eastAsia"/>
          <w:shd w:val="clear" w:color="auto" w:fill="FFFFFF"/>
        </w:rPr>
        <w:t>合规是公司生存基础”的理念。</w:t>
      </w:r>
    </w:p>
    <w:p>
      <w:pPr>
        <w:spacing w:line="440" w:lineRule="exact"/>
        <w:rPr>
          <w:rFonts w:cs="幼圆"/>
          <w:bCs/>
          <w:shd w:val="clear" w:color="auto" w:fill="FFFFFF"/>
        </w:rPr>
      </w:pPr>
      <w:r>
        <w:rPr>
          <w:rFonts w:hint="eastAsia" w:cs="幼圆"/>
          <w:bCs/>
          <w:shd w:val="clear" w:color="auto" w:fill="FFFFFF"/>
        </w:rPr>
        <w:t>（一）全员合规</w:t>
      </w:r>
    </w:p>
    <w:p>
      <w:pPr>
        <w:spacing w:line="440" w:lineRule="exact"/>
        <w:rPr>
          <w:rFonts w:cs="幼圆"/>
          <w:shd w:val="clear" w:color="auto" w:fill="FFFFFF"/>
        </w:rPr>
      </w:pPr>
      <w:r>
        <w:rPr>
          <w:rFonts w:hint="eastAsia" w:cs="幼圆"/>
          <w:shd w:val="clear" w:color="auto" w:fill="FFFFFF"/>
        </w:rPr>
        <w:t>合规是公司全体工作人员的基本行为准则。公司全体工作人员应当严格遵守</w:t>
      </w:r>
      <w:r>
        <w:rPr>
          <w:rFonts w:hint="eastAsia" w:cs="幼圆"/>
          <w:shd w:val="clear" w:color="auto" w:fill="FFFFFF"/>
          <w:lang w:eastAsia="zh-CN"/>
        </w:rPr>
        <w:t>法律法规</w:t>
      </w:r>
      <w:r>
        <w:rPr>
          <w:rFonts w:hint="eastAsia" w:cs="幼圆"/>
          <w:shd w:val="clear" w:color="auto" w:fill="FFFFFF"/>
        </w:rPr>
        <w:t>和准则，主动防范、发现并化解合规风险。</w:t>
      </w:r>
    </w:p>
    <w:p>
      <w:pPr>
        <w:spacing w:line="440" w:lineRule="exact"/>
        <w:rPr>
          <w:rFonts w:cs="幼圆"/>
          <w:bCs/>
          <w:shd w:val="clear" w:color="auto" w:fill="FFFFFF"/>
        </w:rPr>
      </w:pPr>
      <w:r>
        <w:rPr>
          <w:rFonts w:hint="eastAsia" w:cs="幼圆"/>
          <w:bCs/>
          <w:shd w:val="clear" w:color="auto" w:fill="FFFFFF"/>
        </w:rPr>
        <w:t>（二）合规从管理层做起</w:t>
      </w:r>
    </w:p>
    <w:p>
      <w:pPr>
        <w:spacing w:line="440" w:lineRule="exact"/>
        <w:rPr>
          <w:rFonts w:cs="幼圆"/>
          <w:shd w:val="clear" w:color="auto" w:fill="FFFFFF"/>
        </w:rPr>
      </w:pPr>
      <w:r>
        <w:rPr>
          <w:rFonts w:hint="eastAsia" w:cs="幼圆"/>
          <w:shd w:val="clear" w:color="auto" w:fill="FFFFFF"/>
        </w:rPr>
        <w:t>公司应当建立完善的公司治理结构，确保董事会有效行使重大决策和监督功能，确保监事会有效行使监督职能；公司董事会、监事会、高级管理人员应当重视公司经营的合规性，承担有效管理公司合规风险的责任，积极践行并推广合规文化，促进公司合规经营。</w:t>
      </w:r>
    </w:p>
    <w:p>
      <w:pPr>
        <w:spacing w:line="440" w:lineRule="exact"/>
        <w:rPr>
          <w:rFonts w:cs="幼圆"/>
          <w:bCs/>
          <w:shd w:val="clear" w:color="auto" w:fill="FFFFFF"/>
        </w:rPr>
      </w:pPr>
      <w:r>
        <w:rPr>
          <w:rFonts w:hint="eastAsia" w:cs="幼圆"/>
          <w:bCs/>
          <w:shd w:val="clear" w:color="auto" w:fill="FFFFFF"/>
        </w:rPr>
        <w:t>（三）合规创造价值</w:t>
      </w:r>
    </w:p>
    <w:p>
      <w:pPr>
        <w:spacing w:line="440" w:lineRule="exact"/>
        <w:rPr>
          <w:rFonts w:cs="幼圆"/>
          <w:shd w:val="clear" w:color="auto" w:fill="FFFFFF"/>
        </w:rPr>
      </w:pPr>
      <w:r>
        <w:rPr>
          <w:rFonts w:hint="eastAsia" w:cs="幼圆"/>
          <w:shd w:val="clear" w:color="auto" w:fill="FFFFFF"/>
        </w:rPr>
        <w:t>公司应当通过有效的合规管理防范并化解合规风险，提升管理和业务能力，为公司自身、行业和社会创造价值。</w:t>
      </w:r>
    </w:p>
    <w:p>
      <w:pPr>
        <w:spacing w:line="440" w:lineRule="exact"/>
        <w:rPr>
          <w:rFonts w:cs="幼圆"/>
          <w:b/>
          <w:bCs/>
          <w:shd w:val="clear" w:color="auto" w:fill="FFFFFF"/>
        </w:rPr>
      </w:pPr>
      <w:r>
        <w:rPr>
          <w:rFonts w:hint="eastAsia" w:cs="幼圆"/>
          <w:bCs/>
          <w:shd w:val="clear" w:color="auto" w:fill="FFFFFF"/>
        </w:rPr>
        <w:t>（四）合规是公司的生存基础</w:t>
      </w:r>
    </w:p>
    <w:p>
      <w:pPr>
        <w:spacing w:line="440" w:lineRule="exact"/>
        <w:rPr>
          <w:rFonts w:cs="幼圆"/>
          <w:shd w:val="clear" w:color="auto" w:fill="FFFFFF"/>
        </w:rPr>
      </w:pPr>
      <w:r>
        <w:rPr>
          <w:rFonts w:hint="eastAsia" w:cs="幼圆"/>
          <w:shd w:val="clear" w:color="auto" w:fill="FFFFFF"/>
        </w:rPr>
        <w:t>公司应当提升合规管理重视程度，坚持合规经营，为公司正常经营及长期可持续发展奠定基础。</w:t>
      </w:r>
      <w:bookmarkStart w:id="56" w:name="_Toc26257"/>
    </w:p>
    <w:p>
      <w:pPr>
        <w:pStyle w:val="4"/>
        <w:spacing w:line="440" w:lineRule="exact"/>
        <w:rPr>
          <w:shd w:val="clear" w:color="auto" w:fill="FFFFFF"/>
        </w:rPr>
      </w:pPr>
      <w:bookmarkStart w:id="57" w:name="_Toc2383"/>
      <w:bookmarkStart w:id="58" w:name="_Toc19797"/>
      <w:bookmarkStart w:id="59" w:name="_Toc26246"/>
      <w:bookmarkStart w:id="60" w:name="_Toc13771"/>
      <w:bookmarkStart w:id="61" w:name="_Toc16749"/>
      <w:bookmarkStart w:id="62" w:name="_Toc14472"/>
      <w:bookmarkStart w:id="63" w:name="_Toc9707"/>
      <w:bookmarkStart w:id="64" w:name="_Toc3056"/>
      <w:bookmarkStart w:id="65" w:name="_Toc495311381"/>
      <w:bookmarkStart w:id="66" w:name="_Toc19889"/>
      <w:r>
        <w:rPr>
          <w:rFonts w:hint="eastAsia"/>
          <w:shd w:val="clear" w:color="auto" w:fill="FFFFFF"/>
        </w:rPr>
        <w:t>四、合规管理的组织结构</w:t>
      </w:r>
      <w:bookmarkEnd w:id="56"/>
      <w:bookmarkEnd w:id="57"/>
      <w:bookmarkEnd w:id="58"/>
      <w:bookmarkEnd w:id="59"/>
      <w:bookmarkEnd w:id="60"/>
      <w:bookmarkEnd w:id="61"/>
      <w:bookmarkEnd w:id="62"/>
      <w:bookmarkEnd w:id="63"/>
      <w:bookmarkEnd w:id="64"/>
      <w:bookmarkEnd w:id="65"/>
      <w:bookmarkEnd w:id="66"/>
      <w:bookmarkStart w:id="67" w:name="_Toc17547"/>
    </w:p>
    <w:p>
      <w:pPr>
        <w:spacing w:line="440" w:lineRule="exact"/>
        <w:rPr>
          <w:rFonts w:cs="幼圆"/>
          <w:shd w:val="clear" w:color="auto" w:fill="FFFFFF"/>
        </w:rPr>
      </w:pPr>
      <w:r>
        <w:rPr>
          <w:rFonts w:hint="eastAsia" w:ascii="仿宋_GB2312" w:hAnsi="仿宋_GB2312" w:cs="仿宋_GB2312"/>
          <w:szCs w:val="32"/>
          <w:highlight w:val="none"/>
          <w:shd w:val="clear" w:color="auto" w:fill="FFFFFF"/>
        </w:rPr>
        <w:t>为有效开展各项合规管理工作，及时发现、识别、防范、化解合规风险，</w:t>
      </w:r>
      <w:r>
        <w:rPr>
          <w:rFonts w:hint="eastAsia" w:cs="幼圆"/>
          <w:shd w:val="clear" w:color="auto" w:fill="FFFFFF"/>
        </w:rPr>
        <w:t>公司构建了权责清晰的四个层级的合规管理组织架构体系并明确了各层级的合规管理职责：</w:t>
      </w:r>
      <w:bookmarkEnd w:id="67"/>
      <w:bookmarkStart w:id="68" w:name="_Toc17279"/>
    </w:p>
    <w:p>
      <w:pPr>
        <w:spacing w:line="440" w:lineRule="exact"/>
        <w:rPr>
          <w:rFonts w:cs="幼圆"/>
          <w:shd w:val="clear" w:color="auto" w:fill="FFFFFF"/>
        </w:rPr>
      </w:pPr>
      <w:r>
        <w:rPr>
          <w:rFonts w:hint="eastAsia" w:cs="幼圆"/>
          <w:shd w:val="clear" w:color="auto" w:fill="FFFFFF"/>
        </w:rPr>
        <w:t>第一层级</w:t>
      </w:r>
      <w:r>
        <w:rPr>
          <w:rFonts w:hint="eastAsia" w:cs="幼圆"/>
          <w:shd w:val="clear" w:color="auto" w:fill="FFFFFF"/>
          <w:lang w:val="en-US" w:eastAsia="zh-CN"/>
        </w:rPr>
        <w:t>是</w:t>
      </w:r>
      <w:r>
        <w:rPr>
          <w:rFonts w:hint="eastAsia" w:cs="幼圆"/>
          <w:shd w:val="clear" w:color="auto" w:fill="FFFFFF"/>
        </w:rPr>
        <w:t>公司董事会及董事会下设风险控制委员会，董事会决定公司合规管理目标，对公司合规管理的有效性承担责任；</w:t>
      </w:r>
      <w:bookmarkEnd w:id="68"/>
      <w:bookmarkStart w:id="69" w:name="_Toc15083"/>
    </w:p>
    <w:p>
      <w:pPr>
        <w:spacing w:line="440" w:lineRule="exact"/>
        <w:rPr>
          <w:rFonts w:cs="幼圆"/>
          <w:shd w:val="clear" w:color="auto" w:fill="FFFFFF"/>
        </w:rPr>
      </w:pPr>
      <w:r>
        <w:rPr>
          <w:rFonts w:hint="eastAsia" w:cs="幼圆"/>
          <w:shd w:val="clear" w:color="auto" w:fill="FFFFFF"/>
        </w:rPr>
        <w:t>第二层级</w:t>
      </w:r>
      <w:r>
        <w:rPr>
          <w:rFonts w:hint="eastAsia" w:cs="幼圆"/>
          <w:shd w:val="clear" w:color="auto" w:fill="FFFFFF"/>
          <w:lang w:val="en-US" w:eastAsia="zh-CN"/>
        </w:rPr>
        <w:t>是</w:t>
      </w:r>
      <w:r>
        <w:rPr>
          <w:rFonts w:hint="eastAsia" w:cs="幼圆"/>
          <w:shd w:val="clear" w:color="auto" w:fill="FFFFFF"/>
        </w:rPr>
        <w:t>公司经理层及经理层下设的各层级的业务决策委员会或业务决策小组，负责落实合规管理目标，对合规运营承担责任；</w:t>
      </w:r>
      <w:bookmarkEnd w:id="69"/>
      <w:bookmarkStart w:id="70" w:name="_Toc31488"/>
    </w:p>
    <w:p>
      <w:pPr>
        <w:spacing w:line="440" w:lineRule="exact"/>
        <w:rPr>
          <w:rFonts w:cs="幼圆"/>
          <w:shd w:val="clear" w:color="auto" w:fill="FFFFFF"/>
        </w:rPr>
      </w:pPr>
      <w:r>
        <w:rPr>
          <w:rFonts w:hint="eastAsia" w:cs="幼圆"/>
          <w:shd w:val="clear" w:color="auto" w:fill="FFFFFF"/>
        </w:rPr>
        <w:t>第三层级</w:t>
      </w:r>
      <w:r>
        <w:rPr>
          <w:rFonts w:hint="eastAsia" w:cs="幼圆"/>
          <w:shd w:val="clear" w:color="auto" w:fill="FFFFFF"/>
          <w:lang w:val="en-US" w:eastAsia="zh-CN"/>
        </w:rPr>
        <w:t>是</w:t>
      </w:r>
      <w:r>
        <w:rPr>
          <w:rFonts w:hint="eastAsia" w:cs="幼圆"/>
          <w:shd w:val="clear" w:color="auto" w:fill="FFFFFF"/>
        </w:rPr>
        <w:t>合规总监及合规管理部，合规总监对董事会负责，合规管理部协助合规总监对公司及其工作人员的经营管理和执业行为的合规性进行审查、监督和检查；</w:t>
      </w:r>
      <w:bookmarkEnd w:id="70"/>
      <w:bookmarkStart w:id="71" w:name="_Toc32290"/>
    </w:p>
    <w:p>
      <w:pPr>
        <w:spacing w:line="440" w:lineRule="exact"/>
        <w:rPr>
          <w:rFonts w:cs="幼圆"/>
          <w:shd w:val="clear" w:color="auto" w:fill="FFFFFF"/>
        </w:rPr>
      </w:pPr>
      <w:r>
        <w:rPr>
          <w:rFonts w:hint="eastAsia" w:cs="幼圆"/>
          <w:shd w:val="clear" w:color="auto" w:fill="FFFFFF"/>
        </w:rPr>
        <w:t>第四层级</w:t>
      </w:r>
      <w:r>
        <w:rPr>
          <w:rFonts w:hint="eastAsia" w:cs="幼圆"/>
          <w:shd w:val="clear" w:color="auto" w:fill="FFFFFF"/>
          <w:lang w:val="en-US" w:eastAsia="zh-CN"/>
        </w:rPr>
        <w:t>是公司</w:t>
      </w:r>
      <w:r>
        <w:rPr>
          <w:rFonts w:hint="eastAsia" w:cs="幼圆"/>
          <w:shd w:val="clear" w:color="auto" w:fill="FFFFFF"/>
        </w:rPr>
        <w:t>各部门、各分支机构、各层级子公司内部设立的合规团队负责人</w:t>
      </w:r>
      <w:r>
        <w:rPr>
          <w:rFonts w:hint="eastAsia" w:cs="幼圆"/>
          <w:shd w:val="clear" w:color="auto" w:fill="FFFFFF"/>
          <w:lang w:val="en-US" w:eastAsia="zh-CN"/>
        </w:rPr>
        <w:t>或</w:t>
      </w:r>
      <w:r>
        <w:rPr>
          <w:rFonts w:hint="eastAsia" w:cs="幼圆"/>
          <w:shd w:val="clear" w:color="auto" w:fill="FFFFFF"/>
        </w:rPr>
        <w:t>配备的</w:t>
      </w:r>
      <w:r>
        <w:rPr>
          <w:rFonts w:hint="eastAsia" w:cs="幼圆"/>
          <w:shd w:val="clear" w:color="auto" w:fill="FFFFFF"/>
          <w:lang w:val="en-US" w:eastAsia="zh-CN"/>
        </w:rPr>
        <w:t>专、兼职</w:t>
      </w:r>
      <w:r>
        <w:rPr>
          <w:rFonts w:hint="eastAsia" w:cs="幼圆"/>
          <w:shd w:val="clear" w:color="auto" w:fill="FFFFFF"/>
        </w:rPr>
        <w:t>合规专员，协助</w:t>
      </w:r>
      <w:r>
        <w:rPr>
          <w:rFonts w:hint="eastAsia" w:cs="幼圆"/>
          <w:shd w:val="clear" w:color="auto" w:fill="FFFFFF"/>
          <w:lang w:val="en-US" w:eastAsia="zh-CN"/>
        </w:rPr>
        <w:t>所在</w:t>
      </w:r>
      <w:r>
        <w:rPr>
          <w:rFonts w:hint="eastAsia" w:cs="幼圆"/>
          <w:shd w:val="clear" w:color="auto" w:fill="FFFFFF"/>
        </w:rPr>
        <w:t>单位负责人履行</w:t>
      </w:r>
      <w:r>
        <w:rPr>
          <w:rFonts w:hint="eastAsia" w:cs="幼圆"/>
          <w:shd w:val="clear" w:color="auto" w:fill="FFFFFF"/>
          <w:lang w:val="en-US" w:eastAsia="zh-CN"/>
        </w:rPr>
        <w:t>本单位</w:t>
      </w:r>
      <w:r>
        <w:rPr>
          <w:rFonts w:hint="eastAsia" w:cs="幼圆"/>
          <w:shd w:val="clear" w:color="auto" w:fill="FFFFFF"/>
        </w:rPr>
        <w:t>合规管理职责。</w:t>
      </w:r>
      <w:bookmarkEnd w:id="71"/>
    </w:p>
    <w:p>
      <w:pPr>
        <w:pStyle w:val="4"/>
        <w:spacing w:line="440" w:lineRule="exact"/>
        <w:rPr>
          <w:rFonts w:hint="eastAsia" w:eastAsia="幼圆"/>
          <w:shd w:val="clear" w:color="auto" w:fill="FFFFFF"/>
          <w:lang w:val="en-US" w:eastAsia="zh-CN"/>
        </w:rPr>
      </w:pPr>
      <w:bookmarkStart w:id="72" w:name="_Toc7500"/>
      <w:bookmarkStart w:id="73" w:name="_Toc18254"/>
      <w:bookmarkStart w:id="74" w:name="_Toc22384"/>
      <w:bookmarkStart w:id="75" w:name="_Toc495311382"/>
      <w:bookmarkStart w:id="76" w:name="_Toc26646"/>
      <w:bookmarkStart w:id="77" w:name="_Toc23789"/>
      <w:bookmarkStart w:id="78" w:name="_Toc5686"/>
      <w:bookmarkStart w:id="79" w:name="_Toc18849"/>
      <w:bookmarkStart w:id="80" w:name="_Toc14933"/>
      <w:bookmarkStart w:id="81" w:name="_Toc10400"/>
      <w:bookmarkStart w:id="82" w:name="_Toc29805"/>
      <w:r>
        <w:rPr>
          <w:rFonts w:hint="eastAsia"/>
          <w:shd w:val="clear" w:color="auto" w:fill="FFFFFF"/>
        </w:rPr>
        <w:t>五、合规管理职责</w:t>
      </w:r>
      <w:bookmarkEnd w:id="72"/>
      <w:bookmarkEnd w:id="73"/>
      <w:bookmarkEnd w:id="74"/>
      <w:bookmarkEnd w:id="75"/>
      <w:bookmarkEnd w:id="76"/>
      <w:bookmarkEnd w:id="77"/>
      <w:bookmarkEnd w:id="78"/>
      <w:bookmarkEnd w:id="79"/>
      <w:bookmarkEnd w:id="80"/>
      <w:r>
        <w:rPr>
          <w:rFonts w:hint="eastAsia"/>
          <w:shd w:val="clear" w:color="auto" w:fill="FFFFFF"/>
          <w:lang w:val="en-US" w:eastAsia="zh-CN"/>
        </w:rPr>
        <w:t>分工</w:t>
      </w:r>
      <w:bookmarkEnd w:id="81"/>
      <w:bookmarkEnd w:id="82"/>
    </w:p>
    <w:p>
      <w:pPr>
        <w:spacing w:line="440" w:lineRule="exact"/>
        <w:ind w:firstLine="482"/>
        <w:rPr>
          <w:rFonts w:cs="幼圆"/>
          <w:b/>
          <w:bCs/>
          <w:shd w:val="clear" w:color="auto" w:fill="FFFFFF"/>
        </w:rPr>
      </w:pPr>
      <w:r>
        <w:rPr>
          <w:rFonts w:hint="eastAsia" w:cs="幼圆"/>
          <w:b/>
          <w:bCs/>
          <w:shd w:val="clear" w:color="auto" w:fill="FFFFFF"/>
        </w:rPr>
        <w:t>（一）董事会</w:t>
      </w:r>
    </w:p>
    <w:p>
      <w:pPr>
        <w:spacing w:line="440" w:lineRule="exact"/>
        <w:rPr>
          <w:rFonts w:cs="幼圆"/>
          <w:shd w:val="clear" w:color="auto" w:fill="FFFFFF"/>
        </w:rPr>
      </w:pPr>
      <w:r>
        <w:rPr>
          <w:rFonts w:hint="eastAsia" w:cs="幼圆"/>
          <w:shd w:val="clear" w:color="auto" w:fill="FFFFFF"/>
        </w:rPr>
        <w:t>董事会决定公司的合规管理目标，对合规管理的有效性承担责任，履行下列合规管理职责：</w:t>
      </w:r>
    </w:p>
    <w:p>
      <w:pPr>
        <w:spacing w:line="440" w:lineRule="exact"/>
        <w:rPr>
          <w:rFonts w:cs="幼圆"/>
          <w:shd w:val="clear" w:color="auto" w:fill="FFFFFF"/>
        </w:rPr>
      </w:pPr>
      <w:r>
        <w:rPr>
          <w:rFonts w:hint="eastAsia" w:cs="幼圆"/>
          <w:shd w:val="clear" w:color="auto" w:fill="FFFFFF"/>
        </w:rPr>
        <w:t>1.审议批准公司合规管理基本制度；</w:t>
      </w:r>
    </w:p>
    <w:p>
      <w:pPr>
        <w:spacing w:line="440" w:lineRule="exact"/>
        <w:rPr>
          <w:rFonts w:cs="幼圆"/>
          <w:shd w:val="clear" w:color="auto" w:fill="FFFFFF"/>
        </w:rPr>
      </w:pPr>
      <w:r>
        <w:rPr>
          <w:rFonts w:hint="eastAsia" w:cs="幼圆"/>
          <w:shd w:val="clear" w:color="auto" w:fill="FFFFFF"/>
        </w:rPr>
        <w:t>2.审议批准年度合规报告；</w:t>
      </w:r>
    </w:p>
    <w:p>
      <w:pPr>
        <w:spacing w:line="440" w:lineRule="exact"/>
        <w:rPr>
          <w:rFonts w:cs="幼圆"/>
          <w:shd w:val="clear" w:color="auto" w:fill="FFFFFF"/>
        </w:rPr>
      </w:pPr>
      <w:r>
        <w:rPr>
          <w:rFonts w:hint="eastAsia" w:cs="幼圆"/>
          <w:shd w:val="clear" w:color="auto" w:fill="FFFFFF"/>
        </w:rPr>
        <w:t>3.决定解聘对发生重大合规风险负有主要责任或者领导责任的高级管理人员；</w:t>
      </w:r>
    </w:p>
    <w:p>
      <w:pPr>
        <w:spacing w:line="440" w:lineRule="exact"/>
        <w:rPr>
          <w:rFonts w:cs="幼圆"/>
          <w:shd w:val="clear" w:color="auto" w:fill="FFFFFF"/>
        </w:rPr>
      </w:pPr>
      <w:r>
        <w:rPr>
          <w:rFonts w:hint="eastAsia" w:cs="幼圆"/>
          <w:shd w:val="clear" w:color="auto" w:fill="FFFFFF"/>
        </w:rPr>
        <w:t>4.决定聘任、解聘、考核合规</w:t>
      </w:r>
      <w:r>
        <w:rPr>
          <w:rFonts w:hint="eastAsia" w:cs="幼圆"/>
          <w:shd w:val="clear" w:color="auto" w:fill="FFFFFF"/>
          <w:lang w:val="en-US" w:eastAsia="zh-CN"/>
        </w:rPr>
        <w:t>总监</w:t>
      </w:r>
      <w:r>
        <w:rPr>
          <w:rFonts w:hint="eastAsia" w:cs="幼圆"/>
          <w:shd w:val="clear" w:color="auto" w:fill="FFFFFF"/>
        </w:rPr>
        <w:t>，决定其薪酬待遇；</w:t>
      </w:r>
    </w:p>
    <w:p>
      <w:pPr>
        <w:spacing w:line="440" w:lineRule="exact"/>
        <w:rPr>
          <w:rFonts w:cs="幼圆"/>
          <w:shd w:val="clear" w:color="auto" w:fill="FFFFFF"/>
        </w:rPr>
      </w:pPr>
      <w:r>
        <w:rPr>
          <w:rFonts w:hint="eastAsia" w:cs="幼圆"/>
          <w:shd w:val="clear" w:color="auto" w:fill="FFFFFF"/>
        </w:rPr>
        <w:t>5.建立与合规</w:t>
      </w:r>
      <w:r>
        <w:rPr>
          <w:rFonts w:hint="eastAsia" w:cs="幼圆"/>
          <w:shd w:val="clear" w:color="auto" w:fill="FFFFFF"/>
          <w:lang w:val="en-US" w:eastAsia="zh-CN"/>
        </w:rPr>
        <w:t>总监</w:t>
      </w:r>
      <w:r>
        <w:rPr>
          <w:rFonts w:hint="eastAsia" w:cs="幼圆"/>
          <w:shd w:val="clear" w:color="auto" w:fill="FFFFFF"/>
        </w:rPr>
        <w:t>的直接沟通机制；</w:t>
      </w:r>
    </w:p>
    <w:p>
      <w:pPr>
        <w:spacing w:line="440" w:lineRule="exact"/>
        <w:rPr>
          <w:rFonts w:hint="eastAsia" w:cs="幼圆"/>
          <w:shd w:val="clear" w:color="auto" w:fill="FFFFFF"/>
          <w:lang w:eastAsia="zh-CN"/>
        </w:rPr>
      </w:pPr>
      <w:r>
        <w:rPr>
          <w:rFonts w:hint="eastAsia" w:cs="幼圆"/>
          <w:shd w:val="clear" w:color="auto" w:fill="FFFFFF"/>
        </w:rPr>
        <w:t>6.评估合规管理有效性，督促解决合规管理中存在的问题</w:t>
      </w:r>
      <w:r>
        <w:rPr>
          <w:rFonts w:hint="eastAsia" w:cs="幼圆"/>
          <w:shd w:val="clear" w:color="auto" w:fill="FFFFFF"/>
          <w:lang w:eastAsia="zh-CN"/>
        </w:rPr>
        <w:t>；</w:t>
      </w:r>
    </w:p>
    <w:p>
      <w:pPr>
        <w:spacing w:line="440" w:lineRule="exact"/>
        <w:rPr>
          <w:rFonts w:hint="eastAsia" w:cs="幼圆"/>
          <w:shd w:val="clear" w:color="auto" w:fill="FFFFFF"/>
        </w:rPr>
      </w:pPr>
      <w:r>
        <w:rPr>
          <w:rFonts w:hint="eastAsia" w:ascii="仿宋_GB2312" w:hAnsi="仿宋_GB2312" w:cs="仿宋_GB2312"/>
          <w:szCs w:val="32"/>
          <w:highlight w:val="none"/>
          <w:shd w:val="clear" w:color="auto" w:fill="FFFFFF"/>
          <w:lang w:val="en-US" w:eastAsia="zh-CN"/>
        </w:rPr>
        <w:t>7.</w:t>
      </w:r>
      <w:r>
        <w:rPr>
          <w:rFonts w:hint="eastAsia" w:ascii="仿宋_GB2312" w:hAnsi="仿宋_GB2312" w:cs="仿宋_GB2312"/>
          <w:szCs w:val="32"/>
          <w:highlight w:val="none"/>
          <w:shd w:val="clear" w:color="auto" w:fill="FFFFFF"/>
        </w:rPr>
        <w:t>公司章程规定的其他合规管理职责</w:t>
      </w:r>
      <w:r>
        <w:rPr>
          <w:rFonts w:hint="eastAsia" w:cs="幼圆"/>
          <w:shd w:val="clear" w:color="auto" w:fill="FFFFFF"/>
        </w:rPr>
        <w:t>。</w:t>
      </w:r>
    </w:p>
    <w:p>
      <w:pPr>
        <w:spacing w:line="440" w:lineRule="exact"/>
        <w:rPr>
          <w:rFonts w:hint="eastAsia" w:cs="幼圆"/>
          <w:shd w:val="clear" w:color="auto" w:fill="FFFFFF"/>
          <w:lang w:val="en-US" w:eastAsia="zh-CN"/>
        </w:rPr>
      </w:pPr>
      <w:r>
        <w:rPr>
          <w:rFonts w:hint="eastAsia" w:cs="幼圆"/>
          <w:shd w:val="clear" w:color="auto" w:fill="FFFFFF"/>
          <w:lang w:eastAsia="zh-CN"/>
        </w:rPr>
        <w:t>（</w:t>
      </w:r>
      <w:r>
        <w:rPr>
          <w:rFonts w:hint="eastAsia" w:cs="幼圆"/>
          <w:shd w:val="clear" w:color="auto" w:fill="FFFFFF"/>
          <w:lang w:val="en-US" w:eastAsia="zh-CN"/>
        </w:rPr>
        <w:t>二</w:t>
      </w:r>
      <w:r>
        <w:rPr>
          <w:rFonts w:hint="eastAsia" w:cs="幼圆"/>
          <w:shd w:val="clear" w:color="auto" w:fill="FFFFFF"/>
          <w:lang w:eastAsia="zh-CN"/>
        </w:rPr>
        <w:t>）</w:t>
      </w:r>
      <w:r>
        <w:rPr>
          <w:rFonts w:hint="eastAsia" w:cs="幼圆"/>
          <w:shd w:val="clear" w:color="auto" w:fill="FFFFFF"/>
          <w:lang w:val="en-US" w:eastAsia="zh-CN"/>
        </w:rPr>
        <w:t>监事会</w:t>
      </w:r>
    </w:p>
    <w:p>
      <w:pPr>
        <w:spacing w:line="440" w:lineRule="exact"/>
        <w:rPr>
          <w:rFonts w:hint="eastAsia" w:ascii="仿宋_GB2312" w:hAnsi="仿宋_GB2312" w:cs="仿宋_GB2312"/>
          <w:szCs w:val="32"/>
          <w:highlight w:val="none"/>
          <w:shd w:val="clear" w:color="auto" w:fill="FFFFFF"/>
          <w:lang w:val="en-US" w:eastAsia="zh-CN"/>
        </w:rPr>
      </w:pPr>
      <w:r>
        <w:rPr>
          <w:rFonts w:hint="eastAsia" w:ascii="仿宋_GB2312" w:hAnsi="仿宋_GB2312" w:cs="仿宋_GB2312"/>
          <w:szCs w:val="32"/>
          <w:highlight w:val="none"/>
          <w:shd w:val="clear" w:color="auto" w:fill="FFFFFF"/>
          <w:lang w:val="en-US" w:eastAsia="zh-CN"/>
        </w:rPr>
        <w:t>监事会履行下列合规管理职责：</w:t>
      </w:r>
    </w:p>
    <w:p>
      <w:pPr>
        <w:spacing w:line="440" w:lineRule="exact"/>
        <w:rPr>
          <w:rFonts w:hint="eastAsia" w:ascii="仿宋_GB2312" w:hAnsi="仿宋_GB2312" w:cs="仿宋_GB2312"/>
          <w:szCs w:val="32"/>
          <w:highlight w:val="none"/>
          <w:shd w:val="clear" w:color="auto" w:fill="FFFFFF"/>
          <w:lang w:val="en-US" w:eastAsia="zh-CN"/>
        </w:rPr>
      </w:pPr>
      <w:r>
        <w:rPr>
          <w:rFonts w:hint="eastAsia" w:ascii="仿宋_GB2312" w:hAnsi="仿宋_GB2312" w:cs="仿宋_GB2312"/>
          <w:szCs w:val="32"/>
          <w:highlight w:val="none"/>
          <w:shd w:val="clear" w:color="auto" w:fill="FFFFFF"/>
          <w:lang w:val="en-US" w:eastAsia="zh-CN"/>
        </w:rPr>
        <w:t>1.对董事、高级管理人员履行合规管理职责的情况进行监督；</w:t>
      </w:r>
    </w:p>
    <w:p>
      <w:pPr>
        <w:spacing w:line="440" w:lineRule="exact"/>
        <w:rPr>
          <w:rFonts w:hint="eastAsia" w:ascii="仿宋_GB2312" w:hAnsi="仿宋_GB2312" w:cs="仿宋_GB2312"/>
          <w:szCs w:val="32"/>
          <w:highlight w:val="none"/>
          <w:shd w:val="clear" w:color="auto" w:fill="FFFFFF"/>
          <w:lang w:val="en-US" w:eastAsia="zh-CN"/>
        </w:rPr>
      </w:pPr>
      <w:r>
        <w:rPr>
          <w:rFonts w:hint="eastAsia" w:ascii="仿宋_GB2312" w:hAnsi="仿宋_GB2312" w:cs="仿宋_GB2312"/>
          <w:szCs w:val="32"/>
          <w:highlight w:val="none"/>
          <w:shd w:val="clear" w:color="auto" w:fill="FFFFFF"/>
          <w:lang w:val="en-US" w:eastAsia="zh-CN"/>
        </w:rPr>
        <w:t>2.对发生重大合规风险负有主要责任或者领导责任的董事、高级管理人员提出罢免的建议；</w:t>
      </w:r>
    </w:p>
    <w:p>
      <w:pPr>
        <w:spacing w:line="440" w:lineRule="exact"/>
        <w:rPr>
          <w:rFonts w:hint="default" w:cs="幼圆"/>
          <w:shd w:val="clear" w:color="auto" w:fill="FFFFFF"/>
          <w:lang w:val="en-US" w:eastAsia="zh-CN"/>
        </w:rPr>
      </w:pPr>
      <w:r>
        <w:rPr>
          <w:rFonts w:hint="eastAsia" w:ascii="仿宋_GB2312" w:hAnsi="仿宋_GB2312" w:cs="仿宋_GB2312"/>
          <w:szCs w:val="32"/>
          <w:highlight w:val="none"/>
          <w:shd w:val="clear" w:color="auto" w:fill="FFFFFF"/>
          <w:lang w:val="en-US" w:eastAsia="zh-CN"/>
        </w:rPr>
        <w:t>3.公司章程规定的其他合规管理职责。</w:t>
      </w:r>
    </w:p>
    <w:p>
      <w:pPr>
        <w:spacing w:line="440" w:lineRule="exact"/>
        <w:ind w:firstLine="482"/>
        <w:rPr>
          <w:rFonts w:cs="幼圆"/>
          <w:b/>
          <w:bCs/>
          <w:shd w:val="clear" w:color="auto" w:fill="FFFFFF"/>
        </w:rPr>
      </w:pPr>
      <w:r>
        <w:rPr>
          <w:rFonts w:hint="eastAsia" w:cs="幼圆"/>
          <w:b/>
          <w:bCs/>
          <w:shd w:val="clear" w:color="auto" w:fill="FFFFFF"/>
        </w:rPr>
        <w:t>（</w:t>
      </w:r>
      <w:r>
        <w:rPr>
          <w:rFonts w:hint="eastAsia" w:cs="幼圆"/>
          <w:b/>
          <w:bCs/>
          <w:shd w:val="clear" w:color="auto" w:fill="FFFFFF"/>
          <w:lang w:val="en-US" w:eastAsia="zh-CN"/>
        </w:rPr>
        <w:t>三</w:t>
      </w:r>
      <w:r>
        <w:rPr>
          <w:rFonts w:hint="eastAsia" w:cs="幼圆"/>
          <w:b/>
          <w:bCs/>
          <w:shd w:val="clear" w:color="auto" w:fill="FFFFFF"/>
        </w:rPr>
        <w:t>）经理层</w:t>
      </w:r>
    </w:p>
    <w:p>
      <w:pPr>
        <w:spacing w:line="440" w:lineRule="exact"/>
        <w:rPr>
          <w:rFonts w:hint="eastAsia" w:cs="幼圆"/>
          <w:shd w:val="clear" w:color="auto" w:fill="FFFFFF"/>
          <w:lang w:eastAsia="zh-CN"/>
        </w:rPr>
      </w:pPr>
      <w:r>
        <w:rPr>
          <w:rFonts w:hint="eastAsia" w:cs="幼圆"/>
          <w:shd w:val="clear" w:color="auto" w:fill="FFFFFF"/>
          <w:lang w:val="en-US" w:eastAsia="zh-CN"/>
        </w:rPr>
        <w:t>公司</w:t>
      </w:r>
      <w:r>
        <w:rPr>
          <w:rFonts w:hint="eastAsia" w:cs="幼圆"/>
          <w:shd w:val="clear" w:color="auto" w:fill="FFFFFF"/>
        </w:rPr>
        <w:t>高级管理人员负责落实合规管理目标</w:t>
      </w:r>
      <w:r>
        <w:rPr>
          <w:rFonts w:hint="eastAsia" w:cs="幼圆"/>
          <w:shd w:val="clear" w:color="auto" w:fill="FFFFFF"/>
          <w:lang w:eastAsia="zh-CN"/>
        </w:rPr>
        <w:t>。</w:t>
      </w:r>
    </w:p>
    <w:p>
      <w:pPr>
        <w:spacing w:line="440" w:lineRule="exact"/>
        <w:rPr>
          <w:rFonts w:cs="幼圆"/>
          <w:shd w:val="clear" w:color="auto" w:fill="FFFFFF"/>
        </w:rPr>
      </w:pPr>
      <w:r>
        <w:rPr>
          <w:rFonts w:hint="eastAsia" w:cs="幼圆"/>
          <w:shd w:val="clear" w:color="auto" w:fill="FFFFFF"/>
        </w:rPr>
        <w:t>公司经营管理主要负责人对合规运营承担责任，履行下列合规管理职责：</w:t>
      </w:r>
    </w:p>
    <w:p>
      <w:pPr>
        <w:spacing w:line="440" w:lineRule="exact"/>
        <w:rPr>
          <w:rFonts w:cs="幼圆"/>
          <w:shd w:val="clear" w:color="auto" w:fill="FFFFFF"/>
        </w:rPr>
      </w:pPr>
      <w:r>
        <w:rPr>
          <w:rFonts w:hint="eastAsia" w:cs="幼圆"/>
          <w:shd w:val="clear" w:color="auto" w:fill="FFFFFF"/>
        </w:rPr>
        <w:t>1.组织制定公司规章制度，并监督其实施；</w:t>
      </w:r>
    </w:p>
    <w:p>
      <w:pPr>
        <w:spacing w:line="440" w:lineRule="exact"/>
        <w:rPr>
          <w:rFonts w:cs="幼圆"/>
          <w:shd w:val="clear" w:color="auto" w:fill="FFFFFF"/>
        </w:rPr>
      </w:pPr>
      <w:r>
        <w:rPr>
          <w:rFonts w:hint="eastAsia" w:cs="幼圆"/>
          <w:shd w:val="clear" w:color="auto" w:fill="FFFFFF"/>
        </w:rPr>
        <w:t>2.主动在日常经营过程中倡导合规经营理念，积极培育公司合规文化，认真履行合规管理职责，主动落实合规管理要求；</w:t>
      </w:r>
    </w:p>
    <w:p>
      <w:pPr>
        <w:spacing w:line="440" w:lineRule="exact"/>
        <w:rPr>
          <w:rFonts w:cs="幼圆"/>
          <w:shd w:val="clear" w:color="auto" w:fill="FFFFFF"/>
        </w:rPr>
      </w:pPr>
      <w:r>
        <w:rPr>
          <w:rFonts w:hint="eastAsia" w:cs="幼圆"/>
          <w:shd w:val="clear" w:color="auto" w:fill="FFFFFF"/>
        </w:rPr>
        <w:t>3.充分重视公司合规管理的有效性，发现存在问题时要求下属各单位及其工作人员及时改进；</w:t>
      </w:r>
    </w:p>
    <w:p>
      <w:pPr>
        <w:spacing w:line="440" w:lineRule="exact"/>
        <w:rPr>
          <w:rFonts w:cs="幼圆"/>
          <w:shd w:val="clear" w:color="auto" w:fill="FFFFFF"/>
        </w:rPr>
      </w:pPr>
      <w:r>
        <w:rPr>
          <w:rFonts w:hint="eastAsia" w:cs="幼圆"/>
          <w:shd w:val="clear" w:color="auto" w:fill="FFFFFF"/>
        </w:rPr>
        <w:t>4.督导、提醒公司其他高级管理人员在其分管领域中认真履行合规管理职责，落实合规管理要求；</w:t>
      </w:r>
    </w:p>
    <w:p>
      <w:pPr>
        <w:spacing w:line="440" w:lineRule="exact"/>
        <w:rPr>
          <w:rFonts w:cs="幼圆"/>
          <w:shd w:val="clear" w:color="auto" w:fill="FFFFFF"/>
        </w:rPr>
      </w:pPr>
      <w:r>
        <w:rPr>
          <w:rFonts w:hint="eastAsia" w:cs="幼圆"/>
          <w:shd w:val="clear" w:color="auto" w:fill="FFFFFF"/>
        </w:rPr>
        <w:t>5.支持合规总监及合规管理部工作，督促下属各单位为合规管理人员履职提供有效保障；</w:t>
      </w:r>
    </w:p>
    <w:p>
      <w:pPr>
        <w:spacing w:line="440" w:lineRule="exact"/>
        <w:rPr>
          <w:rFonts w:cs="幼圆"/>
          <w:shd w:val="clear" w:color="auto" w:fill="FFFFFF"/>
        </w:rPr>
      </w:pPr>
      <w:r>
        <w:rPr>
          <w:rFonts w:hint="eastAsia" w:cs="幼圆"/>
          <w:shd w:val="clear" w:color="auto" w:fill="FFFFFF"/>
        </w:rPr>
        <w:t>6.支持合规总监及合规管理部按照监管要求和公司制度规定，向董事会、监管部门报告合规风险事项；</w:t>
      </w:r>
    </w:p>
    <w:p>
      <w:pPr>
        <w:spacing w:line="440" w:lineRule="exact"/>
        <w:rPr>
          <w:rFonts w:cs="幼圆"/>
          <w:shd w:val="clear" w:color="auto" w:fill="FFFFFF"/>
        </w:rPr>
      </w:pPr>
      <w:r>
        <w:rPr>
          <w:rFonts w:hint="eastAsia" w:cs="幼圆"/>
          <w:shd w:val="clear" w:color="auto" w:fill="FFFFFF"/>
        </w:rPr>
        <w:t>7.在公司经营决策过程中，充分听取合规总监及合规管理部的合规意见；</w:t>
      </w:r>
    </w:p>
    <w:p>
      <w:pPr>
        <w:spacing w:line="440" w:lineRule="exact"/>
        <w:rPr>
          <w:rFonts w:cs="幼圆"/>
          <w:shd w:val="clear" w:color="auto" w:fill="FFFFFF"/>
        </w:rPr>
      </w:pPr>
      <w:r>
        <w:rPr>
          <w:rFonts w:hint="eastAsia" w:cs="幼圆"/>
          <w:shd w:val="clear" w:color="auto" w:fill="FFFFFF"/>
        </w:rPr>
        <w:t>8.督促公司下属各单位就合规风险事项开展自查或配合公司调查，严格按照公司规定进行合规问责，并落实整改措施。</w:t>
      </w:r>
    </w:p>
    <w:p>
      <w:pPr>
        <w:spacing w:line="440" w:lineRule="exact"/>
        <w:rPr>
          <w:rFonts w:cs="幼圆"/>
          <w:shd w:val="clear" w:color="auto" w:fill="FFFFFF"/>
        </w:rPr>
      </w:pPr>
      <w:r>
        <w:rPr>
          <w:rFonts w:hint="eastAsia" w:cs="幼圆"/>
          <w:shd w:val="clear" w:color="auto" w:fill="FFFFFF"/>
        </w:rPr>
        <w:t>其他高级管理人员对其分管领域的合规运营承担责任，履行下列合规管理职责：</w:t>
      </w:r>
    </w:p>
    <w:p>
      <w:pPr>
        <w:spacing w:line="440" w:lineRule="exact"/>
        <w:rPr>
          <w:rFonts w:cs="幼圆"/>
          <w:shd w:val="clear" w:color="auto" w:fill="FFFFFF"/>
        </w:rPr>
      </w:pPr>
      <w:r>
        <w:rPr>
          <w:rFonts w:hint="eastAsia" w:cs="幼圆"/>
          <w:shd w:val="clear" w:color="auto" w:fill="FFFFFF"/>
        </w:rPr>
        <w:t>1.在其分管领域组织贯彻执行公司各项规章制度，组织起草、制定其分管领域的规章制度，并监督其实施；</w:t>
      </w:r>
    </w:p>
    <w:p>
      <w:pPr>
        <w:spacing w:line="440" w:lineRule="exact"/>
        <w:rPr>
          <w:rFonts w:cs="幼圆"/>
          <w:shd w:val="clear" w:color="auto" w:fill="FFFFFF"/>
        </w:rPr>
      </w:pPr>
      <w:r>
        <w:rPr>
          <w:rFonts w:hint="eastAsia" w:cs="幼圆"/>
          <w:shd w:val="clear" w:color="auto" w:fill="FFFFFF"/>
        </w:rPr>
        <w:t>2.在其分管领域主动倡导合规经营理念，积极培育公司合规文化；</w:t>
      </w:r>
    </w:p>
    <w:p>
      <w:pPr>
        <w:spacing w:line="440" w:lineRule="exact"/>
        <w:rPr>
          <w:rFonts w:cs="幼圆"/>
          <w:shd w:val="clear" w:color="auto" w:fill="FFFFFF"/>
        </w:rPr>
      </w:pPr>
      <w:r>
        <w:rPr>
          <w:rFonts w:hint="eastAsia" w:cs="幼圆"/>
          <w:shd w:val="clear" w:color="auto" w:fill="FFFFFF"/>
        </w:rPr>
        <w:t>3.充分重视其分管领域合规管理的有效性，发现存在问题时要求分管领域下属各单位及其工作人员及时改进；</w:t>
      </w:r>
    </w:p>
    <w:p>
      <w:pPr>
        <w:spacing w:line="440" w:lineRule="exact"/>
        <w:rPr>
          <w:rFonts w:cs="幼圆"/>
          <w:shd w:val="clear" w:color="auto" w:fill="FFFFFF"/>
        </w:rPr>
      </w:pPr>
      <w:r>
        <w:rPr>
          <w:rFonts w:hint="eastAsia" w:cs="幼圆"/>
          <w:shd w:val="clear" w:color="auto" w:fill="FFFFFF"/>
        </w:rPr>
        <w:t>4.提醒、督导分管领域下属各单位负责人认真履行合规管理职责，落实合规管理要求；</w:t>
      </w:r>
    </w:p>
    <w:p>
      <w:pPr>
        <w:spacing w:line="440" w:lineRule="exact"/>
        <w:rPr>
          <w:rFonts w:cs="幼圆"/>
          <w:shd w:val="clear" w:color="auto" w:fill="FFFFFF"/>
        </w:rPr>
      </w:pPr>
      <w:r>
        <w:rPr>
          <w:rFonts w:hint="eastAsia" w:cs="幼圆"/>
          <w:shd w:val="clear" w:color="auto" w:fill="FFFFFF"/>
        </w:rPr>
        <w:t>5.支持分管领域下属各单位合规管理人员的工作，督促分管领域下属各单位为合规管理人员履职提供有效保障；</w:t>
      </w:r>
    </w:p>
    <w:p>
      <w:pPr>
        <w:spacing w:line="440" w:lineRule="exact"/>
        <w:rPr>
          <w:rFonts w:cs="幼圆"/>
          <w:shd w:val="clear" w:color="auto" w:fill="FFFFFF"/>
        </w:rPr>
      </w:pPr>
      <w:r>
        <w:rPr>
          <w:rFonts w:hint="eastAsia" w:cs="幼圆"/>
          <w:shd w:val="clear" w:color="auto" w:fill="FFFFFF"/>
        </w:rPr>
        <w:t>6.支持分管领域下属各单位及其合规管理人员按照公司制度规定，向公司及合规管理部报告合规风险事项；</w:t>
      </w:r>
    </w:p>
    <w:p>
      <w:pPr>
        <w:spacing w:line="440" w:lineRule="exact"/>
        <w:rPr>
          <w:rFonts w:cs="幼圆"/>
          <w:shd w:val="clear" w:color="auto" w:fill="FFFFFF"/>
        </w:rPr>
      </w:pPr>
      <w:r>
        <w:rPr>
          <w:rFonts w:hint="eastAsia" w:cs="幼圆"/>
          <w:shd w:val="clear" w:color="auto" w:fill="FFFFFF"/>
        </w:rPr>
        <w:t>7.在其职责范围内的经营决策过程中，听取公司合规管理部及分管领域下属各单位合规管理人员的合规意见，并给予充分关注；</w:t>
      </w:r>
    </w:p>
    <w:p>
      <w:pPr>
        <w:spacing w:line="440" w:lineRule="exact"/>
        <w:rPr>
          <w:rFonts w:cs="幼圆"/>
          <w:shd w:val="clear" w:color="auto" w:fill="FFFFFF"/>
        </w:rPr>
      </w:pPr>
      <w:r>
        <w:rPr>
          <w:rFonts w:hint="eastAsia" w:cs="幼圆"/>
          <w:shd w:val="clear" w:color="auto" w:fill="FFFFFF"/>
        </w:rPr>
        <w:t>8.督促分管领域下属各单位就合规风险事项开展自查或配合公司进行调查，严格按照公司规定进行合规问责，并落实整改措施。</w:t>
      </w:r>
    </w:p>
    <w:p>
      <w:pPr>
        <w:spacing w:line="440" w:lineRule="exact"/>
        <w:ind w:firstLine="482"/>
        <w:rPr>
          <w:rFonts w:cs="幼圆"/>
          <w:shd w:val="clear" w:color="auto" w:fill="FFFFFF"/>
        </w:rPr>
      </w:pPr>
      <w:r>
        <w:rPr>
          <w:rFonts w:hint="eastAsia" w:cs="幼圆"/>
          <w:b/>
          <w:bCs/>
          <w:shd w:val="clear" w:color="auto" w:fill="FFFFFF"/>
        </w:rPr>
        <w:t>（</w:t>
      </w:r>
      <w:r>
        <w:rPr>
          <w:rFonts w:hint="eastAsia" w:cs="幼圆"/>
          <w:b/>
          <w:bCs/>
          <w:shd w:val="clear" w:color="auto" w:fill="FFFFFF"/>
          <w:lang w:val="en-US" w:eastAsia="zh-CN"/>
        </w:rPr>
        <w:t>四</w:t>
      </w:r>
      <w:r>
        <w:rPr>
          <w:rFonts w:hint="eastAsia" w:cs="幼圆"/>
          <w:b/>
          <w:bCs/>
          <w:shd w:val="clear" w:color="auto" w:fill="FFFFFF"/>
        </w:rPr>
        <w:t>）合规总监及合规管理部</w:t>
      </w:r>
    </w:p>
    <w:p>
      <w:pPr>
        <w:spacing w:line="440" w:lineRule="exact"/>
        <w:rPr>
          <w:rFonts w:cs="幼圆"/>
          <w:shd w:val="clear" w:color="auto" w:fill="FFFFFF"/>
        </w:rPr>
      </w:pPr>
      <w:r>
        <w:rPr>
          <w:rFonts w:hint="eastAsia" w:cs="幼圆"/>
          <w:shd w:val="clear" w:color="auto" w:fill="FFFFFF"/>
        </w:rPr>
        <w:t>公司设立合规总监，为公司高级管理人员，直接向董事会负责。合规总监对公司及其工作人员的经营管理和执业行为的合规性进行审查、监督和检查。履行下列合规管理职责：</w:t>
      </w:r>
    </w:p>
    <w:p>
      <w:pPr>
        <w:spacing w:line="440" w:lineRule="exact"/>
        <w:rPr>
          <w:rFonts w:cs="幼圆"/>
          <w:shd w:val="clear" w:color="auto" w:fill="FFFFFF"/>
        </w:rPr>
      </w:pPr>
      <w:r>
        <w:rPr>
          <w:rFonts w:hint="eastAsia" w:cs="幼圆"/>
          <w:shd w:val="clear" w:color="auto" w:fill="FFFFFF"/>
        </w:rPr>
        <w:t>1.组织拟定公司合规管理基本制度和其他合规管理制度，督导各单位实施；</w:t>
      </w:r>
    </w:p>
    <w:p>
      <w:pPr>
        <w:spacing w:line="440" w:lineRule="exact"/>
        <w:rPr>
          <w:rFonts w:cs="幼圆"/>
          <w:shd w:val="clear" w:color="auto" w:fill="FFFFFF"/>
        </w:rPr>
      </w:pPr>
      <w:r>
        <w:rPr>
          <w:rFonts w:hint="eastAsia" w:cs="幼圆"/>
          <w:shd w:val="clear" w:color="auto" w:fill="FFFFFF"/>
        </w:rPr>
        <w:t>2.组织跟踪法律法规和准则的变动，及时建议公司董事会或高级管理人员并督导有关部门，评估变动对公司合规管理的影响，修改、完善有关制度和业务流程；</w:t>
      </w:r>
    </w:p>
    <w:p>
      <w:pPr>
        <w:spacing w:line="440" w:lineRule="exact"/>
        <w:rPr>
          <w:rFonts w:cs="幼圆"/>
          <w:shd w:val="clear" w:color="auto" w:fill="FFFFFF"/>
        </w:rPr>
      </w:pPr>
      <w:r>
        <w:rPr>
          <w:rFonts w:hint="eastAsia" w:cs="幼圆"/>
          <w:shd w:val="clear" w:color="auto" w:fill="FFFFFF"/>
        </w:rPr>
        <w:t>3.对公司内部管理制度、重大决策、新产品和新业务方案等进行合规审查，并出具书面合规审查意见；根据中国证监会及其派出机构、自律组织要求对公司报送的申请材料或报告进行合规审查，并在申请材料或报告上签署合规审查意见；</w:t>
      </w:r>
    </w:p>
    <w:p>
      <w:pPr>
        <w:spacing w:line="440" w:lineRule="exact"/>
        <w:rPr>
          <w:rFonts w:cs="幼圆"/>
          <w:shd w:val="clear" w:color="auto" w:fill="FFFFFF"/>
        </w:rPr>
      </w:pPr>
      <w:r>
        <w:rPr>
          <w:rFonts w:hint="eastAsia" w:cs="幼圆"/>
          <w:shd w:val="clear" w:color="auto" w:fill="FFFFFF"/>
        </w:rPr>
        <w:t>4.按照中国证监会及其派出机构的要求和公司规定，对公司及其工作人员经营管理和执业行为的合规性进行监督检查；</w:t>
      </w:r>
    </w:p>
    <w:p>
      <w:pPr>
        <w:spacing w:line="440" w:lineRule="exact"/>
        <w:rPr>
          <w:rFonts w:cs="幼圆"/>
          <w:shd w:val="clear" w:color="auto" w:fill="FFFFFF"/>
        </w:rPr>
      </w:pPr>
      <w:r>
        <w:rPr>
          <w:rFonts w:hint="eastAsia" w:cs="幼圆"/>
          <w:shd w:val="clear" w:color="auto" w:fill="FFFFFF"/>
        </w:rPr>
        <w:t>5.协助公司董事会和高级管理人员建立和执行信息隔离墙、利益冲突管理和反洗钱制度；</w:t>
      </w:r>
    </w:p>
    <w:p>
      <w:pPr>
        <w:spacing w:line="440" w:lineRule="exact"/>
        <w:rPr>
          <w:rFonts w:cs="幼圆"/>
          <w:shd w:val="clear" w:color="auto" w:fill="FFFFFF"/>
        </w:rPr>
      </w:pPr>
      <w:r>
        <w:rPr>
          <w:rFonts w:hint="eastAsia" w:cs="幼圆"/>
          <w:shd w:val="clear" w:color="auto" w:fill="FFFFFF"/>
        </w:rPr>
        <w:t>6.按照公司规定为高级管理人员、各单位提供合规咨询、组织合规培训，指导和督促公司有关部门处理涉及公司和工作人员违法违规行为的投诉和举报；</w:t>
      </w:r>
    </w:p>
    <w:p>
      <w:pPr>
        <w:spacing w:line="440" w:lineRule="exact"/>
        <w:rPr>
          <w:rFonts w:cs="幼圆"/>
          <w:shd w:val="clear" w:color="auto" w:fill="FFFFFF"/>
        </w:rPr>
      </w:pPr>
      <w:r>
        <w:rPr>
          <w:rFonts w:hint="eastAsia" w:cs="幼圆"/>
          <w:shd w:val="clear" w:color="auto" w:fill="FFFFFF"/>
        </w:rPr>
        <w:t>7.发现公司违法违规行为或合规风险隐患时，依照公司章程向董事会、经营管理主要负责人报告，提出处理意见，并督促整改；同时负责督促公司及时向中国证监会相关派出机构、有关自律组织报告，公司未及时报告的，直接向中国证监会相关派出机构、有关自律组织报告；</w:t>
      </w:r>
    </w:p>
    <w:p>
      <w:pPr>
        <w:spacing w:line="440" w:lineRule="exact"/>
        <w:rPr>
          <w:rFonts w:cs="幼圆"/>
          <w:shd w:val="clear" w:color="auto" w:fill="FFFFFF"/>
        </w:rPr>
      </w:pPr>
      <w:r>
        <w:rPr>
          <w:rFonts w:hint="eastAsia" w:cs="幼圆"/>
          <w:shd w:val="clear" w:color="auto" w:fill="FFFFFF"/>
        </w:rPr>
        <w:t>8.按照公司规定，向董事会、经营管理主要负责人报告公司经营管理合法合规情况和合规管理工作开展情况，向董事会和监管机构报送年度合规报告；</w:t>
      </w:r>
    </w:p>
    <w:p>
      <w:pPr>
        <w:spacing w:line="440" w:lineRule="exact"/>
        <w:rPr>
          <w:rFonts w:cs="幼圆"/>
          <w:shd w:val="clear" w:color="auto" w:fill="FFFFFF"/>
        </w:rPr>
      </w:pPr>
      <w:r>
        <w:rPr>
          <w:rFonts w:hint="eastAsia" w:cs="幼圆"/>
          <w:shd w:val="clear" w:color="auto" w:fill="FFFFFF"/>
        </w:rPr>
        <w:t>9.对公司高级管理人员和各单位合规管理有效性、经营管理和执业行为合规性进行专项考核，负责对合规管理部门、合规管理人员进行考核；</w:t>
      </w:r>
    </w:p>
    <w:p>
      <w:pPr>
        <w:spacing w:line="440" w:lineRule="exact"/>
        <w:rPr>
          <w:rFonts w:cs="幼圆"/>
          <w:shd w:val="clear" w:color="auto" w:fill="FFFFFF"/>
        </w:rPr>
      </w:pPr>
      <w:r>
        <w:rPr>
          <w:rFonts w:hint="eastAsia" w:cs="幼圆"/>
          <w:shd w:val="clear" w:color="auto" w:fill="FFFFFF"/>
        </w:rPr>
        <w:t>10.保持与监管机构和自律组织的联系和沟通，积极配合其各项工作，及时处理中国证监会及其派出机构和自律组织要求调查的事项，配合其检查和调查，跟踪和评估监管意见和监管要求的落实情况；</w:t>
      </w:r>
    </w:p>
    <w:p>
      <w:pPr>
        <w:spacing w:line="440" w:lineRule="exact"/>
        <w:rPr>
          <w:rFonts w:hint="eastAsia" w:cs="幼圆"/>
          <w:shd w:val="clear" w:color="auto" w:fill="FFFFFF"/>
          <w:lang w:eastAsia="zh-CN"/>
        </w:rPr>
      </w:pPr>
      <w:r>
        <w:rPr>
          <w:rFonts w:hint="eastAsia" w:cs="幼圆"/>
          <w:shd w:val="clear" w:color="auto" w:fill="FFFFFF"/>
        </w:rPr>
        <w:t>11.对出具的合规审查意见、提供的合规咨询意见、签署的公司文件、合规检查工作底稿等与履行职责有关的文件和资料存档备查，并对履行职责的情况</w:t>
      </w:r>
      <w:r>
        <w:rPr>
          <w:rFonts w:hint="eastAsia" w:cs="幼圆"/>
          <w:shd w:val="clear" w:color="auto" w:fill="FFFFFF"/>
          <w:lang w:val="en-US" w:eastAsia="zh-CN"/>
        </w:rPr>
        <w:t>做出</w:t>
      </w:r>
      <w:r>
        <w:rPr>
          <w:rFonts w:hint="eastAsia" w:cs="幼圆"/>
          <w:shd w:val="clear" w:color="auto" w:fill="FFFFFF"/>
        </w:rPr>
        <w:t>记录</w:t>
      </w:r>
      <w:r>
        <w:rPr>
          <w:rFonts w:hint="eastAsia" w:cs="幼圆"/>
          <w:shd w:val="clear" w:color="auto" w:fill="FFFFFF"/>
          <w:lang w:eastAsia="zh-CN"/>
        </w:rPr>
        <w:t>；</w:t>
      </w:r>
    </w:p>
    <w:p>
      <w:pPr>
        <w:spacing w:line="440" w:lineRule="exact"/>
        <w:rPr>
          <w:rFonts w:cs="幼圆"/>
          <w:shd w:val="clear" w:color="auto" w:fill="FFFFFF"/>
        </w:rPr>
      </w:pPr>
      <w:r>
        <w:rPr>
          <w:rFonts w:hint="eastAsia" w:ascii="仿宋_GB2312" w:hAnsi="仿宋_GB2312" w:cs="仿宋_GB2312"/>
          <w:szCs w:val="32"/>
          <w:highlight w:val="none"/>
          <w:shd w:val="clear" w:color="auto" w:fill="FFFFFF"/>
          <w:lang w:val="en-US" w:eastAsia="zh-CN"/>
        </w:rPr>
        <w:t>12.</w:t>
      </w:r>
      <w:r>
        <w:rPr>
          <w:rFonts w:hint="eastAsia" w:ascii="仿宋_GB2312" w:hAnsi="仿宋_GB2312" w:cs="仿宋_GB2312"/>
          <w:szCs w:val="32"/>
          <w:highlight w:val="none"/>
          <w:shd w:val="clear" w:color="auto" w:fill="FFFFFF"/>
        </w:rPr>
        <w:t>法律法规、公司章程及董事会赋予的其他合规管理职责</w:t>
      </w:r>
      <w:r>
        <w:rPr>
          <w:rFonts w:hint="eastAsia" w:cs="幼圆"/>
          <w:shd w:val="clear" w:color="auto" w:fill="FFFFFF"/>
        </w:rPr>
        <w:t>。</w:t>
      </w:r>
    </w:p>
    <w:p>
      <w:pPr>
        <w:spacing w:line="440" w:lineRule="exact"/>
        <w:rPr>
          <w:rFonts w:cs="幼圆"/>
          <w:shd w:val="clear" w:color="auto" w:fill="FFFFFF"/>
        </w:rPr>
      </w:pPr>
      <w:r>
        <w:rPr>
          <w:rFonts w:hint="eastAsia" w:cs="幼圆"/>
          <w:shd w:val="clear" w:color="auto" w:fill="FFFFFF"/>
        </w:rPr>
        <w:t>合规总监不得兼任与合规管理职责相冲突的职务，</w:t>
      </w:r>
      <w:r>
        <w:rPr>
          <w:rFonts w:hint="eastAsia" w:cs="幼圆"/>
          <w:shd w:val="clear" w:color="auto" w:fill="FFFFFF"/>
          <w:lang w:val="en-US" w:eastAsia="zh-CN"/>
        </w:rPr>
        <w:t>不得兼任业务部门负责人及具有业务职能的分支机构负责人，不得分管业务部门及具有业务职能的分支机构，不得在下属子公司兼任具有业务经营性质的职务</w:t>
      </w:r>
      <w:r>
        <w:rPr>
          <w:rFonts w:hint="eastAsia" w:cs="幼圆"/>
          <w:shd w:val="clear" w:color="auto" w:fill="FFFFFF"/>
        </w:rPr>
        <w:t>。</w:t>
      </w:r>
    </w:p>
    <w:p>
      <w:pPr>
        <w:spacing w:line="440" w:lineRule="exact"/>
        <w:rPr>
          <w:rFonts w:cs="幼圆"/>
          <w:shd w:val="clear" w:color="auto" w:fill="FFFFFF"/>
        </w:rPr>
      </w:pPr>
      <w:r>
        <w:rPr>
          <w:rFonts w:hint="eastAsia" w:cs="幼圆"/>
          <w:shd w:val="clear" w:color="auto" w:fill="FFFFFF"/>
        </w:rPr>
        <w:t>公司设立合规管理部，对合规总监负责，协助合规总监按照公司规定和合规总监的安排履行合规管理职责。合规管理部负责人由合规总监提名。合规管理部不得承担与合规管理相冲突的其他职责。</w:t>
      </w:r>
    </w:p>
    <w:p>
      <w:pPr>
        <w:spacing w:line="440" w:lineRule="exact"/>
        <w:ind w:firstLine="482"/>
        <w:rPr>
          <w:rFonts w:cs="幼圆"/>
          <w:b/>
          <w:shd w:val="clear" w:color="auto" w:fill="FFFFFF"/>
        </w:rPr>
      </w:pPr>
      <w:r>
        <w:rPr>
          <w:rFonts w:hint="eastAsia" w:cs="幼圆"/>
          <w:b/>
          <w:shd w:val="clear" w:color="auto" w:fill="FFFFFF"/>
        </w:rPr>
        <w:t>（</w:t>
      </w:r>
      <w:r>
        <w:rPr>
          <w:rFonts w:hint="eastAsia" w:cs="幼圆"/>
          <w:b/>
          <w:shd w:val="clear" w:color="auto" w:fill="FFFFFF"/>
          <w:lang w:val="en-US" w:eastAsia="zh-CN"/>
        </w:rPr>
        <w:t>五</w:t>
      </w:r>
      <w:r>
        <w:rPr>
          <w:rFonts w:hint="eastAsia" w:cs="幼圆"/>
          <w:b/>
          <w:shd w:val="clear" w:color="auto" w:fill="FFFFFF"/>
        </w:rPr>
        <w:t>）公司各单位负责人</w:t>
      </w:r>
    </w:p>
    <w:p>
      <w:pPr>
        <w:spacing w:line="440" w:lineRule="exact"/>
        <w:rPr>
          <w:rFonts w:cs="幼圆"/>
          <w:shd w:val="clear" w:color="auto" w:fill="FFFFFF"/>
        </w:rPr>
      </w:pPr>
      <w:r>
        <w:rPr>
          <w:rFonts w:hint="eastAsia" w:cs="幼圆"/>
          <w:shd w:val="clear" w:color="auto" w:fill="FFFFFF"/>
        </w:rPr>
        <w:t>各单位负责人</w:t>
      </w:r>
      <w:r>
        <w:rPr>
          <w:rFonts w:hint="eastAsia" w:ascii="仿宋_GB2312" w:hAnsi="仿宋_GB2312" w:cs="仿宋_GB2312"/>
          <w:szCs w:val="32"/>
          <w:highlight w:val="none"/>
          <w:shd w:val="clear" w:color="auto" w:fill="FFFFFF"/>
        </w:rPr>
        <w:t>为所在单位合规管理的第一责任人</w:t>
      </w:r>
      <w:r>
        <w:rPr>
          <w:rFonts w:hint="eastAsia" w:ascii="仿宋_GB2312" w:hAnsi="仿宋_GB2312" w:cs="仿宋_GB2312"/>
          <w:szCs w:val="32"/>
          <w:highlight w:val="none"/>
          <w:shd w:val="clear" w:color="auto" w:fill="FFFFFF"/>
          <w:lang w:eastAsia="zh-CN"/>
        </w:rPr>
        <w:t>，</w:t>
      </w:r>
      <w:r>
        <w:rPr>
          <w:rFonts w:hint="eastAsia" w:cs="幼圆"/>
          <w:shd w:val="clear" w:color="auto" w:fill="FFFFFF"/>
        </w:rPr>
        <w:t>负责落实本单位的合规管理要求，对本单位合规运营承担责任，履行下列合规管理职责：</w:t>
      </w:r>
    </w:p>
    <w:p>
      <w:pPr>
        <w:numPr>
          <w:ilvl w:val="0"/>
          <w:numId w:val="1"/>
        </w:numPr>
        <w:spacing w:line="440" w:lineRule="exact"/>
        <w:rPr>
          <w:rFonts w:cs="幼圆"/>
          <w:shd w:val="clear" w:color="auto" w:fill="FFFFFF"/>
        </w:rPr>
      </w:pPr>
      <w:r>
        <w:rPr>
          <w:rFonts w:hint="eastAsia" w:cs="幼圆"/>
          <w:shd w:val="clear" w:color="auto" w:fill="FFFFFF"/>
        </w:rPr>
        <w:t>在本单位组织贯彻执行公司各项规章制度，组织起草、制定与本单位职责相关的规章制度，并监督其实施；</w:t>
      </w:r>
    </w:p>
    <w:p>
      <w:pPr>
        <w:numPr>
          <w:ilvl w:val="0"/>
          <w:numId w:val="1"/>
        </w:numPr>
        <w:spacing w:line="440" w:lineRule="exact"/>
        <w:rPr>
          <w:rFonts w:cs="幼圆"/>
          <w:shd w:val="clear" w:color="auto" w:fill="FFFFFF"/>
        </w:rPr>
      </w:pPr>
      <w:r>
        <w:rPr>
          <w:rFonts w:hint="eastAsia" w:cs="幼圆"/>
          <w:shd w:val="clear" w:color="auto" w:fill="FFFFFF"/>
        </w:rPr>
        <w:t>建立并完善本单位的合规管理制度与机制，将各项经营活动的合规性要求嵌入业务管理制度与操作流程中；</w:t>
      </w:r>
    </w:p>
    <w:p>
      <w:pPr>
        <w:numPr>
          <w:ilvl w:val="0"/>
          <w:numId w:val="1"/>
        </w:numPr>
        <w:spacing w:line="440" w:lineRule="exact"/>
        <w:rPr>
          <w:rFonts w:cs="幼圆"/>
          <w:shd w:val="clear" w:color="auto" w:fill="FFFFFF"/>
        </w:rPr>
      </w:pPr>
      <w:r>
        <w:rPr>
          <w:rFonts w:hint="eastAsia" w:cs="幼圆"/>
          <w:shd w:val="clear" w:color="auto" w:fill="FFFFFF"/>
        </w:rPr>
        <w:t>在本单位主动倡导合规经营理念，积极培育公司合规文化；</w:t>
      </w:r>
    </w:p>
    <w:p>
      <w:pPr>
        <w:numPr>
          <w:ilvl w:val="0"/>
          <w:numId w:val="1"/>
        </w:numPr>
        <w:spacing w:line="440" w:lineRule="exact"/>
        <w:rPr>
          <w:rFonts w:cs="幼圆"/>
          <w:shd w:val="clear" w:color="auto" w:fill="FFFFFF"/>
        </w:rPr>
      </w:pPr>
      <w:r>
        <w:rPr>
          <w:rFonts w:hint="eastAsia" w:cs="幼圆"/>
          <w:shd w:val="clear" w:color="auto" w:fill="FFFFFF"/>
        </w:rPr>
        <w:t>积极配合合规总监及合规管理部的工作，认真听取并落实合规总监及合规管理部提出的合规管理意见；</w:t>
      </w:r>
    </w:p>
    <w:p>
      <w:pPr>
        <w:numPr>
          <w:ilvl w:val="0"/>
          <w:numId w:val="1"/>
        </w:numPr>
        <w:spacing w:line="440" w:lineRule="exact"/>
        <w:rPr>
          <w:rFonts w:cs="幼圆"/>
          <w:shd w:val="clear" w:color="auto" w:fill="FFFFFF"/>
        </w:rPr>
      </w:pPr>
      <w:r>
        <w:rPr>
          <w:rFonts w:hint="eastAsia" w:cs="幼圆"/>
          <w:shd w:val="clear" w:color="auto" w:fill="FFFFFF"/>
        </w:rPr>
        <w:t>为本单位配备合格合规管理人员，避免分配与其履行合规职责相冲突的工作；</w:t>
      </w:r>
    </w:p>
    <w:p>
      <w:pPr>
        <w:numPr>
          <w:ilvl w:val="0"/>
          <w:numId w:val="1"/>
        </w:numPr>
        <w:spacing w:line="440" w:lineRule="exact"/>
        <w:rPr>
          <w:rFonts w:cs="幼圆"/>
          <w:shd w:val="clear" w:color="auto" w:fill="FFFFFF"/>
        </w:rPr>
      </w:pPr>
      <w:r>
        <w:rPr>
          <w:rFonts w:hint="eastAsia" w:cs="幼圆"/>
          <w:shd w:val="clear" w:color="auto" w:fill="FFFFFF"/>
        </w:rPr>
        <w:t>支持本单位合规管理人员的工作，为本单位合规管理人员提供履职保障，包括但不限于参与本单位重要会议、查阅本单位各类业务与管理文档、充分尊重其独立发表合规专业意见的权利等；</w:t>
      </w:r>
    </w:p>
    <w:p>
      <w:pPr>
        <w:numPr>
          <w:ilvl w:val="0"/>
          <w:numId w:val="1"/>
        </w:numPr>
        <w:spacing w:line="440" w:lineRule="exact"/>
        <w:rPr>
          <w:rFonts w:cs="幼圆"/>
          <w:shd w:val="clear" w:color="auto" w:fill="FFFFFF"/>
        </w:rPr>
      </w:pPr>
      <w:r>
        <w:rPr>
          <w:rFonts w:hint="eastAsia" w:cs="幼圆"/>
          <w:shd w:val="clear" w:color="auto" w:fill="FFFFFF"/>
        </w:rPr>
        <w:t>在业务开展前应当充分论证业务的合法合规性，充分听取本单位合规管理人员的合规审查意见，有效评估业务的合规风险，主动避免开展存在合规风险的业务；</w:t>
      </w:r>
    </w:p>
    <w:p>
      <w:pPr>
        <w:spacing w:line="440" w:lineRule="exact"/>
        <w:rPr>
          <w:rFonts w:cs="幼圆"/>
          <w:shd w:val="clear" w:color="auto" w:fill="FFFFFF"/>
        </w:rPr>
      </w:pPr>
      <w:r>
        <w:rPr>
          <w:rFonts w:hint="eastAsia" w:cs="幼圆"/>
          <w:shd w:val="clear" w:color="auto" w:fill="FFFFFF"/>
        </w:rPr>
        <w:t>8.发现与本单位业务相关的合规风险事项时，及时按公司制度规定进行报告，提出整改措施，并督促整改落实。</w:t>
      </w:r>
    </w:p>
    <w:p>
      <w:pPr>
        <w:spacing w:line="440" w:lineRule="exact"/>
        <w:ind w:firstLine="482"/>
        <w:rPr>
          <w:b/>
          <w:bCs/>
          <w:shd w:val="clear" w:color="auto" w:fill="FFFFFF"/>
        </w:rPr>
      </w:pPr>
      <w:r>
        <w:rPr>
          <w:rFonts w:hint="eastAsia"/>
          <w:b/>
          <w:bCs/>
          <w:shd w:val="clear" w:color="auto" w:fill="FFFFFF"/>
        </w:rPr>
        <w:t>（</w:t>
      </w:r>
      <w:r>
        <w:rPr>
          <w:rFonts w:hint="eastAsia"/>
          <w:b/>
          <w:bCs/>
          <w:shd w:val="clear" w:color="auto" w:fill="FFFFFF"/>
          <w:lang w:val="en-US" w:eastAsia="zh-CN"/>
        </w:rPr>
        <w:t>六</w:t>
      </w:r>
      <w:r>
        <w:rPr>
          <w:rFonts w:hint="eastAsia"/>
          <w:b/>
          <w:bCs/>
          <w:shd w:val="clear" w:color="auto" w:fill="FFFFFF"/>
        </w:rPr>
        <w:t>）全体工作人员</w:t>
      </w:r>
    </w:p>
    <w:p>
      <w:pPr>
        <w:spacing w:line="440" w:lineRule="exact"/>
        <w:rPr>
          <w:shd w:val="clear" w:color="auto" w:fill="FFFFFF"/>
        </w:rPr>
      </w:pPr>
      <w:r>
        <w:rPr>
          <w:rFonts w:hint="eastAsia"/>
          <w:shd w:val="clear" w:color="auto" w:fill="FFFFFF"/>
        </w:rPr>
        <w:t>全体工作人员应当对自身经营活动范围内所有业务事项和执业行为的合规性负责，履行下列合规管理职责：</w:t>
      </w:r>
    </w:p>
    <w:p>
      <w:pPr>
        <w:spacing w:line="440" w:lineRule="exact"/>
        <w:rPr>
          <w:shd w:val="clear" w:color="auto" w:fill="FFFFFF"/>
        </w:rPr>
      </w:pPr>
      <w:r>
        <w:rPr>
          <w:rFonts w:hint="eastAsia"/>
          <w:shd w:val="clear" w:color="auto" w:fill="FFFFFF"/>
        </w:rPr>
        <w:t>1.主动了解、掌握和遵守相关法律、法规和准则；</w:t>
      </w:r>
    </w:p>
    <w:p>
      <w:pPr>
        <w:spacing w:line="440" w:lineRule="exact"/>
        <w:rPr>
          <w:shd w:val="clear" w:color="auto" w:fill="FFFFFF"/>
        </w:rPr>
      </w:pPr>
      <w:r>
        <w:rPr>
          <w:rFonts w:hint="eastAsia"/>
          <w:shd w:val="clear" w:color="auto" w:fill="FFFFFF"/>
        </w:rPr>
        <w:t>2.积极参加公司安排的合规培训和合规宣导活动；</w:t>
      </w:r>
    </w:p>
    <w:p>
      <w:pPr>
        <w:spacing w:line="440" w:lineRule="exact"/>
        <w:rPr>
          <w:shd w:val="clear" w:color="auto" w:fill="FFFFFF"/>
        </w:rPr>
      </w:pPr>
      <w:r>
        <w:rPr>
          <w:rFonts w:hint="eastAsia"/>
          <w:shd w:val="clear" w:color="auto" w:fill="FFFFFF"/>
        </w:rPr>
        <w:t>3.根据公司要求，签署并信守相关合规承诺；</w:t>
      </w:r>
    </w:p>
    <w:p>
      <w:pPr>
        <w:spacing w:line="440" w:lineRule="exact"/>
        <w:rPr>
          <w:shd w:val="clear" w:color="auto" w:fill="FFFFFF"/>
        </w:rPr>
      </w:pPr>
      <w:r>
        <w:rPr>
          <w:rFonts w:hint="eastAsia"/>
          <w:shd w:val="clear" w:color="auto" w:fill="FFFFFF"/>
        </w:rPr>
        <w:t>4.在执业过程中充分关注执业行为的合法合规性；</w:t>
      </w:r>
    </w:p>
    <w:p>
      <w:pPr>
        <w:spacing w:line="440" w:lineRule="exact"/>
        <w:rPr>
          <w:shd w:val="clear" w:color="auto" w:fill="FFFFFF"/>
        </w:rPr>
      </w:pPr>
      <w:r>
        <w:rPr>
          <w:rFonts w:hint="eastAsia"/>
          <w:shd w:val="clear" w:color="auto" w:fill="FFFFFF"/>
        </w:rPr>
        <w:t>5.在业务开展过程中主动识别和防范业务合规风险；</w:t>
      </w:r>
    </w:p>
    <w:p>
      <w:pPr>
        <w:spacing w:line="440" w:lineRule="exact"/>
        <w:rPr>
          <w:shd w:val="clear" w:color="auto" w:fill="FFFFFF"/>
        </w:rPr>
      </w:pPr>
      <w:r>
        <w:rPr>
          <w:rFonts w:hint="eastAsia"/>
          <w:shd w:val="clear" w:color="auto" w:fill="FFFFFF"/>
        </w:rPr>
        <w:t>6.发现违法违规行为或者合规风险隐患时，应当主动按照公司规定及时报告；</w:t>
      </w:r>
    </w:p>
    <w:p>
      <w:pPr>
        <w:spacing w:line="440" w:lineRule="exact"/>
        <w:rPr>
          <w:rFonts w:cs="幼圆"/>
          <w:shd w:val="clear" w:color="auto" w:fill="FFFFFF"/>
        </w:rPr>
      </w:pPr>
      <w:r>
        <w:rPr>
          <w:rFonts w:hint="eastAsia" w:cs="幼圆"/>
          <w:shd w:val="clear" w:color="auto" w:fill="FFFFFF"/>
        </w:rPr>
        <w:t>7.出现合规风险事项时，积极配合公司调查，并接受公司问责，落实整改要求。</w:t>
      </w:r>
    </w:p>
    <w:p>
      <w:pPr>
        <w:pStyle w:val="4"/>
        <w:spacing w:line="440" w:lineRule="exact"/>
        <w:rPr>
          <w:shd w:val="clear" w:color="auto" w:fill="FFFFFF"/>
        </w:rPr>
      </w:pPr>
      <w:bookmarkStart w:id="83" w:name="_Toc2690"/>
      <w:bookmarkStart w:id="84" w:name="_Toc17207"/>
      <w:bookmarkStart w:id="85" w:name="_Toc10851"/>
      <w:bookmarkStart w:id="86" w:name="_Toc25220"/>
      <w:bookmarkStart w:id="87" w:name="_Toc32587"/>
      <w:bookmarkStart w:id="88" w:name="_Toc482"/>
      <w:bookmarkStart w:id="89" w:name="_Toc3836"/>
      <w:r>
        <w:rPr>
          <w:rFonts w:hint="eastAsia"/>
          <w:shd w:val="clear" w:color="auto" w:fill="FFFFFF"/>
        </w:rPr>
        <w:t>六、合规管理工作</w:t>
      </w:r>
      <w:bookmarkEnd w:id="83"/>
      <w:bookmarkEnd w:id="84"/>
      <w:bookmarkEnd w:id="85"/>
      <w:bookmarkEnd w:id="86"/>
      <w:bookmarkEnd w:id="87"/>
      <w:bookmarkEnd w:id="88"/>
      <w:bookmarkEnd w:id="89"/>
    </w:p>
    <w:p>
      <w:pPr>
        <w:spacing w:line="440" w:lineRule="exact"/>
        <w:ind w:firstLineChars="0"/>
        <w:rPr>
          <w:rFonts w:hint="eastAsia"/>
          <w:shd w:val="clear" w:color="auto" w:fill="FFFFFF"/>
        </w:rPr>
      </w:pPr>
      <w:r>
        <w:rPr>
          <w:rFonts w:hint="eastAsia" w:cs="幼圆"/>
          <w:b/>
          <w:bCs/>
          <w:shd w:val="clear" w:color="auto" w:fill="FFFFFF"/>
          <w:lang w:eastAsia="zh-CN"/>
        </w:rPr>
        <w:t>（</w:t>
      </w:r>
      <w:r>
        <w:rPr>
          <w:rFonts w:hint="eastAsia" w:cs="幼圆"/>
          <w:b/>
          <w:bCs/>
          <w:shd w:val="clear" w:color="auto" w:fill="FFFFFF"/>
          <w:lang w:val="en-US" w:eastAsia="zh-CN"/>
        </w:rPr>
        <w:t>一</w:t>
      </w:r>
      <w:r>
        <w:rPr>
          <w:rFonts w:hint="eastAsia" w:cs="幼圆"/>
          <w:b/>
          <w:bCs/>
          <w:shd w:val="clear" w:color="auto" w:fill="FFFFFF"/>
          <w:lang w:eastAsia="zh-CN"/>
        </w:rPr>
        <w:t>）</w:t>
      </w:r>
      <w:r>
        <w:rPr>
          <w:rFonts w:hint="eastAsia" w:cs="幼圆"/>
          <w:b/>
          <w:bCs/>
          <w:shd w:val="clear" w:color="auto" w:fill="FFFFFF"/>
        </w:rPr>
        <w:t>合规管理制度建设</w:t>
      </w:r>
    </w:p>
    <w:p>
      <w:pPr>
        <w:spacing w:line="440" w:lineRule="exact"/>
        <w:ind w:firstLineChars="0"/>
        <w:rPr>
          <w:rFonts w:hint="eastAsia"/>
          <w:shd w:val="clear" w:color="auto" w:fill="FFFFFF"/>
          <w:lang w:eastAsia="zh-CN"/>
        </w:rPr>
      </w:pPr>
      <w:r>
        <w:rPr>
          <w:rFonts w:hint="eastAsia"/>
          <w:shd w:val="clear" w:color="auto" w:fill="FFFFFF"/>
        </w:rPr>
        <w:t>合规管理制度建设</w:t>
      </w:r>
      <w:r>
        <w:rPr>
          <w:rFonts w:hint="eastAsia"/>
          <w:shd w:val="clear" w:color="auto" w:fill="FFFFFF"/>
          <w:lang w:eastAsia="zh-CN"/>
        </w:rPr>
        <w:t>，</w:t>
      </w:r>
      <w:r>
        <w:rPr>
          <w:rFonts w:hint="eastAsia"/>
          <w:shd w:val="clear" w:color="auto" w:fill="FFFFFF"/>
        </w:rPr>
        <w:t>是指证券公司依据外部法律法规和准则及内部管理的实际需要，起草、制定、实施及完善公司内部关于合规管理</w:t>
      </w:r>
      <w:r>
        <w:rPr>
          <w:rFonts w:hint="eastAsia"/>
          <w:shd w:val="clear" w:color="auto" w:fill="FFFFFF"/>
          <w:lang w:val="en-US" w:eastAsia="zh-CN"/>
        </w:rPr>
        <w:t>的</w:t>
      </w:r>
      <w:r>
        <w:rPr>
          <w:rFonts w:hint="eastAsia"/>
          <w:shd w:val="clear" w:color="auto" w:fill="FFFFFF"/>
        </w:rPr>
        <w:t>制度</w:t>
      </w:r>
      <w:r>
        <w:rPr>
          <w:rFonts w:hint="eastAsia"/>
          <w:shd w:val="clear" w:color="auto" w:fill="FFFFFF"/>
          <w:lang w:eastAsia="zh-CN"/>
        </w:rPr>
        <w:t>。合规管理制度包括合规管理的基本制度和其他合规管理制度。</w:t>
      </w:r>
    </w:p>
    <w:p>
      <w:pPr>
        <w:spacing w:line="440" w:lineRule="exact"/>
        <w:ind w:firstLineChars="0"/>
        <w:rPr>
          <w:rFonts w:hint="eastAsia"/>
          <w:shd w:val="clear" w:color="auto" w:fill="FFFFFF"/>
          <w:lang w:eastAsia="zh-CN"/>
        </w:rPr>
      </w:pPr>
      <w:r>
        <w:rPr>
          <w:rFonts w:hint="eastAsia"/>
          <w:shd w:val="clear" w:color="auto" w:fill="FFFFFF"/>
          <w:lang w:eastAsia="zh-CN"/>
        </w:rPr>
        <w:t>合规管理的基本制度应当包括合规管理的目标、基本原则、机构设置及其职责、履职保障、合规考核以及违规事项的报告、处理和责任追究等内容。公司制定的合规管理的基本制度，经董事会审议通过后实施。</w:t>
      </w:r>
    </w:p>
    <w:p>
      <w:pPr>
        <w:spacing w:line="440" w:lineRule="exact"/>
        <w:ind w:firstLineChars="0"/>
        <w:rPr>
          <w:rFonts w:hint="eastAsia"/>
          <w:shd w:val="clear" w:color="auto" w:fill="FFFFFF"/>
          <w:lang w:eastAsia="zh-CN"/>
        </w:rPr>
      </w:pPr>
      <w:r>
        <w:rPr>
          <w:rFonts w:hint="eastAsia"/>
          <w:shd w:val="clear" w:color="auto" w:fill="FFFFFF"/>
          <w:lang w:eastAsia="zh-CN"/>
        </w:rPr>
        <w:t>公司应当结合本公司经营实际情况，制定指导经营活动依法合规开展的具体管理制度或操作流程。公司应当制定工作人员执业行为准则，引导工作人员树立良好的合规执业意识和道德行为规范。</w:t>
      </w:r>
    </w:p>
    <w:p>
      <w:pPr>
        <w:spacing w:line="440" w:lineRule="exact"/>
        <w:ind w:firstLineChars="0"/>
        <w:rPr>
          <w:rFonts w:hint="eastAsia" w:cs="幼圆"/>
          <w:b/>
          <w:bCs/>
          <w:shd w:val="clear" w:color="auto" w:fill="FFFFFF"/>
          <w:lang w:eastAsia="zh-CN"/>
        </w:rPr>
      </w:pPr>
      <w:r>
        <w:rPr>
          <w:rFonts w:hint="eastAsia" w:cs="幼圆"/>
          <w:b/>
          <w:bCs/>
          <w:shd w:val="clear" w:color="auto" w:fill="FFFFFF"/>
          <w:lang w:eastAsia="zh-CN"/>
        </w:rPr>
        <w:t>（</w:t>
      </w:r>
      <w:r>
        <w:rPr>
          <w:rFonts w:hint="eastAsia" w:cs="幼圆"/>
          <w:b/>
          <w:bCs/>
          <w:shd w:val="clear" w:color="auto" w:fill="FFFFFF"/>
          <w:lang w:val="en-US" w:eastAsia="zh-CN"/>
        </w:rPr>
        <w:t>二</w:t>
      </w:r>
      <w:r>
        <w:rPr>
          <w:rFonts w:hint="eastAsia" w:cs="幼圆"/>
          <w:b/>
          <w:bCs/>
          <w:shd w:val="clear" w:color="auto" w:fill="FFFFFF"/>
          <w:lang w:eastAsia="zh-CN"/>
        </w:rPr>
        <w:t>）</w:t>
      </w:r>
      <w:r>
        <w:rPr>
          <w:rFonts w:hint="eastAsia" w:cs="幼圆"/>
          <w:b/>
          <w:bCs/>
          <w:shd w:val="clear" w:color="auto" w:fill="FFFFFF"/>
          <w:lang w:val="en-US" w:eastAsia="zh-CN"/>
        </w:rPr>
        <w:t>监管信息</w:t>
      </w:r>
      <w:r>
        <w:rPr>
          <w:rFonts w:hint="eastAsia" w:cs="幼圆"/>
          <w:b/>
          <w:bCs/>
          <w:shd w:val="clear" w:color="auto" w:fill="FFFFFF"/>
          <w:lang w:eastAsia="zh-CN"/>
        </w:rPr>
        <w:t>跟踪</w:t>
      </w:r>
    </w:p>
    <w:p>
      <w:pPr>
        <w:spacing w:line="440" w:lineRule="exact"/>
        <w:ind w:firstLineChars="0"/>
        <w:rPr>
          <w:rFonts w:hint="eastAsia"/>
          <w:shd w:val="clear" w:color="auto" w:fill="FFFFFF"/>
          <w:lang w:eastAsia="zh-CN"/>
        </w:rPr>
      </w:pPr>
      <w:r>
        <w:rPr>
          <w:rFonts w:hint="eastAsia"/>
          <w:shd w:val="clear" w:color="auto" w:fill="FFFFFF"/>
          <w:lang w:val="en-US" w:eastAsia="zh-CN"/>
        </w:rPr>
        <w:t>监管信息</w:t>
      </w:r>
      <w:r>
        <w:rPr>
          <w:rFonts w:hint="eastAsia"/>
          <w:shd w:val="clear" w:color="auto" w:fill="FFFFFF"/>
          <w:lang w:eastAsia="zh-CN"/>
        </w:rPr>
        <w:t>跟踪，是指合规总监及合规</w:t>
      </w:r>
      <w:r>
        <w:rPr>
          <w:rFonts w:hint="eastAsia"/>
          <w:shd w:val="clear" w:color="auto" w:fill="FFFFFF"/>
          <w:lang w:val="en-US" w:eastAsia="zh-CN"/>
        </w:rPr>
        <w:t>管理部</w:t>
      </w:r>
      <w:r>
        <w:rPr>
          <w:rFonts w:hint="eastAsia"/>
          <w:shd w:val="clear" w:color="auto" w:fill="FFFFFF"/>
          <w:lang w:eastAsia="zh-CN"/>
        </w:rPr>
        <w:t>密切关注并持续跟踪</w:t>
      </w:r>
      <w:r>
        <w:rPr>
          <w:rFonts w:hint="eastAsia"/>
          <w:shd w:val="clear" w:color="auto" w:fill="FFFFFF"/>
          <w:lang w:val="en-US" w:eastAsia="zh-CN"/>
        </w:rPr>
        <w:t>行业监管动态、</w:t>
      </w:r>
      <w:r>
        <w:rPr>
          <w:rFonts w:hint="eastAsia"/>
          <w:shd w:val="clear" w:color="auto" w:fill="FFFFFF"/>
          <w:lang w:eastAsia="zh-CN"/>
        </w:rPr>
        <w:t>法律法规和准则、监管处罚案例</w:t>
      </w:r>
      <w:r>
        <w:rPr>
          <w:rFonts w:hint="eastAsia"/>
          <w:shd w:val="clear" w:color="auto" w:fill="FFFFFF"/>
          <w:lang w:val="en-US" w:eastAsia="zh-CN"/>
        </w:rPr>
        <w:t>等监管信息</w:t>
      </w:r>
      <w:r>
        <w:rPr>
          <w:rFonts w:hint="eastAsia"/>
          <w:shd w:val="clear" w:color="auto" w:fill="FFFFFF"/>
          <w:lang w:eastAsia="zh-CN"/>
        </w:rPr>
        <w:t>，及时建议董事会或高级管理人员及有关部门，督促其评估对合规管理的影响，修改、完善有关制度和业务流程的行为。</w:t>
      </w:r>
    </w:p>
    <w:p>
      <w:pPr>
        <w:spacing w:line="440" w:lineRule="exact"/>
        <w:ind w:firstLineChars="0"/>
        <w:rPr>
          <w:rFonts w:hint="eastAsia"/>
          <w:shd w:val="clear" w:color="auto" w:fill="FFFFFF"/>
          <w:lang w:eastAsia="zh-CN"/>
        </w:rPr>
      </w:pPr>
      <w:r>
        <w:rPr>
          <w:rFonts w:hint="eastAsia"/>
          <w:shd w:val="clear" w:color="auto" w:fill="FFFFFF"/>
          <w:lang w:eastAsia="zh-CN"/>
        </w:rPr>
        <w:t>证券行业法律法规准则</w:t>
      </w:r>
      <w:r>
        <w:rPr>
          <w:rFonts w:hint="eastAsia"/>
          <w:shd w:val="clear" w:color="auto" w:fill="FFFFFF"/>
          <w:lang w:val="en-US" w:eastAsia="zh-CN"/>
        </w:rPr>
        <w:t>等监管信息</w:t>
      </w:r>
      <w:r>
        <w:rPr>
          <w:rFonts w:hint="eastAsia"/>
          <w:shd w:val="clear" w:color="auto" w:fill="FFFFFF"/>
          <w:lang w:eastAsia="zh-CN"/>
        </w:rPr>
        <w:t>的变化比较快，公司必须及时关注</w:t>
      </w:r>
      <w:r>
        <w:rPr>
          <w:rFonts w:hint="eastAsia"/>
          <w:shd w:val="clear" w:color="auto" w:fill="FFFFFF"/>
          <w:lang w:val="en-US" w:eastAsia="zh-CN"/>
        </w:rPr>
        <w:t>监管信息</w:t>
      </w:r>
      <w:r>
        <w:rPr>
          <w:rFonts w:hint="eastAsia"/>
          <w:shd w:val="clear" w:color="auto" w:fill="FFFFFF"/>
          <w:lang w:eastAsia="zh-CN"/>
        </w:rPr>
        <w:t>的变化，及时调整公司组织架构、规章制度、部门职责等，确保公司的业务开展与法律法规和准则、</w:t>
      </w:r>
      <w:r>
        <w:rPr>
          <w:rFonts w:hint="eastAsia"/>
          <w:shd w:val="clear" w:color="auto" w:fill="FFFFFF"/>
          <w:lang w:val="en-US" w:eastAsia="zh-CN"/>
        </w:rPr>
        <w:t>监管要求</w:t>
      </w:r>
      <w:r>
        <w:rPr>
          <w:rFonts w:hint="eastAsia"/>
          <w:shd w:val="clear" w:color="auto" w:fill="FFFFFF"/>
          <w:lang w:eastAsia="zh-CN"/>
        </w:rPr>
        <w:t>的变化相适应。</w:t>
      </w:r>
    </w:p>
    <w:p>
      <w:pPr>
        <w:spacing w:line="440" w:lineRule="exact"/>
        <w:ind w:firstLine="461" w:firstLineChars="192"/>
        <w:rPr>
          <w:rFonts w:cs="幼圆"/>
          <w:b/>
          <w:bCs/>
          <w:shd w:val="clear" w:color="auto" w:fill="FFFFFF"/>
        </w:rPr>
      </w:pPr>
      <w:r>
        <w:rPr>
          <w:rFonts w:hint="eastAsia" w:cs="幼圆"/>
          <w:b/>
          <w:bCs/>
          <w:shd w:val="clear" w:color="auto" w:fill="FFFFFF"/>
        </w:rPr>
        <w:t>（</w:t>
      </w:r>
      <w:r>
        <w:rPr>
          <w:rFonts w:hint="eastAsia" w:cs="幼圆"/>
          <w:b/>
          <w:bCs/>
          <w:shd w:val="clear" w:color="auto" w:fill="FFFFFF"/>
          <w:lang w:val="en-US" w:eastAsia="zh-CN"/>
        </w:rPr>
        <w:t>三</w:t>
      </w:r>
      <w:r>
        <w:rPr>
          <w:rFonts w:hint="eastAsia" w:cs="幼圆"/>
          <w:b/>
          <w:bCs/>
          <w:shd w:val="clear" w:color="auto" w:fill="FFFFFF"/>
        </w:rPr>
        <w:t>）合规</w:t>
      </w:r>
      <w:r>
        <w:rPr>
          <w:rFonts w:hint="eastAsia"/>
          <w:b/>
          <w:bCs/>
          <w:shd w:val="clear" w:color="auto" w:fill="FFFFFF"/>
        </w:rPr>
        <w:t>宣导与</w:t>
      </w:r>
      <w:r>
        <w:rPr>
          <w:rFonts w:hint="eastAsia" w:cs="幼圆"/>
          <w:b/>
          <w:bCs/>
          <w:shd w:val="clear" w:color="auto" w:fill="FFFFFF"/>
        </w:rPr>
        <w:t>培训</w:t>
      </w:r>
    </w:p>
    <w:p>
      <w:pPr>
        <w:spacing w:line="440" w:lineRule="exact"/>
        <w:ind w:firstLine="458" w:firstLineChars="191"/>
        <w:rPr>
          <w:shd w:val="clear" w:color="auto" w:fill="FFFFFF"/>
        </w:rPr>
      </w:pPr>
      <w:r>
        <w:rPr>
          <w:rFonts w:hint="eastAsia"/>
          <w:shd w:val="clear" w:color="auto" w:fill="FFFFFF"/>
        </w:rPr>
        <w:t>合规宣导与培训</w:t>
      </w:r>
      <w:r>
        <w:rPr>
          <w:rFonts w:hint="eastAsia"/>
          <w:shd w:val="clear" w:color="auto" w:fill="FFFFFF"/>
          <w:lang w:eastAsia="zh-CN"/>
        </w:rPr>
        <w:t>，</w:t>
      </w:r>
      <w:r>
        <w:rPr>
          <w:rFonts w:hint="eastAsia"/>
          <w:shd w:val="clear" w:color="auto" w:fill="FFFFFF"/>
        </w:rPr>
        <w:t>是指证券公司倡导和推进合规文化建设，培育全体工作人员合规意识，提升合规管理人员专业化和职业化水平，而开展的多种形式的宣导与培训。</w:t>
      </w:r>
    </w:p>
    <w:p>
      <w:pPr>
        <w:spacing w:line="440" w:lineRule="exact"/>
        <w:ind w:firstLine="460" w:firstLineChars="192"/>
        <w:rPr>
          <w:rFonts w:hint="eastAsia"/>
          <w:shd w:val="clear" w:color="auto" w:fill="FFFFFF"/>
        </w:rPr>
      </w:pPr>
      <w:r>
        <w:rPr>
          <w:rFonts w:hint="eastAsia"/>
          <w:shd w:val="clear" w:color="auto" w:fill="FFFFFF"/>
        </w:rPr>
        <w:t>合规培训根据组织形式分为公司统一组织的培训和各单位自行组织的培训。合规培训可采取专项培训、商学院课程、交流研讨、案例分析与交流、经验分享等方式。</w:t>
      </w:r>
    </w:p>
    <w:p>
      <w:pPr>
        <w:spacing w:line="440" w:lineRule="exact"/>
        <w:ind w:firstLine="460" w:firstLineChars="192"/>
        <w:rPr>
          <w:rFonts w:hint="eastAsia"/>
          <w:shd w:val="clear" w:color="auto" w:fill="FFFFFF"/>
        </w:rPr>
      </w:pPr>
      <w:r>
        <w:rPr>
          <w:rFonts w:hint="eastAsia"/>
          <w:shd w:val="clear" w:color="auto" w:fill="FFFFFF"/>
          <w:lang w:val="en-US" w:eastAsia="zh-CN"/>
        </w:rPr>
        <w:t>合规管理部每季度至少组织一次统一培训，合规培训的内容可选择以下全部或者部分事项：</w:t>
      </w:r>
    </w:p>
    <w:p>
      <w:pPr>
        <w:spacing w:line="440" w:lineRule="exact"/>
        <w:ind w:firstLine="460" w:firstLineChars="192"/>
        <w:rPr>
          <w:rFonts w:hint="eastAsia"/>
          <w:shd w:val="clear" w:color="auto" w:fill="FFFFFF"/>
        </w:rPr>
      </w:pPr>
      <w:r>
        <w:rPr>
          <w:rFonts w:hint="eastAsia"/>
          <w:shd w:val="clear" w:color="auto" w:fill="FFFFFF"/>
          <w:lang w:val="en-US" w:eastAsia="zh-CN"/>
        </w:rPr>
        <w:t>（1）与经营管理和执业行为有关的重要法律法规和准则解读；</w:t>
      </w:r>
    </w:p>
    <w:p>
      <w:pPr>
        <w:spacing w:line="440" w:lineRule="exact"/>
        <w:ind w:firstLine="460" w:firstLineChars="192"/>
        <w:rPr>
          <w:rFonts w:hint="eastAsia"/>
          <w:shd w:val="clear" w:color="auto" w:fill="FFFFFF"/>
        </w:rPr>
      </w:pPr>
      <w:r>
        <w:rPr>
          <w:rFonts w:hint="eastAsia"/>
          <w:shd w:val="clear" w:color="auto" w:fill="FFFFFF"/>
          <w:lang w:val="en-US" w:eastAsia="zh-CN"/>
        </w:rPr>
        <w:t>（2）证券行业监管形势分析；</w:t>
      </w:r>
    </w:p>
    <w:p>
      <w:pPr>
        <w:spacing w:line="440" w:lineRule="exact"/>
        <w:ind w:firstLine="460" w:firstLineChars="192"/>
        <w:rPr>
          <w:rFonts w:hint="eastAsia"/>
          <w:shd w:val="clear" w:color="auto" w:fill="FFFFFF"/>
        </w:rPr>
      </w:pPr>
      <w:r>
        <w:rPr>
          <w:rFonts w:hint="eastAsia"/>
          <w:shd w:val="clear" w:color="auto" w:fill="FFFFFF"/>
          <w:lang w:val="en-US" w:eastAsia="zh-CN"/>
        </w:rPr>
        <w:t>（3）证券公司及证券从业人员监管处罚案例或司法案例分析；</w:t>
      </w:r>
    </w:p>
    <w:p>
      <w:pPr>
        <w:spacing w:line="440" w:lineRule="exact"/>
        <w:ind w:firstLine="460" w:firstLineChars="192"/>
        <w:rPr>
          <w:rFonts w:hint="eastAsia"/>
          <w:shd w:val="clear" w:color="auto" w:fill="FFFFFF"/>
        </w:rPr>
      </w:pPr>
      <w:r>
        <w:rPr>
          <w:rFonts w:hint="eastAsia"/>
          <w:shd w:val="clear" w:color="auto" w:fill="FFFFFF"/>
          <w:lang w:val="en-US" w:eastAsia="zh-CN"/>
        </w:rPr>
        <w:t>（4）公司合规管理规章制度和流程解读；</w:t>
      </w:r>
    </w:p>
    <w:p>
      <w:pPr>
        <w:spacing w:line="440" w:lineRule="exact"/>
        <w:ind w:firstLine="460" w:firstLineChars="192"/>
        <w:rPr>
          <w:rFonts w:hint="eastAsia"/>
          <w:shd w:val="clear" w:color="auto" w:fill="FFFFFF"/>
        </w:rPr>
      </w:pPr>
      <w:r>
        <w:rPr>
          <w:rFonts w:hint="eastAsia"/>
          <w:shd w:val="clear" w:color="auto" w:fill="FFFFFF"/>
          <w:lang w:val="en-US" w:eastAsia="zh-CN"/>
        </w:rPr>
        <w:t>（5）证券公司合规管理知识介绍和经验总结；</w:t>
      </w:r>
    </w:p>
    <w:p>
      <w:pPr>
        <w:spacing w:line="440" w:lineRule="exact"/>
        <w:ind w:firstLine="460" w:firstLineChars="192"/>
        <w:rPr>
          <w:rFonts w:hint="eastAsia"/>
          <w:shd w:val="clear" w:color="auto" w:fill="FFFFFF"/>
        </w:rPr>
      </w:pPr>
      <w:r>
        <w:rPr>
          <w:rFonts w:hint="eastAsia"/>
          <w:shd w:val="clear" w:color="auto" w:fill="FFFFFF"/>
          <w:lang w:val="en-US" w:eastAsia="zh-CN"/>
        </w:rPr>
        <w:t>（6）合规专题研究内容介绍等其他培训内容。</w:t>
      </w:r>
    </w:p>
    <w:p>
      <w:pPr>
        <w:spacing w:line="440" w:lineRule="exact"/>
        <w:ind w:firstLineChars="0"/>
        <w:rPr>
          <w:rFonts w:hint="eastAsia"/>
          <w:shd w:val="clear" w:color="auto" w:fill="FFFFFF"/>
        </w:rPr>
      </w:pPr>
      <w:r>
        <w:rPr>
          <w:rFonts w:hint="eastAsia"/>
          <w:shd w:val="clear" w:color="auto" w:fill="FFFFFF"/>
          <w:lang w:val="en-US" w:eastAsia="zh-CN"/>
        </w:rPr>
        <w:t>各单位除参加公司统一组织的合规培训工作之外，各单位合规专员应每季度至少组织一次全员的合规培训。每季度累计学时不低于2学时，每学时45分钟。</w:t>
      </w:r>
    </w:p>
    <w:p>
      <w:pPr>
        <w:spacing w:line="440" w:lineRule="exact"/>
        <w:ind w:firstLine="482"/>
        <w:rPr>
          <w:rFonts w:cs="幼圆"/>
          <w:b/>
          <w:bCs/>
          <w:shd w:val="clear" w:color="auto" w:fill="FFFFFF"/>
        </w:rPr>
      </w:pPr>
      <w:r>
        <w:rPr>
          <w:rFonts w:hint="eastAsia" w:cs="幼圆"/>
          <w:b/>
          <w:bCs/>
          <w:shd w:val="clear" w:color="auto" w:fill="FFFFFF"/>
        </w:rPr>
        <w:t>（</w:t>
      </w:r>
      <w:r>
        <w:rPr>
          <w:rFonts w:hint="eastAsia" w:cs="幼圆"/>
          <w:b/>
          <w:bCs/>
          <w:shd w:val="clear" w:color="auto" w:fill="FFFFFF"/>
          <w:lang w:val="en-US" w:eastAsia="zh-CN"/>
        </w:rPr>
        <w:t>四</w:t>
      </w:r>
      <w:r>
        <w:rPr>
          <w:rFonts w:hint="eastAsia" w:cs="幼圆"/>
          <w:b/>
          <w:bCs/>
          <w:shd w:val="clear" w:color="auto" w:fill="FFFFFF"/>
        </w:rPr>
        <w:t>）合规咨询</w:t>
      </w:r>
    </w:p>
    <w:p>
      <w:pPr>
        <w:spacing w:line="440" w:lineRule="exact"/>
        <w:rPr>
          <w:rFonts w:cs="幼圆"/>
          <w:shd w:val="clear" w:color="auto" w:fill="FFFFFF"/>
        </w:rPr>
      </w:pPr>
      <w:r>
        <w:rPr>
          <w:rFonts w:hint="eastAsia" w:cs="幼圆"/>
          <w:shd w:val="clear" w:color="auto" w:fill="FFFFFF"/>
        </w:rPr>
        <w:t>合规咨询，</w:t>
      </w:r>
      <w:r>
        <w:rPr>
          <w:rFonts w:hint="eastAsia" w:cs="幼圆"/>
          <w:shd w:val="clear" w:color="auto" w:fill="FFFFFF"/>
          <w:lang w:val="en-US" w:eastAsia="zh-CN"/>
        </w:rPr>
        <w:t>是指各单位及其工作人员在经营管理和执业过程中，就法律、法规、规章及其他规范性文件、行业规范和自律规则、公司内部规章制度，以及行业普遍遵守的职业道德和行为准则适用与理解的问题，可以向合规总监及合规管理部、合规专员进行咨询，合规总监及合规管理部、合规专员基于专业分析和判断，提供合规答复意见的行为。</w:t>
      </w:r>
    </w:p>
    <w:p>
      <w:pPr>
        <w:spacing w:line="440" w:lineRule="exact"/>
        <w:rPr>
          <w:rFonts w:cs="幼圆"/>
          <w:shd w:val="clear" w:color="auto" w:fill="FFFFFF"/>
        </w:rPr>
      </w:pPr>
      <w:r>
        <w:rPr>
          <w:rFonts w:hint="eastAsia" w:cs="幼圆"/>
          <w:shd w:val="clear" w:color="auto" w:fill="FFFFFF"/>
          <w:lang w:val="en-US" w:eastAsia="zh-CN"/>
        </w:rPr>
        <w:t>咨询单位发起合规咨询应通过公司OA合规咨询流程发起咨询公文。</w:t>
      </w:r>
      <w:r>
        <w:rPr>
          <w:rFonts w:hint="eastAsia" w:cs="幼圆"/>
          <w:shd w:val="clear" w:color="auto" w:fill="FFFFFF"/>
        </w:rPr>
        <w:t>合规咨询应按照以下流程办理：</w:t>
      </w:r>
    </w:p>
    <w:p>
      <w:pPr>
        <w:spacing w:line="440" w:lineRule="exact"/>
        <w:rPr>
          <w:rFonts w:hint="eastAsia" w:eastAsia="幼圆" w:cs="幼圆"/>
          <w:shd w:val="clear" w:color="auto" w:fill="FFFFFF"/>
          <w:lang w:eastAsia="zh-CN"/>
        </w:rPr>
      </w:pPr>
      <w:r>
        <w:rPr>
          <w:rFonts w:hint="eastAsia" w:cs="幼圆"/>
          <w:shd w:val="clear" w:color="auto" w:fill="FFFFFF"/>
        </w:rPr>
        <w:t>1.咨询发起人起草咨询公文后提交给本单位合规专员</w:t>
      </w:r>
      <w:r>
        <w:rPr>
          <w:rFonts w:hint="eastAsia" w:cs="幼圆"/>
          <w:shd w:val="clear" w:color="auto" w:fill="FFFFFF"/>
          <w:lang w:eastAsia="zh-CN"/>
        </w:rPr>
        <w:t>。</w:t>
      </w:r>
      <w:r>
        <w:rPr>
          <w:rFonts w:hint="eastAsia" w:cs="幼圆"/>
          <w:shd w:val="clear" w:color="auto" w:fill="FFFFFF"/>
        </w:rPr>
        <w:t>本单位合规专员应调查、了解相关事实，通过合规宝典系统查找相关</w:t>
      </w:r>
      <w:r>
        <w:rPr>
          <w:rFonts w:hint="eastAsia" w:cs="幼圆"/>
          <w:shd w:val="clear" w:color="auto" w:fill="FFFFFF"/>
          <w:lang w:val="en-US" w:eastAsia="zh-CN"/>
        </w:rPr>
        <w:t>法律</w:t>
      </w:r>
      <w:r>
        <w:rPr>
          <w:rFonts w:hint="eastAsia" w:cs="幼圆"/>
          <w:shd w:val="clear" w:color="auto" w:fill="FFFFFF"/>
        </w:rPr>
        <w:t>法规和准则，进行法律分析，依据其对法律、法规和公司制度的理解</w:t>
      </w:r>
      <w:r>
        <w:rPr>
          <w:rFonts w:hint="eastAsia" w:cs="幼圆"/>
          <w:shd w:val="clear" w:color="auto" w:fill="FFFFFF"/>
          <w:lang w:val="en-US" w:eastAsia="zh-CN"/>
        </w:rPr>
        <w:t>做出</w:t>
      </w:r>
      <w:r>
        <w:rPr>
          <w:rFonts w:hint="eastAsia" w:cs="幼圆"/>
          <w:shd w:val="clear" w:color="auto" w:fill="FFFFFF"/>
        </w:rPr>
        <w:t>明确的初步合规答复意见或者其倾向性意见。咨询者应当提供与咨询事项相关的背景材料，明确需要解答的问题</w:t>
      </w:r>
      <w:r>
        <w:rPr>
          <w:rFonts w:hint="eastAsia" w:cs="幼圆"/>
          <w:shd w:val="clear" w:color="auto" w:fill="FFFFFF"/>
          <w:lang w:eastAsia="zh-CN"/>
        </w:rPr>
        <w:t>。</w:t>
      </w:r>
    </w:p>
    <w:p>
      <w:pPr>
        <w:tabs>
          <w:tab w:val="left" w:pos="0"/>
        </w:tabs>
        <w:spacing w:line="440" w:lineRule="exact"/>
        <w:rPr>
          <w:rFonts w:hint="eastAsia" w:cs="幼圆"/>
          <w:shd w:val="clear" w:color="auto" w:fill="FFFFFF"/>
          <w:lang w:val="en-US" w:eastAsia="zh-CN"/>
        </w:rPr>
      </w:pPr>
      <w:r>
        <w:rPr>
          <w:rFonts w:hint="eastAsia" w:cs="幼圆"/>
          <w:shd w:val="clear" w:color="auto" w:fill="FFFFFF"/>
          <w:lang w:val="en-US" w:eastAsia="zh-CN"/>
        </w:rPr>
        <w:t>2.咨询事项涉及需要以财务管理、信息技术管理、人力资源管理等专业事项咨询意见为合规咨询前提条件的，咨询单位应当提交公司总部财务部、信息技术部、人力资源部等相关部门先行出具准确、客观和完整的咨询意见，再提交合规管理部。营业网点需要经公司财资委下设管理部门出具意见的，营业网点还应当先将公文提交相应的财资委管理部门出具咨询意见。</w:t>
      </w:r>
    </w:p>
    <w:p>
      <w:pPr>
        <w:tabs>
          <w:tab w:val="left" w:pos="0"/>
        </w:tabs>
        <w:spacing w:line="440" w:lineRule="exact"/>
        <w:rPr>
          <w:rFonts w:hint="eastAsia" w:eastAsia="幼圆" w:cs="幼圆"/>
          <w:shd w:val="clear" w:color="auto" w:fill="FFFFFF"/>
          <w:lang w:eastAsia="zh-CN"/>
        </w:rPr>
      </w:pPr>
      <w:r>
        <w:rPr>
          <w:rFonts w:hint="eastAsia" w:cs="幼圆"/>
          <w:shd w:val="clear" w:color="auto" w:fill="FFFFFF"/>
          <w:lang w:val="en-US" w:eastAsia="zh-CN"/>
        </w:rPr>
        <w:t>3</w:t>
      </w:r>
      <w:r>
        <w:rPr>
          <w:rFonts w:hint="eastAsia" w:cs="幼圆"/>
          <w:shd w:val="clear" w:color="auto" w:fill="FFFFFF"/>
        </w:rPr>
        <w:t>.</w:t>
      </w:r>
      <w:r>
        <w:rPr>
          <w:rFonts w:hint="eastAsia" w:cs="幼圆"/>
          <w:shd w:val="clear" w:color="auto" w:fill="FFFFFF"/>
          <w:lang w:val="en-US" w:eastAsia="zh-CN"/>
        </w:rPr>
        <w:t>合规管理部在答复咨询意见前，应对咨询单位提出的咨询请求予以审查，以便决定是否受理。对于属于咨询单位职责范围内，法律法规和准则已有明确规定且没有争议的，应当退回并告知咨询单位相关规定。</w:t>
      </w:r>
      <w:r>
        <w:rPr>
          <w:rFonts w:hint="eastAsia" w:cs="幼圆"/>
          <w:shd w:val="clear" w:color="auto" w:fill="FFFFFF"/>
        </w:rPr>
        <w:t>确实属于合规咨询范围的事项予以受理</w:t>
      </w:r>
      <w:r>
        <w:rPr>
          <w:rFonts w:hint="eastAsia" w:cs="幼圆"/>
          <w:shd w:val="clear" w:color="auto" w:fill="FFFFFF"/>
          <w:lang w:eastAsia="zh-CN"/>
        </w:rPr>
        <w:t>。</w:t>
      </w:r>
    </w:p>
    <w:p>
      <w:pPr>
        <w:spacing w:line="440" w:lineRule="exact"/>
        <w:rPr>
          <w:rFonts w:cs="幼圆"/>
          <w:shd w:val="clear" w:color="auto" w:fill="FFFFFF"/>
        </w:rPr>
      </w:pPr>
      <w:r>
        <w:rPr>
          <w:rFonts w:hint="eastAsia" w:cs="幼圆"/>
          <w:shd w:val="clear" w:color="auto" w:fill="FFFFFF"/>
          <w:lang w:val="en-US" w:eastAsia="zh-CN"/>
        </w:rPr>
        <w:t>4</w:t>
      </w:r>
      <w:r>
        <w:rPr>
          <w:rFonts w:hint="eastAsia" w:cs="幼圆"/>
          <w:shd w:val="clear" w:color="auto" w:fill="FFFFFF"/>
        </w:rPr>
        <w:t>.合规管理部经办人受理合规咨询后形成书面答复意见，报合规管理部负责人复核无误后上报合规总监审定；</w:t>
      </w:r>
    </w:p>
    <w:p>
      <w:pPr>
        <w:spacing w:line="440" w:lineRule="exact"/>
        <w:rPr>
          <w:rFonts w:cs="幼圆"/>
          <w:shd w:val="clear" w:color="auto" w:fill="FFFFFF"/>
        </w:rPr>
      </w:pPr>
      <w:r>
        <w:rPr>
          <w:rFonts w:hint="eastAsia" w:cs="幼圆"/>
          <w:shd w:val="clear" w:color="auto" w:fill="FFFFFF"/>
          <w:lang w:val="en-US" w:eastAsia="zh-CN"/>
        </w:rPr>
        <w:t>5</w:t>
      </w:r>
      <w:r>
        <w:rPr>
          <w:rFonts w:hint="eastAsia" w:cs="幼圆"/>
          <w:shd w:val="clear" w:color="auto" w:fill="FFFFFF"/>
        </w:rPr>
        <w:t>.合规总监对咨询意见进行最终审定后由合规管理部向</w:t>
      </w:r>
      <w:r>
        <w:rPr>
          <w:rFonts w:hint="eastAsia" w:cs="幼圆"/>
          <w:shd w:val="clear" w:color="auto" w:fill="FFFFFF"/>
          <w:lang w:val="en-US" w:eastAsia="zh-CN"/>
        </w:rPr>
        <w:t>咨询单位</w:t>
      </w:r>
      <w:r>
        <w:rPr>
          <w:rFonts w:hint="eastAsia" w:cs="幼圆"/>
          <w:shd w:val="clear" w:color="auto" w:fill="FFFFFF"/>
        </w:rPr>
        <w:t>出具最终咨询意见。</w:t>
      </w:r>
    </w:p>
    <w:p>
      <w:pPr>
        <w:spacing w:line="440" w:lineRule="exact"/>
        <w:ind w:firstLineChars="0"/>
        <w:rPr>
          <w:rFonts w:hint="eastAsia"/>
          <w:shd w:val="clear" w:color="auto" w:fill="FFFFFF"/>
        </w:rPr>
      </w:pPr>
      <w:r>
        <w:rPr>
          <w:rFonts w:hint="eastAsia"/>
          <w:shd w:val="clear" w:color="auto" w:fill="FFFFFF"/>
          <w:lang w:val="en-US" w:eastAsia="zh-CN"/>
        </w:rPr>
        <w:t>合规咨询意见作为咨询单位及其工作人员进行决策或业务管理活动时的参考意见，不能取代合规审查意见，也不代表公司决策意见。</w:t>
      </w:r>
    </w:p>
    <w:p>
      <w:pPr>
        <w:spacing w:line="440" w:lineRule="exact"/>
        <w:ind w:firstLineChars="0"/>
        <w:rPr>
          <w:rFonts w:cs="幼圆"/>
          <w:b/>
          <w:bCs/>
          <w:shd w:val="clear" w:color="auto" w:fill="FFFFFF"/>
        </w:rPr>
      </w:pPr>
      <w:r>
        <w:rPr>
          <w:rFonts w:hint="eastAsia" w:cs="幼圆"/>
          <w:b/>
          <w:bCs/>
          <w:shd w:val="clear" w:color="auto" w:fill="FFFFFF"/>
        </w:rPr>
        <w:t>（</w:t>
      </w:r>
      <w:r>
        <w:rPr>
          <w:rFonts w:hint="eastAsia" w:cs="幼圆"/>
          <w:b/>
          <w:bCs/>
          <w:shd w:val="clear" w:color="auto" w:fill="FFFFFF"/>
          <w:lang w:val="en-US" w:eastAsia="zh-CN"/>
        </w:rPr>
        <w:t>五</w:t>
      </w:r>
      <w:r>
        <w:rPr>
          <w:rFonts w:hint="eastAsia" w:cs="幼圆"/>
          <w:b/>
          <w:bCs/>
          <w:shd w:val="clear" w:color="auto" w:fill="FFFFFF"/>
        </w:rPr>
        <w:t>）合规审查</w:t>
      </w:r>
    </w:p>
    <w:p>
      <w:pPr>
        <w:spacing w:line="440" w:lineRule="exact"/>
        <w:ind w:firstLineChars="0"/>
        <w:rPr>
          <w:rFonts w:hint="eastAsia" w:cs="幼圆"/>
          <w:shd w:val="clear" w:color="auto" w:fill="FFFFFF"/>
        </w:rPr>
      </w:pPr>
      <w:r>
        <w:rPr>
          <w:rFonts w:hint="eastAsia" w:cs="幼圆"/>
          <w:shd w:val="clear" w:color="auto" w:fill="FFFFFF"/>
        </w:rPr>
        <w:t>合规审查，是指</w:t>
      </w:r>
      <w:r>
        <w:rPr>
          <w:rFonts w:hint="eastAsia"/>
          <w:shd w:val="clear" w:color="auto" w:fill="FFFFFF"/>
        </w:rPr>
        <w:t>公司合规总监及合规</w:t>
      </w:r>
      <w:r>
        <w:rPr>
          <w:rFonts w:hint="eastAsia"/>
          <w:shd w:val="clear" w:color="auto" w:fill="FFFFFF"/>
          <w:lang w:val="en-US" w:eastAsia="zh-CN"/>
        </w:rPr>
        <w:t>管理部</w:t>
      </w:r>
      <w:r>
        <w:rPr>
          <w:rFonts w:hint="eastAsia"/>
          <w:shd w:val="clear" w:color="auto" w:fill="FFFFFF"/>
        </w:rPr>
        <w:t>对公司及工作人员的经营管理和执业行为的合规性进行审查并出具合规审查意见的行为。合规审查的对象包括公司内部规章制度，重大决策，新产品和新业务方案，中国证监会及其派出机构、自律组织要求进行合规审查的申请材料或报告。除了上述法定合规审查内容之外，公司合规管理制度中可以规定其他应提交合规总监、合规</w:t>
      </w:r>
      <w:r>
        <w:rPr>
          <w:rFonts w:hint="eastAsia"/>
          <w:shd w:val="clear" w:color="auto" w:fill="FFFFFF"/>
          <w:lang w:val="en-US" w:eastAsia="zh-CN"/>
        </w:rPr>
        <w:t>管理部</w:t>
      </w:r>
      <w:r>
        <w:rPr>
          <w:rFonts w:hint="eastAsia"/>
          <w:shd w:val="clear" w:color="auto" w:fill="FFFFFF"/>
        </w:rPr>
        <w:t>进行审查的事项，例如公司签署的业务合同或者协议，合规总监和合规</w:t>
      </w:r>
      <w:r>
        <w:rPr>
          <w:rFonts w:hint="eastAsia"/>
          <w:shd w:val="clear" w:color="auto" w:fill="FFFFFF"/>
          <w:lang w:val="en-US" w:eastAsia="zh-CN"/>
        </w:rPr>
        <w:t>管理部</w:t>
      </w:r>
      <w:r>
        <w:rPr>
          <w:rFonts w:hint="eastAsia"/>
          <w:shd w:val="clear" w:color="auto" w:fill="FFFFFF"/>
        </w:rPr>
        <w:t>也可以要求对其认为有必要的事项进行审查。</w:t>
      </w:r>
    </w:p>
    <w:p>
      <w:pPr>
        <w:spacing w:line="440" w:lineRule="exact"/>
        <w:ind w:firstLineChars="0"/>
        <w:rPr>
          <w:rFonts w:cs="幼圆"/>
          <w:shd w:val="clear" w:color="auto" w:fill="FFFFFF"/>
        </w:rPr>
      </w:pPr>
      <w:r>
        <w:rPr>
          <w:rFonts w:hint="eastAsia" w:cs="幼圆"/>
          <w:shd w:val="clear" w:color="auto" w:fill="FFFFFF"/>
        </w:rPr>
        <w:t>合规审查应按照以下流程办理：</w:t>
      </w:r>
    </w:p>
    <w:p>
      <w:pPr>
        <w:spacing w:line="440" w:lineRule="exact"/>
        <w:rPr>
          <w:rFonts w:cs="幼圆"/>
          <w:shd w:val="clear" w:color="auto" w:fill="FFFFFF"/>
        </w:rPr>
      </w:pPr>
      <w:r>
        <w:rPr>
          <w:rFonts w:hint="eastAsia" w:cs="幼圆"/>
          <w:shd w:val="clear" w:color="auto" w:fill="FFFFFF"/>
        </w:rPr>
        <w:t>1.送审单位应当对拟提交合规审查的事项形成完备的业务模式、方案、制度或申报材料，先由本单位合规专员进行初步合规性审查并出具书面审查意见供单位负责人参考；</w:t>
      </w:r>
    </w:p>
    <w:p>
      <w:pPr>
        <w:spacing w:line="440" w:lineRule="exact"/>
        <w:rPr>
          <w:rFonts w:cs="幼圆"/>
          <w:shd w:val="clear" w:color="auto" w:fill="FFFFFF"/>
        </w:rPr>
      </w:pPr>
      <w:r>
        <w:rPr>
          <w:rFonts w:hint="eastAsia" w:cs="幼圆"/>
          <w:shd w:val="clear" w:color="auto" w:fill="FFFFFF"/>
        </w:rPr>
        <w:t>2.送审单位负责人对拟审查事项审核通过后，通过OA流程将审查事项提交合规管理部；</w:t>
      </w:r>
    </w:p>
    <w:p>
      <w:pPr>
        <w:spacing w:line="440" w:lineRule="exact"/>
        <w:rPr>
          <w:rFonts w:cs="幼圆"/>
          <w:shd w:val="clear" w:color="auto" w:fill="FFFFFF"/>
        </w:rPr>
      </w:pPr>
      <w:r>
        <w:rPr>
          <w:rFonts w:hint="eastAsia" w:cs="幼圆"/>
          <w:shd w:val="clear" w:color="auto" w:fill="FFFFFF"/>
        </w:rPr>
        <w:t>3.审查事项</w:t>
      </w:r>
      <w:r>
        <w:rPr>
          <w:rFonts w:hint="eastAsia" w:cs="幼圆"/>
          <w:shd w:val="clear" w:color="auto" w:fill="FFFFFF"/>
          <w:lang w:eastAsia="zh-CN"/>
        </w:rPr>
        <w:t>涉及</w:t>
      </w:r>
      <w:r>
        <w:rPr>
          <w:rFonts w:hint="eastAsia" w:cs="幼圆"/>
          <w:shd w:val="clear" w:color="auto" w:fill="FFFFFF"/>
        </w:rPr>
        <w:t>需要以财务</w:t>
      </w:r>
      <w:r>
        <w:rPr>
          <w:rFonts w:hint="eastAsia" w:cs="幼圆"/>
          <w:shd w:val="clear" w:color="auto" w:fill="FFFFFF"/>
          <w:lang w:val="en-US" w:eastAsia="zh-CN"/>
        </w:rPr>
        <w:t>管理</w:t>
      </w:r>
      <w:r>
        <w:rPr>
          <w:rFonts w:hint="eastAsia" w:cs="幼圆"/>
          <w:shd w:val="clear" w:color="auto" w:fill="FFFFFF"/>
        </w:rPr>
        <w:t>、信息技术</w:t>
      </w:r>
      <w:r>
        <w:rPr>
          <w:rFonts w:hint="eastAsia" w:cs="幼圆"/>
          <w:shd w:val="clear" w:color="auto" w:fill="FFFFFF"/>
          <w:lang w:val="en-US" w:eastAsia="zh-CN"/>
        </w:rPr>
        <w:t>管理、人力资源管理</w:t>
      </w:r>
      <w:r>
        <w:rPr>
          <w:rFonts w:hint="eastAsia" w:cs="幼圆"/>
          <w:shd w:val="clear" w:color="auto" w:fill="FFFFFF"/>
        </w:rPr>
        <w:t>等专业事项评估结论为合规审查前提条件的，相关部门应先行出具准确、客观和完整的评估意见，再提交合规管理部；</w:t>
      </w:r>
    </w:p>
    <w:p>
      <w:pPr>
        <w:spacing w:line="440" w:lineRule="exact"/>
        <w:rPr>
          <w:rFonts w:cs="幼圆"/>
          <w:shd w:val="clear" w:color="auto" w:fill="FFFFFF"/>
        </w:rPr>
      </w:pPr>
      <w:r>
        <w:rPr>
          <w:rFonts w:hint="eastAsia" w:cs="幼圆"/>
          <w:shd w:val="clear" w:color="auto" w:fill="FFFFFF"/>
        </w:rPr>
        <w:t>4.合规管理部合规管理岗出具初步审查意见后，报合规管理部负责人复核，必要时报合规总监审批。</w:t>
      </w:r>
    </w:p>
    <w:p>
      <w:pPr>
        <w:spacing w:line="440" w:lineRule="exact"/>
        <w:rPr>
          <w:rFonts w:hint="eastAsia" w:cs="幼圆"/>
          <w:shd w:val="clear" w:color="auto" w:fill="FFFFFF"/>
        </w:rPr>
      </w:pPr>
      <w:r>
        <w:rPr>
          <w:rFonts w:hint="eastAsia" w:cs="幼圆"/>
          <w:shd w:val="clear" w:color="auto" w:fill="FFFFFF"/>
          <w:lang w:val="en-US" w:eastAsia="zh-CN"/>
        </w:rPr>
        <w:t>合规审查意见并不代表公司决策意见，对于各单位提请的审查事项，还应当提交公司相应的决策机构进行审批。</w:t>
      </w:r>
    </w:p>
    <w:p>
      <w:pPr>
        <w:spacing w:line="440" w:lineRule="exact"/>
        <w:rPr>
          <w:rFonts w:cs="幼圆"/>
          <w:shd w:val="clear" w:color="auto" w:fill="FFFFFF"/>
        </w:rPr>
      </w:pPr>
      <w:r>
        <w:rPr>
          <w:rFonts w:hint="eastAsia" w:cs="幼圆"/>
          <w:shd w:val="clear" w:color="auto" w:fill="FFFFFF"/>
          <w:lang w:val="en-US" w:eastAsia="zh-CN"/>
        </w:rPr>
        <w:t>公司不采纳合规总监合规审查意见的，应当将有关事项提交董事会决定。</w:t>
      </w:r>
    </w:p>
    <w:p>
      <w:pPr>
        <w:spacing w:line="440" w:lineRule="exact"/>
        <w:ind w:firstLine="465" w:firstLineChars="0"/>
        <w:rPr>
          <w:rFonts w:hint="eastAsia" w:cs="幼圆"/>
          <w:b/>
          <w:bCs/>
          <w:shd w:val="clear" w:color="auto" w:fill="FFFFFF"/>
          <w:lang w:val="en-US" w:eastAsia="zh-CN"/>
        </w:rPr>
      </w:pPr>
      <w:r>
        <w:rPr>
          <w:rFonts w:hint="eastAsia" w:cs="幼圆"/>
          <w:b/>
          <w:bCs/>
          <w:shd w:val="clear" w:color="auto" w:fill="FFFFFF"/>
          <w:lang w:eastAsia="zh-CN"/>
        </w:rPr>
        <w:t>（</w:t>
      </w:r>
      <w:r>
        <w:rPr>
          <w:rFonts w:hint="eastAsia" w:cs="幼圆"/>
          <w:b/>
          <w:bCs/>
          <w:shd w:val="clear" w:color="auto" w:fill="FFFFFF"/>
          <w:lang w:val="en-US" w:eastAsia="zh-CN"/>
        </w:rPr>
        <w:t>六</w:t>
      </w:r>
      <w:r>
        <w:rPr>
          <w:rFonts w:hint="eastAsia" w:cs="幼圆"/>
          <w:b/>
          <w:bCs/>
          <w:shd w:val="clear" w:color="auto" w:fill="FFFFFF"/>
          <w:lang w:eastAsia="zh-CN"/>
        </w:rPr>
        <w:t>）</w:t>
      </w:r>
      <w:r>
        <w:rPr>
          <w:rFonts w:hint="eastAsia" w:cs="幼圆"/>
          <w:b/>
          <w:bCs/>
          <w:shd w:val="clear" w:color="auto" w:fill="FFFFFF"/>
          <w:lang w:val="en-US" w:eastAsia="zh-CN"/>
        </w:rPr>
        <w:t>合规监测</w:t>
      </w:r>
    </w:p>
    <w:p>
      <w:pPr>
        <w:spacing w:line="440" w:lineRule="exact"/>
        <w:ind w:firstLine="465" w:firstLineChars="0"/>
        <w:rPr>
          <w:rFonts w:hint="eastAsia"/>
          <w:shd w:val="clear" w:color="auto" w:fill="FFFFFF"/>
        </w:rPr>
      </w:pPr>
      <w:r>
        <w:rPr>
          <w:rFonts w:hint="eastAsia"/>
          <w:shd w:val="clear" w:color="auto" w:fill="FFFFFF"/>
        </w:rPr>
        <w:t>合规监测</w:t>
      </w:r>
      <w:r>
        <w:rPr>
          <w:rFonts w:hint="eastAsia"/>
          <w:shd w:val="clear" w:color="auto" w:fill="FFFFFF"/>
          <w:lang w:eastAsia="zh-CN"/>
        </w:rPr>
        <w:t>，</w:t>
      </w:r>
      <w:r>
        <w:rPr>
          <w:rFonts w:hint="eastAsia"/>
          <w:shd w:val="clear" w:color="auto" w:fill="FFFFFF"/>
        </w:rPr>
        <w:t>是指公司运用信息技术手段对反洗钱、信息隔离墙管理、从业人员职务通讯行为、从业人员的</w:t>
      </w:r>
      <w:r>
        <w:rPr>
          <w:rFonts w:hint="eastAsia"/>
          <w:shd w:val="clear" w:color="auto" w:fill="FFFFFF"/>
          <w:lang w:val="en-US" w:eastAsia="zh-CN"/>
        </w:rPr>
        <w:t>证券投资</w:t>
      </w:r>
      <w:r>
        <w:rPr>
          <w:rFonts w:hint="eastAsia"/>
          <w:shd w:val="clear" w:color="auto" w:fill="FFFFFF"/>
        </w:rPr>
        <w:t>行为、投资者异常交易行为等进行监测的行为。合规监测可由合规</w:t>
      </w:r>
      <w:r>
        <w:rPr>
          <w:rFonts w:hint="eastAsia"/>
          <w:shd w:val="clear" w:color="auto" w:fill="FFFFFF"/>
          <w:lang w:val="en-US" w:eastAsia="zh-CN"/>
        </w:rPr>
        <w:t>管理部</w:t>
      </w:r>
      <w:r>
        <w:rPr>
          <w:rFonts w:hint="eastAsia"/>
          <w:shd w:val="clear" w:color="auto" w:fill="FFFFFF"/>
        </w:rPr>
        <w:t>或其他部门单独或联合组织实施，也可以在公司总部指导下由下属各单位组织实施。</w:t>
      </w:r>
    </w:p>
    <w:p>
      <w:pPr>
        <w:spacing w:line="440" w:lineRule="exact"/>
        <w:ind w:firstLine="465" w:firstLineChars="0"/>
        <w:rPr>
          <w:rFonts w:hint="eastAsia"/>
          <w:shd w:val="clear" w:color="auto" w:fill="FFFFFF"/>
        </w:rPr>
      </w:pPr>
      <w:r>
        <w:rPr>
          <w:rFonts w:hint="eastAsia"/>
          <w:shd w:val="clear" w:color="auto" w:fill="FFFFFF"/>
        </w:rPr>
        <w:t>公司建立了员工执业行为管控机制，制定了《公司员工证券交易行为合规管理工作指引》</w:t>
      </w:r>
      <w:r>
        <w:rPr>
          <w:rFonts w:hint="eastAsia"/>
          <w:shd w:val="clear" w:color="auto" w:fill="FFFFFF"/>
          <w:lang w:eastAsia="zh-CN"/>
        </w:rPr>
        <w:t>《</w:t>
      </w:r>
      <w:r>
        <w:rPr>
          <w:rFonts w:hint="eastAsia"/>
          <w:shd w:val="clear" w:color="auto" w:fill="FFFFFF"/>
          <w:lang w:val="en-US" w:eastAsia="zh-CN"/>
        </w:rPr>
        <w:t>公司敏感信息监测工作细则</w:t>
      </w:r>
      <w:r>
        <w:rPr>
          <w:rFonts w:hint="eastAsia"/>
          <w:shd w:val="clear" w:color="auto" w:fill="FFFFFF"/>
          <w:lang w:eastAsia="zh-CN"/>
        </w:rPr>
        <w:t>》</w:t>
      </w:r>
      <w:r>
        <w:rPr>
          <w:rFonts w:hint="eastAsia"/>
          <w:shd w:val="clear" w:color="auto" w:fill="FFFFFF"/>
        </w:rPr>
        <w:t>等制度；通过恒生合规管理信息系统，建立了由合规管理部监测，</w:t>
      </w:r>
      <w:r>
        <w:rPr>
          <w:rFonts w:hint="eastAsia"/>
          <w:shd w:val="clear" w:color="auto" w:fill="FFFFFF"/>
          <w:lang w:val="en-US" w:eastAsia="zh-CN"/>
        </w:rPr>
        <w:t>营运支持部</w:t>
      </w:r>
      <w:r>
        <w:rPr>
          <w:rFonts w:hint="eastAsia"/>
          <w:shd w:val="clear" w:color="auto" w:fill="FFFFFF"/>
        </w:rPr>
        <w:t>、其他业务单位调查核实，各营业网点（或二级部门）协助调查的监控机制，实现对员工证券投资行为及其他执业行为的有效监测、管控。</w:t>
      </w:r>
    </w:p>
    <w:p>
      <w:pPr>
        <w:spacing w:line="440" w:lineRule="exact"/>
        <w:ind w:firstLine="465" w:firstLineChars="0"/>
        <w:rPr>
          <w:rFonts w:hint="eastAsia" w:cs="幼圆"/>
          <w:b/>
          <w:bCs/>
          <w:shd w:val="clear" w:color="auto" w:fill="FFFFFF"/>
          <w:lang w:val="en-US" w:eastAsia="zh-CN"/>
        </w:rPr>
      </w:pPr>
      <w:r>
        <w:rPr>
          <w:rFonts w:hint="eastAsia" w:cs="幼圆"/>
          <w:b/>
          <w:bCs/>
          <w:shd w:val="clear" w:color="auto" w:fill="FFFFFF"/>
          <w:lang w:val="en-US" w:eastAsia="zh-CN"/>
        </w:rPr>
        <w:t>（七）合规提示</w:t>
      </w:r>
    </w:p>
    <w:p>
      <w:pPr>
        <w:spacing w:line="440" w:lineRule="exact"/>
        <w:ind w:firstLine="465" w:firstLineChars="0"/>
        <w:rPr>
          <w:rFonts w:hint="default"/>
          <w:shd w:val="clear" w:color="auto" w:fill="FFFFFF"/>
          <w:lang w:val="en-US" w:eastAsia="zh-CN"/>
        </w:rPr>
      </w:pPr>
      <w:r>
        <w:rPr>
          <w:rFonts w:hint="default"/>
          <w:shd w:val="clear" w:color="auto" w:fill="FFFFFF"/>
          <w:lang w:val="en-US" w:eastAsia="zh-CN"/>
        </w:rPr>
        <w:t>合规提示</w:t>
      </w:r>
      <w:r>
        <w:rPr>
          <w:rFonts w:hint="eastAsia"/>
          <w:shd w:val="clear" w:color="auto" w:fill="FFFFFF"/>
          <w:lang w:val="en-US" w:eastAsia="zh-CN"/>
        </w:rPr>
        <w:t>，</w:t>
      </w:r>
      <w:r>
        <w:rPr>
          <w:rFonts w:hint="default"/>
          <w:shd w:val="clear" w:color="auto" w:fill="FFFFFF"/>
          <w:lang w:val="en-US" w:eastAsia="zh-CN"/>
        </w:rPr>
        <w:t>是指公司合规管理部在合规管理工作中根据监管政策的变化或同业机构已经被识别的重要合规风险隐患、行业监管案例等，对公司业务可能带来的影响或合规隐患，向公司相关单位进行揭示和提请关注的合规管理机制。</w:t>
      </w:r>
    </w:p>
    <w:p>
      <w:pPr>
        <w:spacing w:line="440" w:lineRule="exact"/>
        <w:ind w:firstLine="465" w:firstLineChars="0"/>
        <w:rPr>
          <w:rFonts w:hint="default"/>
          <w:shd w:val="clear" w:color="auto" w:fill="FFFFFF"/>
          <w:lang w:val="en-US" w:eastAsia="zh-CN"/>
        </w:rPr>
      </w:pPr>
      <w:r>
        <w:rPr>
          <w:rFonts w:hint="default"/>
          <w:shd w:val="clear" w:color="auto" w:fill="FFFFFF"/>
          <w:lang w:val="en-US" w:eastAsia="zh-CN"/>
        </w:rPr>
        <w:t>1.合规管理部拟定“合规提示书”，报送合规管理部负责人审批后，发送至相关单位负责人，并抄报合规总监；</w:t>
      </w:r>
    </w:p>
    <w:p>
      <w:pPr>
        <w:spacing w:line="440" w:lineRule="exact"/>
        <w:ind w:firstLine="465" w:firstLineChars="0"/>
        <w:rPr>
          <w:rFonts w:hint="default"/>
          <w:shd w:val="clear" w:color="auto" w:fill="FFFFFF"/>
          <w:lang w:val="en-US" w:eastAsia="zh-CN"/>
        </w:rPr>
      </w:pPr>
      <w:r>
        <w:rPr>
          <w:rFonts w:hint="default"/>
          <w:shd w:val="clear" w:color="auto" w:fill="FFFFFF"/>
          <w:lang w:val="en-US" w:eastAsia="zh-CN"/>
        </w:rPr>
        <w:t>2.相关单位负责人收到“合规提示书”后，应重视合规提示信息并组织实施相关应对措施，防范可能面临的合规风险；或应针对合规风险提示积极实施整改工作，并在要求的时间内将整改情况及时反馈至合规管理部；</w:t>
      </w:r>
    </w:p>
    <w:p>
      <w:pPr>
        <w:spacing w:line="440" w:lineRule="exact"/>
        <w:ind w:firstLine="465" w:firstLineChars="0"/>
        <w:rPr>
          <w:rFonts w:hint="default"/>
          <w:shd w:val="clear" w:color="auto" w:fill="FFFFFF"/>
          <w:lang w:val="en-US" w:eastAsia="zh-CN"/>
        </w:rPr>
      </w:pPr>
      <w:r>
        <w:rPr>
          <w:rFonts w:hint="default"/>
          <w:shd w:val="clear" w:color="auto" w:fill="FFFFFF"/>
          <w:lang w:val="en-US" w:eastAsia="zh-CN"/>
        </w:rPr>
        <w:t>3.合规管理部对相关单位采取的应对措施或整改工作进行督导。</w:t>
      </w:r>
    </w:p>
    <w:p>
      <w:pPr>
        <w:spacing w:line="440" w:lineRule="exact"/>
        <w:ind w:firstLine="465" w:firstLineChars="0"/>
        <w:rPr>
          <w:rFonts w:cs="幼圆"/>
          <w:b/>
          <w:bCs/>
          <w:shd w:val="clear" w:color="auto" w:fill="FFFFFF"/>
        </w:rPr>
      </w:pPr>
      <w:r>
        <w:rPr>
          <w:rFonts w:hint="eastAsia" w:cs="幼圆"/>
          <w:b/>
          <w:bCs/>
          <w:shd w:val="clear" w:color="auto" w:fill="FFFFFF"/>
          <w:lang w:eastAsia="zh-CN"/>
        </w:rPr>
        <w:t>（</w:t>
      </w:r>
      <w:r>
        <w:rPr>
          <w:rFonts w:hint="eastAsia" w:cs="幼圆"/>
          <w:b/>
          <w:bCs/>
          <w:shd w:val="clear" w:color="auto" w:fill="FFFFFF"/>
          <w:lang w:val="en-US" w:eastAsia="zh-CN"/>
        </w:rPr>
        <w:t>八）</w:t>
      </w:r>
      <w:r>
        <w:rPr>
          <w:rFonts w:hint="eastAsia" w:cs="幼圆"/>
          <w:b/>
          <w:bCs/>
          <w:shd w:val="clear" w:color="auto" w:fill="FFFFFF"/>
        </w:rPr>
        <w:t>合规检查</w:t>
      </w:r>
    </w:p>
    <w:p>
      <w:pPr>
        <w:spacing w:line="440" w:lineRule="exact"/>
        <w:ind w:firstLine="465" w:firstLineChars="0"/>
        <w:rPr>
          <w:rFonts w:cs="幼圆"/>
          <w:shd w:val="clear" w:color="auto" w:fill="FFFFFF"/>
        </w:rPr>
      </w:pPr>
      <w:r>
        <w:rPr>
          <w:rFonts w:hint="eastAsia" w:cs="幼圆"/>
          <w:shd w:val="clear" w:color="auto" w:fill="FFFFFF"/>
        </w:rPr>
        <w:t>合规检查，是指</w:t>
      </w:r>
      <w:r>
        <w:rPr>
          <w:rFonts w:hint="eastAsia"/>
          <w:shd w:val="clear" w:color="auto" w:fill="FFFFFF"/>
        </w:rPr>
        <w:t>公司按照监管机构及自律组织的要求、公司相关制度规定及管理需要，对下属各单位及其工作人员的经营管理和执业行为的合规性进行检查</w:t>
      </w:r>
      <w:r>
        <w:rPr>
          <w:rFonts w:hint="eastAsia" w:cs="幼圆"/>
          <w:shd w:val="clear" w:color="auto" w:fill="FFFFFF"/>
        </w:rPr>
        <w:t>。</w:t>
      </w:r>
      <w:r>
        <w:rPr>
          <w:rFonts w:hint="eastAsia" w:cs="幼圆"/>
          <w:shd w:val="clear" w:color="auto" w:fill="FFFFFF"/>
          <w:lang w:val="en-US" w:eastAsia="zh-CN"/>
        </w:rPr>
        <w:t>合规检查包括合规管理部单独或联合其他部门组织实施的合规检查，也包括各单位合规管理人员组织实施的合规检查。</w:t>
      </w:r>
    </w:p>
    <w:p>
      <w:pPr>
        <w:spacing w:line="440" w:lineRule="exact"/>
        <w:ind w:firstLine="465" w:firstLineChars="0"/>
        <w:rPr>
          <w:rFonts w:cs="幼圆"/>
          <w:shd w:val="clear" w:color="auto" w:fill="FFFFFF"/>
        </w:rPr>
      </w:pPr>
      <w:r>
        <w:rPr>
          <w:rFonts w:hint="eastAsia" w:cs="幼圆"/>
          <w:shd w:val="clear" w:color="auto" w:fill="FFFFFF"/>
        </w:rPr>
        <w:t>合规检查分为例行</w:t>
      </w:r>
      <w:r>
        <w:rPr>
          <w:rFonts w:hint="eastAsia" w:cs="幼圆"/>
          <w:shd w:val="clear" w:color="auto" w:fill="FFFFFF"/>
          <w:lang w:val="en-US" w:eastAsia="zh-CN"/>
        </w:rPr>
        <w:t>合规</w:t>
      </w:r>
      <w:r>
        <w:rPr>
          <w:rFonts w:hint="eastAsia" w:cs="幼圆"/>
          <w:shd w:val="clear" w:color="auto" w:fill="FFFFFF"/>
        </w:rPr>
        <w:t>检查与专项</w:t>
      </w:r>
      <w:r>
        <w:rPr>
          <w:rFonts w:hint="eastAsia" w:cs="幼圆"/>
          <w:shd w:val="clear" w:color="auto" w:fill="FFFFFF"/>
          <w:lang w:val="en-US" w:eastAsia="zh-CN"/>
        </w:rPr>
        <w:t>合规</w:t>
      </w:r>
      <w:r>
        <w:rPr>
          <w:rFonts w:hint="eastAsia" w:cs="幼圆"/>
          <w:shd w:val="clear" w:color="auto" w:fill="FFFFFF"/>
        </w:rPr>
        <w:t>检查。发生下列情形时，</w:t>
      </w:r>
      <w:r>
        <w:rPr>
          <w:rFonts w:hint="eastAsia" w:cs="幼圆"/>
          <w:shd w:val="clear" w:color="auto" w:fill="FFFFFF"/>
          <w:lang w:val="en-US" w:eastAsia="zh-CN"/>
        </w:rPr>
        <w:t>公司</w:t>
      </w:r>
      <w:r>
        <w:rPr>
          <w:rFonts w:hint="eastAsia" w:cs="幼圆"/>
          <w:shd w:val="clear" w:color="auto" w:fill="FFFFFF"/>
        </w:rPr>
        <w:t>应当进行专项</w:t>
      </w:r>
      <w:r>
        <w:rPr>
          <w:rFonts w:hint="eastAsia" w:cs="幼圆"/>
          <w:shd w:val="clear" w:color="auto" w:fill="FFFFFF"/>
          <w:lang w:val="en-US" w:eastAsia="zh-CN"/>
        </w:rPr>
        <w:t>合规</w:t>
      </w:r>
      <w:r>
        <w:rPr>
          <w:rFonts w:hint="eastAsia" w:cs="幼圆"/>
          <w:shd w:val="clear" w:color="auto" w:fill="FFFFFF"/>
        </w:rPr>
        <w:t>检查：</w:t>
      </w:r>
    </w:p>
    <w:p>
      <w:pPr>
        <w:spacing w:line="440" w:lineRule="exact"/>
        <w:ind w:firstLine="465" w:firstLineChars="0"/>
        <w:rPr>
          <w:rFonts w:cs="幼圆"/>
          <w:shd w:val="clear" w:color="auto" w:fill="FFFFFF"/>
        </w:rPr>
      </w:pPr>
      <w:r>
        <w:rPr>
          <w:rFonts w:hint="eastAsia" w:cs="幼圆"/>
          <w:shd w:val="clear" w:color="auto" w:fill="FFFFFF"/>
        </w:rPr>
        <w:t>1.公司发生违法违规行为或存在合规风险隐患的；</w:t>
      </w:r>
    </w:p>
    <w:p>
      <w:pPr>
        <w:spacing w:line="440" w:lineRule="exact"/>
        <w:ind w:firstLine="465" w:firstLineChars="0"/>
        <w:rPr>
          <w:rFonts w:cs="幼圆"/>
          <w:shd w:val="clear" w:color="auto" w:fill="FFFFFF"/>
        </w:rPr>
      </w:pPr>
      <w:r>
        <w:rPr>
          <w:rFonts w:hint="eastAsia" w:cs="幼圆"/>
          <w:shd w:val="clear" w:color="auto" w:fill="FFFFFF"/>
        </w:rPr>
        <w:t>2.公司董事会、监事会、高级管理人员、合规总监或合规管理部认为必要的；</w:t>
      </w:r>
    </w:p>
    <w:p>
      <w:pPr>
        <w:spacing w:line="440" w:lineRule="exact"/>
        <w:ind w:firstLine="465" w:firstLineChars="0"/>
        <w:rPr>
          <w:rFonts w:cs="幼圆"/>
          <w:shd w:val="clear" w:color="auto" w:fill="FFFFFF"/>
        </w:rPr>
      </w:pPr>
      <w:r>
        <w:rPr>
          <w:rFonts w:hint="eastAsia" w:cs="幼圆"/>
          <w:shd w:val="clear" w:color="auto" w:fill="FFFFFF"/>
        </w:rPr>
        <w:t>3.公司下属各单位及其工作人员配合监管和稽查办案不力的；</w:t>
      </w:r>
    </w:p>
    <w:p>
      <w:pPr>
        <w:spacing w:line="440" w:lineRule="exact"/>
        <w:ind w:firstLine="465" w:firstLineChars="0"/>
        <w:rPr>
          <w:rFonts w:hint="eastAsia" w:cs="幼圆"/>
          <w:shd w:val="clear" w:color="auto" w:fill="FFFFFF"/>
          <w:lang w:eastAsia="zh-CN"/>
        </w:rPr>
      </w:pPr>
      <w:r>
        <w:rPr>
          <w:rFonts w:hint="eastAsia" w:cs="幼圆"/>
          <w:shd w:val="clear" w:color="auto" w:fill="FFFFFF"/>
        </w:rPr>
        <w:t>4.监管部门或自律组织要求的</w:t>
      </w:r>
      <w:r>
        <w:rPr>
          <w:rFonts w:hint="eastAsia" w:cs="幼圆"/>
          <w:shd w:val="clear" w:color="auto" w:fill="FFFFFF"/>
          <w:lang w:eastAsia="zh-CN"/>
        </w:rPr>
        <w:t>；</w:t>
      </w:r>
    </w:p>
    <w:p>
      <w:pPr>
        <w:spacing w:line="440" w:lineRule="exact"/>
        <w:ind w:firstLine="465" w:firstLineChars="0"/>
        <w:rPr>
          <w:rFonts w:cs="幼圆"/>
          <w:shd w:val="clear" w:color="auto" w:fill="FFFFFF"/>
        </w:rPr>
      </w:pPr>
      <w:r>
        <w:rPr>
          <w:rFonts w:hint="eastAsia"/>
          <w:shd w:val="clear" w:color="auto" w:fill="FFFFFF"/>
          <w:lang w:val="en-US" w:eastAsia="zh-CN"/>
        </w:rPr>
        <w:t>5.法律法规规定或者公司认为应当进行专项合规检查的其他情形</w:t>
      </w:r>
      <w:r>
        <w:rPr>
          <w:rFonts w:hint="eastAsia" w:cs="幼圆"/>
          <w:shd w:val="clear" w:color="auto" w:fill="FFFFFF"/>
        </w:rPr>
        <w:t>。</w:t>
      </w:r>
    </w:p>
    <w:p>
      <w:pPr>
        <w:spacing w:line="440" w:lineRule="exact"/>
        <w:ind w:firstLine="463" w:firstLineChars="193"/>
        <w:rPr>
          <w:rFonts w:cs="幼圆"/>
          <w:shd w:val="clear" w:color="auto" w:fill="FFFFFF"/>
        </w:rPr>
      </w:pPr>
      <w:r>
        <w:rPr>
          <w:rFonts w:hint="eastAsia" w:cs="幼圆"/>
          <w:shd w:val="clear" w:color="auto" w:fill="FFFFFF"/>
        </w:rPr>
        <w:t>合规检查可采取现场检查或非现场检查两种方式进行。公司各单位在接受合规检查时，有义务真实、完整、及时、</w:t>
      </w:r>
      <w:r>
        <w:rPr>
          <w:rFonts w:hint="eastAsia" w:cs="幼圆"/>
          <w:shd w:val="clear" w:color="auto" w:fill="FFFFFF"/>
          <w:lang w:eastAsia="zh-CN"/>
        </w:rPr>
        <w:t>准确地提供</w:t>
      </w:r>
      <w:r>
        <w:rPr>
          <w:rFonts w:hint="eastAsia" w:cs="幼圆"/>
          <w:shd w:val="clear" w:color="auto" w:fill="FFFFFF"/>
        </w:rPr>
        <w:t>合规检查所需要的资料，并提供必要的协助。</w:t>
      </w:r>
    </w:p>
    <w:p>
      <w:pPr>
        <w:spacing w:line="440" w:lineRule="exact"/>
        <w:ind w:firstLine="463" w:firstLineChars="193"/>
        <w:rPr>
          <w:rFonts w:cs="幼圆"/>
          <w:shd w:val="clear" w:color="auto" w:fill="FFFFFF"/>
        </w:rPr>
      </w:pPr>
      <w:r>
        <w:rPr>
          <w:rFonts w:hint="eastAsia" w:cs="幼圆"/>
          <w:shd w:val="clear" w:color="auto" w:fill="FFFFFF"/>
        </w:rPr>
        <w:t>合规管理部在合规检查后出具合规检查报告，作为合规管理部或公司相关部门对有关问题进行处理的依据。被检查单位应按照合规检查</w:t>
      </w:r>
      <w:r>
        <w:rPr>
          <w:rFonts w:hint="eastAsia" w:cs="幼圆"/>
          <w:shd w:val="clear" w:color="auto" w:fill="FFFFFF"/>
          <w:lang w:val="en-US" w:eastAsia="zh-CN"/>
        </w:rPr>
        <w:t>提出的</w:t>
      </w:r>
      <w:r>
        <w:rPr>
          <w:rFonts w:hint="eastAsia" w:cs="幼圆"/>
          <w:shd w:val="clear" w:color="auto" w:fill="FFFFFF"/>
        </w:rPr>
        <w:t>整改</w:t>
      </w:r>
      <w:r>
        <w:rPr>
          <w:rFonts w:hint="eastAsia" w:cs="幼圆"/>
          <w:shd w:val="clear" w:color="auto" w:fill="FFFFFF"/>
          <w:lang w:val="en-US" w:eastAsia="zh-CN"/>
        </w:rPr>
        <w:t>要求或完善</w:t>
      </w:r>
      <w:r>
        <w:rPr>
          <w:rFonts w:hint="eastAsia" w:cs="幼圆"/>
          <w:shd w:val="clear" w:color="auto" w:fill="FFFFFF"/>
        </w:rPr>
        <w:t>建议及时完成整改，并</w:t>
      </w:r>
      <w:r>
        <w:rPr>
          <w:rFonts w:hint="eastAsia" w:cs="幼圆"/>
          <w:shd w:val="clear" w:color="auto" w:fill="FFFFFF"/>
          <w:lang w:val="en-US" w:eastAsia="zh-CN"/>
        </w:rPr>
        <w:t>原则上</w:t>
      </w:r>
      <w:r>
        <w:rPr>
          <w:rFonts w:hint="eastAsia" w:cs="幼圆"/>
          <w:shd w:val="clear" w:color="auto" w:fill="FFFFFF"/>
        </w:rPr>
        <w:t>在收到合规检查报告之日起30日内，</w:t>
      </w:r>
      <w:r>
        <w:rPr>
          <w:rFonts w:hint="eastAsia" w:ascii="幼圆" w:hAnsi="幼圆" w:eastAsia="幼圆" w:cs="幼圆"/>
          <w:bCs w:val="0"/>
          <w:kern w:val="2"/>
          <w:sz w:val="24"/>
          <w:szCs w:val="24"/>
          <w:u w:val="none"/>
          <w:shd w:val="clear" w:color="auto" w:fill="FFFFFF"/>
        </w:rPr>
        <w:t>通过合规检查流程或OA业务呈报流程</w:t>
      </w:r>
      <w:r>
        <w:rPr>
          <w:rFonts w:hint="eastAsia" w:cs="幼圆"/>
          <w:shd w:val="clear" w:color="auto" w:fill="FFFFFF"/>
        </w:rPr>
        <w:t>向合规管理部以及公司有关部门</w:t>
      </w:r>
      <w:r>
        <w:rPr>
          <w:rFonts w:hint="eastAsia" w:ascii="幼圆" w:hAnsi="幼圆" w:eastAsia="幼圆" w:cs="幼圆"/>
          <w:bCs w:val="0"/>
          <w:kern w:val="2"/>
          <w:sz w:val="24"/>
          <w:szCs w:val="24"/>
          <w:u w:val="none"/>
          <w:shd w:val="clear" w:color="auto" w:fill="FFFFFF"/>
        </w:rPr>
        <w:t>提交整改报告以及整改底稿。</w:t>
      </w:r>
      <w:r>
        <w:rPr>
          <w:rFonts w:hint="eastAsia" w:cs="幼圆"/>
          <w:shd w:val="clear" w:color="auto" w:fill="FFFFFF"/>
        </w:rPr>
        <w:t>对于不能在30日内完成整改的事项，被检查单位应提交整改报告，整改报告应当包括落实整改的措施、预计完成时间、整改责任人等内容</w:t>
      </w:r>
      <w:r>
        <w:rPr>
          <w:rFonts w:hint="eastAsia" w:ascii="幼圆" w:hAnsi="幼圆" w:eastAsia="幼圆" w:cs="幼圆"/>
          <w:b w:val="0"/>
          <w:bCs w:val="0"/>
          <w:kern w:val="2"/>
          <w:sz w:val="24"/>
          <w:szCs w:val="24"/>
          <w:u w:val="none"/>
          <w:shd w:val="clear" w:color="auto" w:fill="FFFFFF"/>
        </w:rPr>
        <w:t>；在整改完成后提交整改报告以及整改底稿</w:t>
      </w:r>
      <w:r>
        <w:rPr>
          <w:rFonts w:hint="eastAsia" w:cs="幼圆"/>
          <w:shd w:val="clear" w:color="auto" w:fill="FFFFFF"/>
        </w:rPr>
        <w:t>。</w:t>
      </w:r>
    </w:p>
    <w:p>
      <w:pPr>
        <w:spacing w:line="440" w:lineRule="exact"/>
        <w:ind w:firstLine="464" w:firstLineChars="193"/>
        <w:rPr>
          <w:rFonts w:cs="幼圆"/>
          <w:b/>
          <w:bCs/>
          <w:shd w:val="clear" w:color="auto" w:fill="FFFFFF"/>
        </w:rPr>
      </w:pPr>
      <w:r>
        <w:rPr>
          <w:rFonts w:hint="eastAsia" w:cs="幼圆"/>
          <w:b/>
          <w:bCs/>
          <w:shd w:val="clear" w:color="auto" w:fill="FFFFFF"/>
        </w:rPr>
        <w:t>（</w:t>
      </w:r>
      <w:r>
        <w:rPr>
          <w:rFonts w:hint="eastAsia" w:cs="幼圆"/>
          <w:b/>
          <w:bCs/>
          <w:shd w:val="clear" w:color="auto" w:fill="FFFFFF"/>
          <w:lang w:val="en-US" w:eastAsia="zh-CN"/>
        </w:rPr>
        <w:t>九</w:t>
      </w:r>
      <w:r>
        <w:rPr>
          <w:rFonts w:hint="eastAsia" w:cs="幼圆"/>
          <w:b/>
          <w:bCs/>
          <w:shd w:val="clear" w:color="auto" w:fill="FFFFFF"/>
        </w:rPr>
        <w:t>）合规报告</w:t>
      </w:r>
    </w:p>
    <w:p>
      <w:pPr>
        <w:spacing w:line="440" w:lineRule="exact"/>
        <w:ind w:firstLine="480" w:firstLineChars="200"/>
        <w:rPr>
          <w:rFonts w:cs="幼圆"/>
          <w:shd w:val="clear" w:color="auto" w:fill="FFFFFF"/>
        </w:rPr>
      </w:pPr>
      <w:r>
        <w:rPr>
          <w:rFonts w:hint="eastAsia" w:cs="幼圆"/>
          <w:shd w:val="clear" w:color="auto" w:fill="FFFFFF"/>
        </w:rPr>
        <w:t>合规报告，</w:t>
      </w:r>
      <w:r>
        <w:rPr>
          <w:rFonts w:hint="eastAsia" w:cs="幼圆"/>
          <w:shd w:val="clear" w:color="auto" w:fill="FFFFFF"/>
          <w:lang w:val="en-US" w:eastAsia="zh-CN"/>
        </w:rPr>
        <w:t>是指公司各单位及工作人员向合规总监和合规管理部的报告，合规总监及合规管理部向公司的报告，以及发生违法违规行为或合规风险隐患时公司向监管机构、自律组织的报告。</w:t>
      </w:r>
    </w:p>
    <w:p>
      <w:pPr>
        <w:spacing w:line="440" w:lineRule="exact"/>
        <w:rPr>
          <w:rFonts w:cs="幼圆"/>
          <w:shd w:val="clear" w:color="auto" w:fill="FFFFFF"/>
        </w:rPr>
      </w:pPr>
      <w:r>
        <w:rPr>
          <w:rFonts w:hint="eastAsia" w:cs="幼圆"/>
          <w:shd w:val="clear" w:color="auto" w:fill="FFFFFF"/>
        </w:rPr>
        <w:t>1.</w:t>
      </w:r>
      <w:r>
        <w:rPr>
          <w:rFonts w:hint="eastAsia" w:cs="幼圆"/>
          <w:shd w:val="clear" w:color="auto" w:fill="FFFFFF"/>
          <w:lang w:val="en-US" w:eastAsia="zh-CN"/>
        </w:rPr>
        <w:t>各单位</w:t>
      </w:r>
      <w:r>
        <w:rPr>
          <w:rFonts w:hint="eastAsia" w:cs="幼圆"/>
          <w:shd w:val="clear" w:color="auto" w:fill="FFFFFF"/>
        </w:rPr>
        <w:t>定期</w:t>
      </w:r>
      <w:r>
        <w:rPr>
          <w:rFonts w:hint="eastAsia" w:cs="幼圆"/>
          <w:shd w:val="clear" w:color="auto" w:fill="FFFFFF"/>
          <w:lang w:val="en-US" w:eastAsia="zh-CN"/>
        </w:rPr>
        <w:t>合规</w:t>
      </w:r>
      <w:r>
        <w:rPr>
          <w:rFonts w:hint="eastAsia" w:cs="幼圆"/>
          <w:shd w:val="clear" w:color="auto" w:fill="FFFFFF"/>
        </w:rPr>
        <w:t>报告：各单位每季度（每半年、每年度）初前</w:t>
      </w:r>
      <w:r>
        <w:rPr>
          <w:rFonts w:hint="eastAsia" w:cs="幼圆"/>
          <w:shd w:val="clear" w:color="auto" w:fill="FFFFFF"/>
          <w:lang w:val="en-US" w:eastAsia="zh-CN"/>
        </w:rPr>
        <w:t>5</w:t>
      </w:r>
      <w:r>
        <w:rPr>
          <w:rFonts w:hint="eastAsia" w:cs="幼圆"/>
          <w:shd w:val="clear" w:color="auto" w:fill="FFFFFF"/>
        </w:rPr>
        <w:t>个工作日内，各单位通过OA邮件方式向合规管理部管理人员报送的合规工作报告，报告应包括以下内容：</w:t>
      </w:r>
      <w:r>
        <w:rPr>
          <w:rFonts w:hint="eastAsia" w:cs="幼圆"/>
          <w:shd w:val="clear" w:color="auto" w:fill="FFFFFF"/>
          <w:lang w:val="en-US" w:eastAsia="zh-CN"/>
        </w:rPr>
        <w:t>本单位主要业务开展情况、合规管理职责履行情况、接受内外部检查、发现的问题及整改、违法违规行为或合规风险隐患、受到内外部处罚及问责等。</w:t>
      </w:r>
    </w:p>
    <w:p>
      <w:pPr>
        <w:spacing w:line="440" w:lineRule="exact"/>
        <w:rPr>
          <w:rFonts w:cs="幼圆"/>
          <w:bCs/>
          <w:shd w:val="clear" w:color="auto" w:fill="FFFFFF"/>
        </w:rPr>
      </w:pPr>
      <w:r>
        <w:rPr>
          <w:rFonts w:hint="eastAsia" w:cs="幼圆"/>
          <w:shd w:val="clear" w:color="auto" w:fill="FFFFFF"/>
        </w:rPr>
        <w:t>2.</w:t>
      </w:r>
      <w:r>
        <w:rPr>
          <w:rFonts w:hint="eastAsia" w:cs="幼圆"/>
          <w:shd w:val="clear" w:color="auto" w:fill="FFFFFF"/>
          <w:lang w:val="en-US" w:eastAsia="zh-CN"/>
        </w:rPr>
        <w:t>各单位</w:t>
      </w:r>
      <w:r>
        <w:rPr>
          <w:rFonts w:hint="eastAsia" w:cs="幼圆"/>
          <w:shd w:val="clear" w:color="auto" w:fill="FFFFFF"/>
        </w:rPr>
        <w:t>不定期</w:t>
      </w:r>
      <w:r>
        <w:rPr>
          <w:rFonts w:hint="eastAsia" w:cs="幼圆"/>
          <w:shd w:val="clear" w:color="auto" w:fill="FFFFFF"/>
          <w:lang w:val="en-US" w:eastAsia="zh-CN"/>
        </w:rPr>
        <w:t>合规</w:t>
      </w:r>
      <w:r>
        <w:rPr>
          <w:rFonts w:hint="eastAsia" w:cs="幼圆"/>
          <w:shd w:val="clear" w:color="auto" w:fill="FFFFFF"/>
        </w:rPr>
        <w:t>报告：</w:t>
      </w:r>
      <w:r>
        <w:rPr>
          <w:rFonts w:hint="eastAsia" w:cs="幼圆"/>
          <w:bCs/>
          <w:shd w:val="clear" w:color="auto" w:fill="FFFFFF"/>
          <w:lang w:val="en-US" w:eastAsia="zh-CN"/>
        </w:rPr>
        <w:t>发现违法违规行为或者合规风险及隐患、受到监管机构处罚或内部问责、发生的信息安全事故、影响客户交易事件等监管要求报送事项等情况时，</w:t>
      </w:r>
      <w:r>
        <w:rPr>
          <w:rFonts w:hint="eastAsia" w:cs="幼圆"/>
          <w:bCs/>
          <w:shd w:val="clear" w:color="auto" w:fill="FFFFFF"/>
          <w:lang w:val="en-US" w:eastAsia="zh-CN"/>
        </w:rPr>
        <w:t>相关单位或工作人员应当3个工作日内向合规管理部及合规总监报送不定期报告。</w:t>
      </w:r>
    </w:p>
    <w:p>
      <w:pPr>
        <w:spacing w:line="440" w:lineRule="exact"/>
        <w:ind w:firstLine="458" w:firstLineChars="191"/>
        <w:rPr>
          <w:rFonts w:hint="eastAsia"/>
          <w:shd w:val="clear" w:color="auto" w:fill="FFFFFF"/>
          <w:lang w:eastAsia="zh-CN"/>
        </w:rPr>
      </w:pPr>
      <w:r>
        <w:rPr>
          <w:rFonts w:hint="eastAsia"/>
          <w:shd w:val="clear" w:color="auto" w:fill="FFFFFF"/>
        </w:rPr>
        <w:t>3.</w:t>
      </w:r>
      <w:r>
        <w:rPr>
          <w:rFonts w:hint="eastAsia"/>
          <w:shd w:val="clear" w:color="auto" w:fill="FFFFFF"/>
          <w:lang w:val="en-US" w:eastAsia="zh-CN"/>
        </w:rPr>
        <w:t>合规管理部合规报告</w:t>
      </w:r>
      <w:r>
        <w:rPr>
          <w:rFonts w:hint="eastAsia"/>
          <w:shd w:val="clear" w:color="auto" w:fill="FFFFFF"/>
        </w:rPr>
        <w:t>：合规总监及合规管理部根据公司规定，向董事会、经营管理主要负责人报告公司经营管理合法合规情况和合规管理工作开展情况</w:t>
      </w:r>
      <w:r>
        <w:rPr>
          <w:rFonts w:hint="eastAsia"/>
          <w:shd w:val="clear" w:color="auto" w:fill="FFFFFF"/>
          <w:lang w:eastAsia="zh-CN"/>
        </w:rPr>
        <w:t>。</w:t>
      </w:r>
      <w:r>
        <w:rPr>
          <w:rFonts w:hint="eastAsia"/>
          <w:shd w:val="clear" w:color="auto" w:fill="FFFFFF"/>
          <w:lang w:val="en-US" w:eastAsia="zh-CN"/>
        </w:rPr>
        <w:t>合规总监及合规管理部根据各单位上报及通过其他途径发现的违法违规行为或合规风险隐患时，及时根据公司规定向董事会、经营管理主要负责人报告，提出处理意见，并督促整改。报告应包括合规风险事件的基本情况、影响分析、拟采取的措施等。合规总监及合规管理部同时负责督促公司相关单位及时向中国证监会相关派出机构报告；公司未及时报告的，应当直接向中国证监会相关派出机构报告；有关行为违反行业规范和自律规则的，还应当向有关自律组织报告。</w:t>
      </w:r>
    </w:p>
    <w:p>
      <w:pPr>
        <w:spacing w:line="440" w:lineRule="exact"/>
        <w:ind w:firstLine="458" w:firstLineChars="191"/>
        <w:rPr>
          <w:shd w:val="clear" w:color="auto" w:fill="FFFFFF"/>
        </w:rPr>
      </w:pPr>
      <w:r>
        <w:rPr>
          <w:rFonts w:hint="eastAsia"/>
          <w:shd w:val="clear" w:color="auto" w:fill="FFFFFF"/>
        </w:rPr>
        <w:t>4.</w:t>
      </w:r>
      <w:r>
        <w:rPr>
          <w:rFonts w:hint="eastAsia"/>
          <w:shd w:val="clear" w:color="auto" w:fill="FFFFFF"/>
          <w:lang w:val="en-US" w:eastAsia="zh-CN"/>
        </w:rPr>
        <w:t>公司年度合规</w:t>
      </w:r>
      <w:r>
        <w:rPr>
          <w:rFonts w:hint="eastAsia"/>
          <w:shd w:val="clear" w:color="auto" w:fill="FFFFFF"/>
        </w:rPr>
        <w:t>报告：</w:t>
      </w:r>
      <w:r>
        <w:rPr>
          <w:rFonts w:hint="eastAsia"/>
          <w:shd w:val="clear" w:color="auto" w:fill="FFFFFF"/>
          <w:lang w:val="en-US" w:eastAsia="zh-CN"/>
        </w:rPr>
        <w:t>公司年度</w:t>
      </w:r>
      <w:r>
        <w:rPr>
          <w:rFonts w:hint="eastAsia"/>
          <w:shd w:val="clear" w:color="auto" w:fill="FFFFFF"/>
        </w:rPr>
        <w:t>合规工作报告由合规管理部拟定，由合规总监审批，经董事会审议通过后，公司在报送年度报告的同时向</w:t>
      </w:r>
      <w:r>
        <w:rPr>
          <w:rFonts w:hint="eastAsia"/>
          <w:shd w:val="clear" w:color="auto" w:fill="FFFFFF"/>
          <w:lang w:val="en-US" w:eastAsia="zh-CN"/>
        </w:rPr>
        <w:t>公司住所地</w:t>
      </w:r>
      <w:r>
        <w:rPr>
          <w:rFonts w:hint="eastAsia"/>
          <w:shd w:val="clear" w:color="auto" w:fill="FFFFFF"/>
        </w:rPr>
        <w:t>中国证监会相关派出机构报送年度合规报告。</w:t>
      </w:r>
    </w:p>
    <w:p>
      <w:pPr>
        <w:spacing w:line="440" w:lineRule="exact"/>
        <w:rPr>
          <w:rFonts w:cs="幼圆"/>
          <w:bCs/>
          <w:shd w:val="clear" w:color="auto" w:fill="FFFFFF"/>
        </w:rPr>
      </w:pPr>
      <w:r>
        <w:rPr>
          <w:rFonts w:hint="eastAsia" w:cs="幼圆"/>
          <w:bCs/>
          <w:shd w:val="clear" w:color="auto" w:fill="FFFFFF"/>
        </w:rPr>
        <w:t>年度合规报告包括以下内容：</w:t>
      </w:r>
    </w:p>
    <w:p>
      <w:pPr>
        <w:spacing w:line="440" w:lineRule="exact"/>
        <w:rPr>
          <w:rFonts w:cs="幼圆"/>
          <w:bCs/>
          <w:shd w:val="clear" w:color="auto" w:fill="FFFFFF"/>
        </w:rPr>
      </w:pPr>
      <w:r>
        <w:rPr>
          <w:rFonts w:hint="eastAsia" w:cs="幼圆"/>
          <w:bCs/>
          <w:shd w:val="clear" w:color="auto" w:fill="FFFFFF"/>
        </w:rPr>
        <w:t>（1）公司和各层级子公司合规管理的基本情况；</w:t>
      </w:r>
    </w:p>
    <w:p>
      <w:pPr>
        <w:spacing w:line="440" w:lineRule="exact"/>
        <w:rPr>
          <w:rFonts w:cs="幼圆"/>
          <w:bCs/>
          <w:shd w:val="clear" w:color="auto" w:fill="FFFFFF"/>
        </w:rPr>
      </w:pPr>
      <w:r>
        <w:rPr>
          <w:rFonts w:hint="eastAsia" w:cs="幼圆"/>
          <w:bCs/>
          <w:shd w:val="clear" w:color="auto" w:fill="FFFFFF"/>
        </w:rPr>
        <w:t>（2）合规总监、合规管理部履</w:t>
      </w:r>
      <w:r>
        <w:rPr>
          <w:rFonts w:hint="eastAsia" w:cs="幼圆"/>
          <w:bCs/>
          <w:shd w:val="clear" w:color="auto" w:fill="FFFFFF"/>
        </w:rPr>
        <w:t>行合规管理职责情况</w:t>
      </w:r>
      <w:r>
        <w:rPr>
          <w:rFonts w:hint="eastAsia" w:cs="幼圆"/>
          <w:bCs/>
          <w:shd w:val="clear" w:color="auto" w:fill="FFFFFF"/>
        </w:rPr>
        <w:t>；</w:t>
      </w:r>
    </w:p>
    <w:p>
      <w:pPr>
        <w:spacing w:line="440" w:lineRule="exact"/>
        <w:rPr>
          <w:rFonts w:cs="幼圆"/>
          <w:bCs/>
          <w:shd w:val="clear" w:color="auto" w:fill="FFFFFF"/>
        </w:rPr>
      </w:pPr>
      <w:r>
        <w:rPr>
          <w:rFonts w:hint="eastAsia" w:cs="幼圆"/>
          <w:bCs/>
          <w:shd w:val="clear" w:color="auto" w:fill="FFFFFF"/>
        </w:rPr>
        <w:t>（3）违法违规行为、合规风险隐患的发现及整改情况；</w:t>
      </w:r>
    </w:p>
    <w:p>
      <w:pPr>
        <w:spacing w:line="440" w:lineRule="exact"/>
        <w:rPr>
          <w:rFonts w:cs="幼圆"/>
          <w:bCs/>
          <w:shd w:val="clear" w:color="auto" w:fill="FFFFFF"/>
        </w:rPr>
      </w:pPr>
      <w:r>
        <w:rPr>
          <w:rFonts w:hint="eastAsia" w:cs="幼圆"/>
          <w:bCs/>
          <w:shd w:val="clear" w:color="auto" w:fill="FFFFFF"/>
        </w:rPr>
        <w:t>（4）合规管理有效性的评估及整改情况；</w:t>
      </w:r>
    </w:p>
    <w:p>
      <w:pPr>
        <w:spacing w:line="440" w:lineRule="exact"/>
        <w:rPr>
          <w:rFonts w:cs="幼圆"/>
          <w:bCs/>
          <w:shd w:val="clear" w:color="auto" w:fill="FFFFFF"/>
        </w:rPr>
      </w:pPr>
      <w:r>
        <w:rPr>
          <w:rFonts w:hint="eastAsia" w:cs="幼圆"/>
          <w:bCs/>
          <w:shd w:val="clear" w:color="auto" w:fill="FFFFFF"/>
        </w:rPr>
        <w:t>（5）中国证监会及其派出机构要求或证券基金经营机构认为需要报告的其他内容。</w:t>
      </w:r>
    </w:p>
    <w:p>
      <w:pPr>
        <w:spacing w:line="440" w:lineRule="exact"/>
        <w:rPr>
          <w:rFonts w:cs="幼圆"/>
          <w:shd w:val="clear" w:color="auto" w:fill="FFFFFF"/>
        </w:rPr>
      </w:pPr>
      <w:r>
        <w:rPr>
          <w:rFonts w:hint="eastAsia" w:cs="幼圆"/>
          <w:bCs/>
          <w:shd w:val="clear" w:color="auto" w:fill="FFFFFF"/>
        </w:rPr>
        <w:t>公司的董事、高级管理人员应当对</w:t>
      </w:r>
      <w:r>
        <w:rPr>
          <w:rFonts w:hint="eastAsia" w:cs="幼圆"/>
          <w:bCs/>
          <w:shd w:val="clear" w:color="auto" w:fill="FFFFFF"/>
          <w:lang w:val="en-US" w:eastAsia="zh-CN"/>
        </w:rPr>
        <w:t>年度</w:t>
      </w:r>
      <w:r>
        <w:rPr>
          <w:rFonts w:hint="eastAsia" w:cs="幼圆"/>
          <w:bCs/>
          <w:shd w:val="clear" w:color="auto" w:fill="FFFFFF"/>
        </w:rPr>
        <w:t>合规报告签署确认意见，保证报告的内容真实、准确、完整；对报告内容持有异议的，应当注明自己的意见和理由。</w:t>
      </w:r>
    </w:p>
    <w:p>
      <w:pPr>
        <w:spacing w:line="440" w:lineRule="exact"/>
        <w:ind w:firstLine="461" w:firstLineChars="192"/>
        <w:rPr>
          <w:rFonts w:hint="default" w:eastAsia="幼圆" w:cs="幼圆"/>
          <w:b/>
          <w:shd w:val="clear" w:color="auto" w:fill="FFFFFF"/>
          <w:lang w:val="en-US" w:eastAsia="zh-CN"/>
        </w:rPr>
      </w:pPr>
      <w:r>
        <w:rPr>
          <w:rFonts w:hint="eastAsia" w:cs="幼圆"/>
          <w:b/>
          <w:shd w:val="clear" w:color="auto" w:fill="FFFFFF"/>
        </w:rPr>
        <w:t>（十）监管配合</w:t>
      </w:r>
    </w:p>
    <w:p>
      <w:pPr>
        <w:spacing w:line="440" w:lineRule="exact"/>
        <w:ind w:firstLine="460" w:firstLineChars="192"/>
        <w:rPr>
          <w:rFonts w:hint="eastAsia" w:cs="幼圆"/>
          <w:shd w:val="clear" w:color="auto" w:fill="FFFFFF"/>
        </w:rPr>
      </w:pPr>
      <w:r>
        <w:rPr>
          <w:rFonts w:hint="eastAsia" w:cs="幼圆"/>
          <w:shd w:val="clear" w:color="auto" w:fill="FFFFFF"/>
        </w:rPr>
        <w:t>监管配合</w:t>
      </w:r>
      <w:r>
        <w:rPr>
          <w:rFonts w:hint="eastAsia" w:cs="幼圆"/>
          <w:shd w:val="clear" w:color="auto" w:fill="FFFFFF"/>
          <w:lang w:eastAsia="zh-CN"/>
        </w:rPr>
        <w:t>，</w:t>
      </w:r>
      <w:r>
        <w:rPr>
          <w:rFonts w:hint="eastAsia" w:cs="幼圆"/>
          <w:shd w:val="clear" w:color="auto" w:fill="FFFFFF"/>
        </w:rPr>
        <w:t>是指证券公司</w:t>
      </w:r>
      <w:r>
        <w:rPr>
          <w:rFonts w:hint="eastAsia" w:cs="幼圆"/>
          <w:highlight w:val="none"/>
          <w:shd w:val="clear" w:color="auto" w:fill="FFFFFF"/>
        </w:rPr>
        <w:t>合规总监及合规管理部门</w:t>
      </w:r>
      <w:r>
        <w:rPr>
          <w:rFonts w:hint="eastAsia" w:cs="幼圆"/>
          <w:shd w:val="clear" w:color="auto" w:fill="FFFFFF"/>
        </w:rPr>
        <w:t>应当及时处理中国证监会及其派出机构和自律组织要求调查的事项，配合</w:t>
      </w:r>
      <w:r>
        <w:rPr>
          <w:rFonts w:hint="eastAsia" w:cs="幼圆"/>
          <w:shd w:val="clear" w:color="auto" w:fill="FFFFFF"/>
          <w:lang w:val="en-US" w:eastAsia="zh-CN"/>
        </w:rPr>
        <w:t>前述有权机关</w:t>
      </w:r>
      <w:r>
        <w:rPr>
          <w:rFonts w:hint="eastAsia" w:cs="幼圆"/>
          <w:shd w:val="clear" w:color="auto" w:fill="FFFFFF"/>
        </w:rPr>
        <w:t>对证券公司的检查和调查，跟踪和评估监管意见和监管要求的落实情况。</w:t>
      </w:r>
    </w:p>
    <w:p>
      <w:pPr>
        <w:widowControl/>
        <w:spacing w:line="440" w:lineRule="exact"/>
        <w:ind w:firstLine="460" w:firstLineChars="192"/>
        <w:rPr>
          <w:rFonts w:hint="eastAsia" w:cs="幼圆"/>
          <w:shd w:val="clear" w:color="auto" w:fill="FFFFFF"/>
        </w:rPr>
      </w:pPr>
      <w:r>
        <w:rPr>
          <w:rFonts w:hint="eastAsia" w:cs="幼圆"/>
          <w:shd w:val="clear" w:color="auto" w:fill="FFFFFF"/>
          <w:lang w:val="en-US" w:eastAsia="zh-CN"/>
        </w:rPr>
        <w:t>监管配合工作主要包括：（1）及时向监管机构报送工作材料；（2）</w:t>
      </w:r>
      <w:r>
        <w:rPr>
          <w:rFonts w:hint="eastAsia" w:ascii="仿宋_GB2312" w:hAnsi="仿宋_GB2312" w:cs="仿宋_GB2312"/>
          <w:highlight w:val="none"/>
          <w:shd w:val="clear" w:color="auto" w:fill="FFFFFF"/>
        </w:rPr>
        <w:t>全力配合监管部门检查、调查</w:t>
      </w:r>
      <w:r>
        <w:rPr>
          <w:rFonts w:hint="eastAsia" w:ascii="仿宋_GB2312" w:hAnsi="仿宋_GB2312" w:cs="仿宋_GB2312"/>
          <w:highlight w:val="none"/>
          <w:shd w:val="clear" w:color="auto" w:fill="FFFFFF"/>
          <w:lang w:eastAsia="zh-CN"/>
        </w:rPr>
        <w:t>；（</w:t>
      </w:r>
      <w:r>
        <w:rPr>
          <w:rFonts w:hint="eastAsia" w:ascii="仿宋_GB2312" w:hAnsi="仿宋_GB2312" w:cs="仿宋_GB2312"/>
          <w:highlight w:val="none"/>
          <w:shd w:val="clear" w:color="auto" w:fill="FFFFFF"/>
          <w:lang w:val="en-US" w:eastAsia="zh-CN"/>
        </w:rPr>
        <w:t>3</w:t>
      </w:r>
      <w:r>
        <w:rPr>
          <w:rFonts w:hint="eastAsia" w:ascii="仿宋_GB2312" w:hAnsi="仿宋_GB2312" w:cs="仿宋_GB2312"/>
          <w:highlight w:val="none"/>
          <w:shd w:val="clear" w:color="auto" w:fill="FFFFFF"/>
          <w:lang w:eastAsia="zh-CN"/>
        </w:rPr>
        <w:t>）</w:t>
      </w:r>
      <w:r>
        <w:rPr>
          <w:rFonts w:hint="eastAsia" w:ascii="仿宋_GB2312" w:hAnsi="仿宋_GB2312" w:cs="仿宋_GB2312"/>
          <w:shd w:val="clear" w:color="auto" w:fill="FFFFFF"/>
        </w:rPr>
        <w:t>积极参与行业研讨及专项工作</w:t>
      </w:r>
      <w:r>
        <w:rPr>
          <w:rFonts w:hint="eastAsia" w:ascii="仿宋_GB2312" w:hAnsi="仿宋_GB2312" w:cs="仿宋_GB2312"/>
          <w:shd w:val="clear" w:color="auto" w:fill="FFFFFF"/>
          <w:lang w:eastAsia="zh-CN"/>
        </w:rPr>
        <w:t>；（</w:t>
      </w:r>
      <w:r>
        <w:rPr>
          <w:rFonts w:hint="eastAsia" w:ascii="仿宋_GB2312" w:hAnsi="仿宋_GB2312" w:cs="仿宋_GB2312"/>
          <w:shd w:val="clear" w:color="auto" w:fill="FFFFFF"/>
          <w:lang w:val="en-US" w:eastAsia="zh-CN"/>
        </w:rPr>
        <w:t>4</w:t>
      </w:r>
      <w:r>
        <w:rPr>
          <w:rFonts w:hint="eastAsia" w:ascii="仿宋_GB2312" w:hAnsi="仿宋_GB2312" w:cs="仿宋_GB2312"/>
          <w:shd w:val="clear" w:color="auto" w:fill="FFFFFF"/>
          <w:lang w:eastAsia="zh-CN"/>
        </w:rPr>
        <w:t>）</w:t>
      </w:r>
      <w:r>
        <w:rPr>
          <w:rFonts w:hint="eastAsia" w:ascii="仿宋_GB2312" w:hAnsi="仿宋_GB2312" w:cs="仿宋_GB2312"/>
          <w:shd w:val="clear" w:color="auto" w:fill="FFFFFF"/>
        </w:rPr>
        <w:t>积极配合监管调研</w:t>
      </w:r>
      <w:r>
        <w:rPr>
          <w:rFonts w:hint="eastAsia" w:ascii="仿宋_GB2312" w:hAnsi="仿宋_GB2312" w:cs="仿宋_GB2312"/>
          <w:shd w:val="clear" w:color="auto" w:fill="FFFFFF"/>
          <w:lang w:eastAsia="zh-CN"/>
        </w:rPr>
        <w:t>；（</w:t>
      </w:r>
      <w:r>
        <w:rPr>
          <w:rFonts w:hint="eastAsia" w:ascii="仿宋_GB2312" w:hAnsi="仿宋_GB2312" w:cs="仿宋_GB2312"/>
          <w:shd w:val="clear" w:color="auto" w:fill="FFFFFF"/>
          <w:lang w:val="en-US" w:eastAsia="zh-CN"/>
        </w:rPr>
        <w:t>5</w:t>
      </w:r>
      <w:r>
        <w:rPr>
          <w:rFonts w:hint="eastAsia" w:ascii="仿宋_GB2312" w:hAnsi="仿宋_GB2312" w:cs="仿宋_GB2312"/>
          <w:shd w:val="clear" w:color="auto" w:fill="FFFFFF"/>
          <w:lang w:eastAsia="zh-CN"/>
        </w:rPr>
        <w:t>）</w:t>
      </w:r>
      <w:r>
        <w:rPr>
          <w:rFonts w:hint="eastAsia" w:ascii="仿宋_GB2312" w:hAnsi="仿宋_GB2312" w:cs="仿宋_GB2312"/>
          <w:shd w:val="clear" w:color="auto" w:fill="FFFFFF"/>
        </w:rPr>
        <w:t>有效参与法律法规和准则制定工作</w:t>
      </w:r>
      <w:r>
        <w:rPr>
          <w:rFonts w:hint="eastAsia" w:ascii="仿宋_GB2312" w:hAnsi="仿宋_GB2312" w:cs="仿宋_GB2312"/>
          <w:shd w:val="clear" w:color="auto" w:fill="FFFFFF"/>
          <w:lang w:eastAsia="zh-CN"/>
        </w:rPr>
        <w:t>。</w:t>
      </w:r>
    </w:p>
    <w:p>
      <w:pPr>
        <w:pStyle w:val="4"/>
        <w:spacing w:line="440" w:lineRule="exact"/>
        <w:rPr>
          <w:shd w:val="clear" w:color="auto" w:fill="FFFFFF"/>
        </w:rPr>
      </w:pPr>
      <w:bookmarkStart w:id="90" w:name="_Toc10280"/>
      <w:bookmarkStart w:id="91" w:name="_Toc31095"/>
      <w:bookmarkStart w:id="92" w:name="_Toc495311384"/>
      <w:bookmarkStart w:id="93" w:name="_Toc17765"/>
      <w:bookmarkStart w:id="94" w:name="_Toc8508"/>
      <w:bookmarkStart w:id="95" w:name="_Toc22550"/>
      <w:bookmarkStart w:id="96" w:name="_Toc24964"/>
      <w:bookmarkStart w:id="97" w:name="_Toc14427"/>
      <w:bookmarkStart w:id="98" w:name="_Toc178"/>
      <w:bookmarkStart w:id="99" w:name="_Toc29449"/>
      <w:bookmarkStart w:id="100" w:name="_Toc17415"/>
      <w:r>
        <w:rPr>
          <w:rFonts w:hint="eastAsia"/>
          <w:shd w:val="clear" w:color="auto" w:fill="FFFFFF"/>
        </w:rPr>
        <w:t>七、合规考核和问责</w:t>
      </w:r>
      <w:bookmarkEnd w:id="90"/>
      <w:bookmarkEnd w:id="91"/>
      <w:bookmarkEnd w:id="92"/>
      <w:bookmarkEnd w:id="93"/>
      <w:bookmarkEnd w:id="94"/>
      <w:bookmarkEnd w:id="95"/>
      <w:bookmarkEnd w:id="96"/>
      <w:bookmarkEnd w:id="97"/>
      <w:bookmarkEnd w:id="98"/>
      <w:bookmarkEnd w:id="99"/>
      <w:bookmarkEnd w:id="100"/>
    </w:p>
    <w:p>
      <w:pPr>
        <w:spacing w:line="440" w:lineRule="exact"/>
        <w:rPr>
          <w:rFonts w:cs="幼圆"/>
          <w:shd w:val="clear" w:color="auto" w:fill="FFFFFF"/>
        </w:rPr>
      </w:pPr>
      <w:r>
        <w:rPr>
          <w:rFonts w:hint="eastAsia" w:cs="幼圆"/>
          <w:shd w:val="clear" w:color="auto" w:fill="FFFFFF"/>
        </w:rPr>
        <w:t>公司建立了合规考核与问责机制。</w:t>
      </w:r>
    </w:p>
    <w:p>
      <w:pPr>
        <w:spacing w:line="440" w:lineRule="exact"/>
        <w:rPr>
          <w:rFonts w:cs="幼圆"/>
          <w:shd w:val="clear" w:color="auto" w:fill="FFFFFF"/>
        </w:rPr>
      </w:pPr>
      <w:r>
        <w:rPr>
          <w:rFonts w:hint="eastAsia" w:cs="幼圆"/>
          <w:shd w:val="clear" w:color="auto" w:fill="FFFFFF"/>
        </w:rPr>
        <w:t>合规</w:t>
      </w:r>
      <w:r>
        <w:rPr>
          <w:rFonts w:cs="幼圆"/>
          <w:shd w:val="clear" w:color="auto" w:fill="FFFFFF"/>
        </w:rPr>
        <w:t>考核的责任主体包括合规总监和各单位负责人。</w:t>
      </w:r>
      <w:r>
        <w:rPr>
          <w:rFonts w:hint="eastAsia" w:cs="幼圆"/>
          <w:shd w:val="clear" w:color="auto" w:fill="FFFFFF"/>
        </w:rPr>
        <w:t>合规考核对象包括公司高级管理人员、各单位、专兼职合规管理人员以及各单位员工。其中：</w:t>
      </w:r>
      <w:r>
        <w:rPr>
          <w:rFonts w:cs="幼圆"/>
          <w:shd w:val="clear" w:color="auto" w:fill="FFFFFF"/>
        </w:rPr>
        <w:t>合规总监负责</w:t>
      </w:r>
      <w:r>
        <w:rPr>
          <w:rFonts w:hint="eastAsia" w:cs="幼圆"/>
          <w:shd w:val="clear" w:color="auto" w:fill="FFFFFF"/>
        </w:rPr>
        <w:t>对高级管理人员和各单位的合规管理有效性、经营管理和执业行为合规性进行专项考核，合规性专项考核占绩效考核结果的比例不低于15%；合规</w:t>
      </w:r>
      <w:r>
        <w:rPr>
          <w:rFonts w:cs="幼圆"/>
          <w:shd w:val="clear" w:color="auto" w:fill="FFFFFF"/>
        </w:rPr>
        <w:t>总监</w:t>
      </w:r>
      <w:r>
        <w:rPr>
          <w:rFonts w:hint="eastAsia" w:cs="幼圆"/>
          <w:shd w:val="clear" w:color="auto" w:fill="FFFFFF"/>
        </w:rPr>
        <w:t>负责</w:t>
      </w:r>
      <w:r>
        <w:rPr>
          <w:rFonts w:cs="幼圆"/>
          <w:shd w:val="clear" w:color="auto" w:fill="FFFFFF"/>
        </w:rPr>
        <w:t>对各单位合规管理人员</w:t>
      </w:r>
      <w:r>
        <w:rPr>
          <w:rFonts w:hint="eastAsia" w:cs="幼圆"/>
          <w:shd w:val="clear" w:color="auto" w:fill="FFFFFF"/>
        </w:rPr>
        <w:t>的</w:t>
      </w:r>
      <w:r>
        <w:rPr>
          <w:rFonts w:cs="幼圆"/>
          <w:shd w:val="clear" w:color="auto" w:fill="FFFFFF"/>
        </w:rPr>
        <w:t>履职情况进行考核，其中对专职合规管理人员</w:t>
      </w:r>
      <w:r>
        <w:rPr>
          <w:rFonts w:hint="eastAsia" w:cs="幼圆"/>
          <w:shd w:val="clear" w:color="auto" w:fill="FFFFFF"/>
        </w:rPr>
        <w:t>的</w:t>
      </w:r>
      <w:r>
        <w:rPr>
          <w:rFonts w:cs="幼圆"/>
          <w:shd w:val="clear" w:color="auto" w:fill="FFFFFF"/>
        </w:rPr>
        <w:t>考核占比为</w:t>
      </w:r>
      <w:r>
        <w:rPr>
          <w:rFonts w:hint="eastAsia" w:cs="幼圆"/>
          <w:shd w:val="clear" w:color="auto" w:fill="FFFFFF"/>
        </w:rPr>
        <w:t>100</w:t>
      </w:r>
      <w:r>
        <w:rPr>
          <w:rFonts w:cs="幼圆"/>
          <w:shd w:val="clear" w:color="auto" w:fill="FFFFFF"/>
        </w:rPr>
        <w:t>%，对兼职合规管理人员的考核占比应当</w:t>
      </w:r>
      <w:r>
        <w:rPr>
          <w:rFonts w:hint="eastAsia" w:cs="幼圆"/>
          <w:shd w:val="clear" w:color="auto" w:fill="FFFFFF"/>
          <w:lang w:val="en-US" w:eastAsia="zh-CN"/>
        </w:rPr>
        <w:t>高于</w:t>
      </w:r>
      <w:r>
        <w:rPr>
          <w:rFonts w:hint="eastAsia" w:cs="幼圆"/>
          <w:shd w:val="clear" w:color="auto" w:fill="FFFFFF"/>
        </w:rPr>
        <w:t>50</w:t>
      </w:r>
      <w:r>
        <w:rPr>
          <w:rFonts w:cs="幼圆"/>
          <w:shd w:val="clear" w:color="auto" w:fill="FFFFFF"/>
        </w:rPr>
        <w:t>%。</w:t>
      </w:r>
      <w:r>
        <w:rPr>
          <w:rFonts w:hint="eastAsia" w:cs="幼圆"/>
          <w:shd w:val="clear" w:color="auto" w:fill="FFFFFF"/>
        </w:rPr>
        <w:t>各</w:t>
      </w:r>
      <w:r>
        <w:rPr>
          <w:rFonts w:cs="幼圆"/>
          <w:shd w:val="clear" w:color="auto" w:fill="FFFFFF"/>
        </w:rPr>
        <w:t>单位负责人</w:t>
      </w:r>
      <w:r>
        <w:rPr>
          <w:rFonts w:hint="eastAsia" w:cs="幼圆"/>
          <w:shd w:val="clear" w:color="auto" w:fill="FFFFFF"/>
        </w:rPr>
        <w:t>负责</w:t>
      </w:r>
      <w:r>
        <w:rPr>
          <w:rFonts w:cs="幼圆"/>
          <w:shd w:val="clear" w:color="auto" w:fill="FFFFFF"/>
        </w:rPr>
        <w:t>对本单位</w:t>
      </w:r>
      <w:r>
        <w:rPr>
          <w:rFonts w:hint="eastAsia" w:cs="幼圆"/>
          <w:shd w:val="clear" w:color="auto" w:fill="FFFFFF"/>
        </w:rPr>
        <w:t>员</w:t>
      </w:r>
      <w:r>
        <w:rPr>
          <w:rFonts w:cs="幼圆"/>
          <w:shd w:val="clear" w:color="auto" w:fill="FFFFFF"/>
        </w:rPr>
        <w:t>工进行合规性专项考核，员工合规考核占绩效考核结果的</w:t>
      </w:r>
      <w:r>
        <w:rPr>
          <w:rFonts w:hint="eastAsia" w:cs="幼圆"/>
          <w:shd w:val="clear" w:color="auto" w:fill="FFFFFF"/>
        </w:rPr>
        <w:t>比例</w:t>
      </w:r>
      <w:r>
        <w:rPr>
          <w:rFonts w:cs="幼圆"/>
          <w:shd w:val="clear" w:color="auto" w:fill="FFFFFF"/>
        </w:rPr>
        <w:t>不低于</w:t>
      </w:r>
      <w:r>
        <w:rPr>
          <w:rFonts w:hint="eastAsia" w:cs="幼圆"/>
          <w:shd w:val="clear" w:color="auto" w:fill="FFFFFF"/>
        </w:rPr>
        <w:t>20</w:t>
      </w:r>
      <w:r>
        <w:rPr>
          <w:rFonts w:cs="幼圆"/>
          <w:shd w:val="clear" w:color="auto" w:fill="FFFFFF"/>
        </w:rPr>
        <w:t>%</w:t>
      </w:r>
      <w:r>
        <w:rPr>
          <w:rFonts w:hint="eastAsia" w:cs="幼圆"/>
          <w:shd w:val="clear" w:color="auto" w:fill="FFFFFF"/>
        </w:rPr>
        <w:t>。</w:t>
      </w:r>
    </w:p>
    <w:p>
      <w:pPr>
        <w:spacing w:line="440" w:lineRule="exact"/>
        <w:rPr>
          <w:rFonts w:cs="幼圆"/>
          <w:shd w:val="clear" w:color="auto" w:fill="FFFFFF"/>
        </w:rPr>
      </w:pPr>
      <w:r>
        <w:rPr>
          <w:rFonts w:hint="eastAsia" w:cs="幼圆"/>
          <w:shd w:val="clear" w:color="auto" w:fill="FFFFFF"/>
        </w:rPr>
        <w:t>公司针对各单位及各层级工作人员，就其违反</w:t>
      </w:r>
      <w:r>
        <w:rPr>
          <w:rFonts w:hint="eastAsia" w:cs="幼圆"/>
          <w:shd w:val="clear" w:color="auto" w:fill="FFFFFF"/>
          <w:lang w:val="en-US" w:eastAsia="zh-CN"/>
        </w:rPr>
        <w:t>法律法规和准则，从而给</w:t>
      </w:r>
      <w:r>
        <w:rPr>
          <w:rFonts w:hint="eastAsia" w:cs="幼圆"/>
          <w:shd w:val="clear" w:color="auto" w:fill="FFFFFF"/>
        </w:rPr>
        <w:t>公司带来合规风险或合规风险隐患的行为进行合规问责，并与绩效考核和薪酬发放相挂钩。因合规问责所导致的绩效考核扣分不受合规性专项考核比例的限制。对于重大合规风险事项，可对责任</w:t>
      </w:r>
      <w:r>
        <w:rPr>
          <w:rFonts w:cs="幼圆"/>
          <w:shd w:val="clear" w:color="auto" w:fill="FFFFFF"/>
        </w:rPr>
        <w:t>单位或个人实行</w:t>
      </w:r>
      <w:r>
        <w:rPr>
          <w:rFonts w:hint="eastAsia" w:cs="幼圆"/>
          <w:shd w:val="clear" w:color="auto" w:fill="FFFFFF"/>
        </w:rPr>
        <w:t>一票否决。</w:t>
      </w:r>
    </w:p>
    <w:p>
      <w:pPr>
        <w:spacing w:line="440" w:lineRule="exact"/>
        <w:rPr>
          <w:rFonts w:cs="幼圆"/>
          <w:shd w:val="clear" w:color="auto" w:fill="FFFFFF"/>
        </w:rPr>
      </w:pPr>
      <w:r>
        <w:rPr>
          <w:rFonts w:hint="eastAsia" w:cs="幼圆"/>
          <w:shd w:val="clear" w:color="auto" w:fill="FFFFFF"/>
        </w:rPr>
        <w:t>各单位通过自查自纠自行发现合规风险事件或隐患，及时报告合规总监并积极采取风险化解措施，未造成损失或重大不良后果的，可以减轻或免予问责。</w:t>
      </w:r>
    </w:p>
    <w:p>
      <w:pPr>
        <w:pStyle w:val="4"/>
        <w:spacing w:line="440" w:lineRule="exact"/>
        <w:rPr>
          <w:shd w:val="clear" w:color="auto" w:fill="FFFFFF"/>
        </w:rPr>
      </w:pPr>
      <w:bookmarkStart w:id="101" w:name="_Toc24533"/>
      <w:bookmarkStart w:id="102" w:name="_Toc31137"/>
      <w:bookmarkStart w:id="103" w:name="_Toc25197"/>
      <w:bookmarkStart w:id="104" w:name="_Toc9758"/>
      <w:bookmarkStart w:id="105" w:name="_Toc12866"/>
      <w:bookmarkStart w:id="106" w:name="_Toc31933"/>
      <w:bookmarkStart w:id="107" w:name="_Toc7296"/>
      <w:r>
        <w:rPr>
          <w:rFonts w:hint="eastAsia"/>
          <w:shd w:val="clear" w:color="auto" w:fill="FFFFFF"/>
        </w:rPr>
        <w:t>八、</w:t>
      </w:r>
      <w:r>
        <w:rPr>
          <w:rFonts w:hint="eastAsia" w:cs="幼圆"/>
          <w:shd w:val="clear" w:color="auto" w:fill="FFFFFF"/>
        </w:rPr>
        <w:t>合规管理工作思路的转变</w:t>
      </w:r>
      <w:bookmarkEnd w:id="101"/>
      <w:bookmarkEnd w:id="102"/>
      <w:bookmarkEnd w:id="103"/>
      <w:bookmarkEnd w:id="104"/>
      <w:bookmarkEnd w:id="105"/>
      <w:bookmarkEnd w:id="106"/>
      <w:bookmarkEnd w:id="107"/>
    </w:p>
    <w:p>
      <w:pPr>
        <w:spacing w:line="440" w:lineRule="exact"/>
        <w:rPr>
          <w:rFonts w:hint="eastAsia" w:cs="幼圆"/>
          <w:shd w:val="clear" w:color="auto" w:fill="FFFFFF"/>
        </w:rPr>
      </w:pPr>
      <w:r>
        <w:rPr>
          <w:rFonts w:hint="eastAsia" w:cs="幼圆"/>
          <w:shd w:val="clear" w:color="auto" w:fill="FFFFFF"/>
        </w:rPr>
        <w:t>自2016年以来，中国证监会“依法、全面、从严”的监管形势逐步确立并</w:t>
      </w:r>
      <w:r>
        <w:rPr>
          <w:rFonts w:hint="eastAsia" w:cs="幼圆"/>
          <w:shd w:val="clear" w:color="auto" w:fill="FFFFFF"/>
          <w:lang w:val="en-US" w:eastAsia="zh-CN"/>
        </w:rPr>
        <w:t>持续</w:t>
      </w:r>
      <w:r>
        <w:rPr>
          <w:rFonts w:hint="eastAsia" w:cs="幼圆"/>
          <w:shd w:val="clear" w:color="auto" w:fill="FFFFFF"/>
        </w:rPr>
        <w:t>深化</w:t>
      </w:r>
      <w:r>
        <w:rPr>
          <w:rFonts w:hint="eastAsia" w:cs="幼圆"/>
          <w:shd w:val="clear" w:color="auto" w:fill="FFFFFF"/>
          <w:lang w:eastAsia="zh-CN"/>
        </w:rPr>
        <w:t>。</w:t>
      </w:r>
      <w:r>
        <w:rPr>
          <w:rFonts w:hint="eastAsia" w:cs="幼圆"/>
          <w:shd w:val="clear" w:color="auto" w:fill="FFFFFF"/>
          <w:lang w:val="en-US" w:eastAsia="zh-CN"/>
        </w:rPr>
        <w:t>伴随着</w:t>
      </w:r>
      <w:r>
        <w:rPr>
          <w:rFonts w:hint="eastAsia" w:cs="幼圆"/>
          <w:shd w:val="clear" w:color="auto" w:fill="FFFFFF"/>
        </w:rPr>
        <w:t>“穿透式监管”“原则监管”</w:t>
      </w:r>
      <w:r>
        <w:rPr>
          <w:rFonts w:hint="eastAsia" w:cs="幼圆"/>
          <w:shd w:val="clear" w:color="auto" w:fill="FFFFFF"/>
          <w:lang w:eastAsia="zh-CN"/>
        </w:rPr>
        <w:t>“</w:t>
      </w:r>
      <w:r>
        <w:rPr>
          <w:rFonts w:hint="eastAsia" w:cs="幼圆"/>
          <w:shd w:val="clear" w:color="auto" w:fill="FFFFFF"/>
          <w:lang w:val="en-US" w:eastAsia="zh-CN"/>
        </w:rPr>
        <w:t>全链条问责</w:t>
      </w:r>
      <w:r>
        <w:rPr>
          <w:rFonts w:hint="eastAsia" w:cs="幼圆"/>
          <w:shd w:val="clear" w:color="auto" w:fill="FFFFFF"/>
          <w:lang w:eastAsia="zh-CN"/>
        </w:rPr>
        <w:t>”</w:t>
      </w:r>
      <w:r>
        <w:rPr>
          <w:rFonts w:hint="eastAsia" w:cs="幼圆"/>
          <w:shd w:val="clear" w:color="auto" w:fill="FFFFFF"/>
          <w:lang w:val="en-US" w:eastAsia="zh-CN"/>
        </w:rPr>
        <w:t>等监管思路的不断转变，</w:t>
      </w:r>
      <w:r>
        <w:rPr>
          <w:rFonts w:hint="eastAsia" w:cs="幼圆"/>
          <w:shd w:val="clear" w:color="auto" w:fill="FFFFFF"/>
        </w:rPr>
        <w:t>监管处罚的数量</w:t>
      </w:r>
      <w:r>
        <w:rPr>
          <w:rFonts w:hint="eastAsia" w:cs="幼圆"/>
          <w:shd w:val="clear" w:color="auto" w:fill="FFFFFF"/>
          <w:lang w:val="en-US" w:eastAsia="zh-CN"/>
        </w:rPr>
        <w:t>持续</w:t>
      </w:r>
      <w:r>
        <w:rPr>
          <w:rFonts w:hint="eastAsia" w:cs="幼圆"/>
          <w:shd w:val="clear" w:color="auto" w:fill="FFFFFF"/>
        </w:rPr>
        <w:t>增加</w:t>
      </w:r>
      <w:r>
        <w:rPr>
          <w:rFonts w:hint="eastAsia" w:cs="幼圆"/>
          <w:shd w:val="clear" w:color="auto" w:fill="FFFFFF"/>
          <w:lang w:eastAsia="zh-CN"/>
        </w:rPr>
        <w:t>，</w:t>
      </w:r>
      <w:r>
        <w:rPr>
          <w:rFonts w:hint="eastAsia" w:cs="幼圆"/>
          <w:shd w:val="clear" w:color="auto" w:fill="FFFFFF"/>
        </w:rPr>
        <w:t>逢检必罚</w:t>
      </w:r>
      <w:r>
        <w:rPr>
          <w:rFonts w:hint="eastAsia" w:cs="幼圆"/>
          <w:shd w:val="clear" w:color="auto" w:fill="FFFFFF"/>
          <w:lang w:eastAsia="zh-CN"/>
        </w:rPr>
        <w:t>、</w:t>
      </w:r>
      <w:r>
        <w:rPr>
          <w:rFonts w:hint="eastAsia" w:cs="幼圆"/>
          <w:shd w:val="clear" w:color="auto" w:fill="FFFFFF"/>
        </w:rPr>
        <w:t>从重处罚、罚常双罚已经</w:t>
      </w:r>
      <w:r>
        <w:rPr>
          <w:rFonts w:hint="eastAsia" w:cs="幼圆"/>
          <w:shd w:val="clear" w:color="auto" w:fill="FFFFFF"/>
          <w:lang w:val="en-US" w:eastAsia="zh-CN"/>
        </w:rPr>
        <w:t>逐渐</w:t>
      </w:r>
      <w:r>
        <w:rPr>
          <w:rFonts w:hint="eastAsia" w:cs="幼圆"/>
          <w:shd w:val="clear" w:color="auto" w:fill="FFFFFF"/>
        </w:rPr>
        <w:t>成为常</w:t>
      </w:r>
      <w:r>
        <w:rPr>
          <w:rFonts w:hint="eastAsia" w:cs="幼圆"/>
          <w:shd w:val="clear" w:color="auto" w:fill="FFFFFF"/>
          <w:lang w:val="en-US" w:eastAsia="zh-CN"/>
        </w:rPr>
        <w:t>态</w:t>
      </w:r>
      <w:r>
        <w:rPr>
          <w:rFonts w:hint="eastAsia" w:cs="幼圆"/>
          <w:shd w:val="clear" w:color="auto" w:fill="FFFFFF"/>
          <w:lang w:eastAsia="zh-CN"/>
        </w:rPr>
        <w:t>。</w:t>
      </w:r>
      <w:r>
        <w:rPr>
          <w:rFonts w:hint="eastAsia" w:cs="幼圆"/>
          <w:shd w:val="clear" w:color="auto" w:fill="FFFFFF"/>
        </w:rPr>
        <w:t>司法领域确立的证券诉讼代表人制度、连带责任赔偿、举证责任倒置等</w:t>
      </w:r>
      <w:r>
        <w:rPr>
          <w:rFonts w:hint="eastAsia" w:cs="幼圆"/>
          <w:shd w:val="clear" w:color="auto" w:fill="FFFFFF"/>
          <w:lang w:val="en-US" w:eastAsia="zh-CN"/>
        </w:rPr>
        <w:t>规定</w:t>
      </w:r>
      <w:r>
        <w:rPr>
          <w:rFonts w:hint="eastAsia" w:cs="幼圆"/>
          <w:shd w:val="clear" w:color="auto" w:fill="FFFFFF"/>
        </w:rPr>
        <w:t>，使司法判决对证券行业的影响日渐凸显。“严监管、强司法”的双重叠加对公司合规风控、业务运行带来重大挑战。</w:t>
      </w:r>
    </w:p>
    <w:p>
      <w:pPr>
        <w:spacing w:line="440" w:lineRule="exact"/>
        <w:rPr>
          <w:rFonts w:hint="eastAsia" w:cs="幼圆"/>
          <w:shd w:val="clear" w:color="auto" w:fill="FFFFFF"/>
        </w:rPr>
      </w:pPr>
      <w:r>
        <w:rPr>
          <w:rFonts w:hint="eastAsia" w:cs="幼圆"/>
          <w:shd w:val="clear" w:color="auto" w:fill="FFFFFF"/>
        </w:rPr>
        <w:t>为顺应</w:t>
      </w:r>
      <w:r>
        <w:rPr>
          <w:rFonts w:hint="eastAsia" w:cs="幼圆"/>
          <w:shd w:val="clear" w:color="auto" w:fill="FFFFFF"/>
          <w:lang w:val="en-US" w:eastAsia="zh-CN"/>
        </w:rPr>
        <w:t>外部形势</w:t>
      </w:r>
      <w:r>
        <w:rPr>
          <w:rFonts w:hint="eastAsia" w:cs="幼圆"/>
          <w:shd w:val="clear" w:color="auto" w:fill="FFFFFF"/>
        </w:rPr>
        <w:t>变化</w:t>
      </w:r>
      <w:r>
        <w:rPr>
          <w:rFonts w:hint="eastAsia" w:cs="幼圆"/>
          <w:shd w:val="clear" w:color="auto" w:fill="FFFFFF"/>
          <w:lang w:val="en-US" w:eastAsia="zh-CN"/>
        </w:rPr>
        <w:t>及公司业务发展需要，</w:t>
      </w:r>
      <w:r>
        <w:rPr>
          <w:rFonts w:hint="eastAsia" w:cs="幼圆"/>
          <w:shd w:val="clear" w:color="auto" w:fill="FFFFFF"/>
        </w:rPr>
        <w:t>公司</w:t>
      </w:r>
      <w:r>
        <w:rPr>
          <w:rFonts w:hint="eastAsia"/>
          <w:shd w:val="clear" w:color="auto" w:fill="FFFFFF"/>
          <w:lang w:val="en-US" w:eastAsia="zh-CN"/>
        </w:rPr>
        <w:t>制定了“实质合规”的战略目标和合规风险“零容忍”的合规政策，</w:t>
      </w:r>
      <w:r>
        <w:rPr>
          <w:rFonts w:hint="eastAsia" w:cs="幼圆"/>
          <w:shd w:val="clear" w:color="auto" w:fill="FFFFFF"/>
        </w:rPr>
        <w:t>合规管理工作以</w:t>
      </w:r>
      <w:r>
        <w:rPr>
          <w:rFonts w:hint="eastAsia" w:cs="幼圆"/>
          <w:shd w:val="clear" w:color="auto" w:fill="FFFFFF"/>
          <w:lang w:val="en-US" w:eastAsia="zh-CN"/>
        </w:rPr>
        <w:t>推动</w:t>
      </w:r>
      <w:r>
        <w:rPr>
          <w:rFonts w:hint="eastAsia" w:cs="幼圆"/>
          <w:shd w:val="clear" w:color="auto" w:fill="FFFFFF"/>
        </w:rPr>
        <w:t>“实质合规”、全面提升合规管理的有效性为总体工作目标，完善以案例为导向的合规管理工作机制，加强重点业务领域的合规管控，推动合规主体责任持续落地，加强对重点业务、新业务的支持与协同，全面提升合规科技水平，有效提升合规管理队伍的履职能力，推动形成与公司发展战略相匹配的合规管理能力，助力公司经营战略的实施落地。</w:t>
      </w:r>
    </w:p>
    <w:p>
      <w:pPr>
        <w:pStyle w:val="2"/>
        <w:rPr>
          <w:shd w:val="clear" w:color="auto" w:fill="FFFFFF"/>
        </w:rPr>
      </w:pPr>
    </w:p>
    <w:p>
      <w:pPr>
        <w:pStyle w:val="3"/>
        <w:spacing w:line="440" w:lineRule="exact"/>
        <w:rPr>
          <w:shd w:val="clear" w:color="auto" w:fill="FFFFFF"/>
        </w:rPr>
      </w:pPr>
      <w:bookmarkStart w:id="108" w:name="_Toc26732"/>
      <w:bookmarkStart w:id="109" w:name="_Toc15816"/>
      <w:bookmarkStart w:id="110" w:name="_Toc10693"/>
      <w:bookmarkStart w:id="111" w:name="_Toc18593"/>
      <w:bookmarkStart w:id="112" w:name="_Toc17966"/>
      <w:bookmarkStart w:id="113" w:name="_Toc18501"/>
      <w:bookmarkStart w:id="114" w:name="_Toc10253"/>
      <w:bookmarkStart w:id="115" w:name="_Toc32731"/>
      <w:bookmarkStart w:id="116" w:name="_Toc495311385"/>
      <w:bookmarkStart w:id="117" w:name="_Toc14462"/>
      <w:bookmarkStart w:id="118" w:name="_Toc3335"/>
      <w:r>
        <w:rPr>
          <w:shd w:val="clear" w:color="auto" w:fill="FFFFFF"/>
        </w:rPr>
        <w:t>第二章 工作人员执业行为规范</w:t>
      </w:r>
      <w:bookmarkEnd w:id="108"/>
      <w:bookmarkEnd w:id="109"/>
      <w:bookmarkEnd w:id="110"/>
      <w:bookmarkEnd w:id="111"/>
      <w:bookmarkEnd w:id="112"/>
      <w:bookmarkEnd w:id="113"/>
      <w:bookmarkEnd w:id="114"/>
      <w:bookmarkEnd w:id="115"/>
      <w:bookmarkEnd w:id="116"/>
      <w:bookmarkEnd w:id="117"/>
      <w:bookmarkEnd w:id="118"/>
    </w:p>
    <w:p>
      <w:pPr>
        <w:pStyle w:val="4"/>
        <w:spacing w:line="440" w:lineRule="exact"/>
        <w:rPr>
          <w:rFonts w:hint="eastAsia" w:eastAsia="幼圆"/>
          <w:shd w:val="clear" w:color="auto" w:fill="FFFFFF"/>
          <w:lang w:eastAsia="zh-CN"/>
        </w:rPr>
      </w:pPr>
      <w:bookmarkStart w:id="119" w:name="_Toc17677"/>
      <w:bookmarkStart w:id="120" w:name="_Toc28773"/>
      <w:bookmarkStart w:id="121" w:name="_Toc495311386"/>
      <w:bookmarkStart w:id="122" w:name="_Toc23606"/>
      <w:bookmarkStart w:id="123" w:name="_Toc12197"/>
      <w:bookmarkStart w:id="124" w:name="_Toc2273"/>
      <w:bookmarkStart w:id="125" w:name="_Toc2615"/>
      <w:bookmarkStart w:id="126" w:name="_Toc21000"/>
      <w:bookmarkStart w:id="127" w:name="_Toc23615"/>
      <w:bookmarkStart w:id="128" w:name="_Toc31897"/>
      <w:bookmarkStart w:id="129" w:name="_Toc4476"/>
      <w:r>
        <w:rPr>
          <w:rFonts w:hint="eastAsia"/>
          <w:shd w:val="clear" w:color="auto" w:fill="FFFFFF"/>
        </w:rPr>
        <w:t>一、从业</w:t>
      </w:r>
      <w:bookmarkEnd w:id="119"/>
      <w:bookmarkEnd w:id="120"/>
      <w:bookmarkEnd w:id="121"/>
      <w:bookmarkEnd w:id="122"/>
      <w:bookmarkEnd w:id="123"/>
      <w:bookmarkEnd w:id="124"/>
      <w:bookmarkEnd w:id="125"/>
      <w:bookmarkEnd w:id="126"/>
      <w:bookmarkEnd w:id="127"/>
      <w:r>
        <w:rPr>
          <w:rFonts w:hint="eastAsia"/>
          <w:shd w:val="clear" w:color="auto" w:fill="FFFFFF"/>
          <w:lang w:val="en-US" w:eastAsia="zh-CN"/>
        </w:rPr>
        <w:t>条件</w:t>
      </w:r>
      <w:bookmarkEnd w:id="128"/>
      <w:bookmarkEnd w:id="129"/>
    </w:p>
    <w:p>
      <w:pPr>
        <w:spacing w:line="440" w:lineRule="exact"/>
        <w:rPr>
          <w:shd w:val="clear" w:color="auto" w:fill="FFFFFF"/>
        </w:rPr>
      </w:pPr>
      <w:r>
        <w:rPr>
          <w:shd w:val="clear" w:color="auto" w:fill="FFFFFF"/>
        </w:rPr>
        <w:t>根据《</w:t>
      </w:r>
      <w:r>
        <w:rPr>
          <w:rFonts w:hint="eastAsia"/>
          <w:shd w:val="clear" w:color="auto" w:fill="FFFFFF"/>
        </w:rPr>
        <w:t>证券基金经营机构董事、监事、高级管理人员及从业人员监督管理办法</w:t>
      </w:r>
      <w:r>
        <w:rPr>
          <w:shd w:val="clear" w:color="auto" w:fill="FFFFFF"/>
        </w:rPr>
        <w:t>》第</w:t>
      </w:r>
      <w:r>
        <w:rPr>
          <w:rFonts w:hint="eastAsia"/>
          <w:shd w:val="clear" w:color="auto" w:fill="FFFFFF"/>
          <w:lang w:val="en-US" w:eastAsia="zh-CN"/>
        </w:rPr>
        <w:t>三</w:t>
      </w:r>
      <w:r>
        <w:rPr>
          <w:shd w:val="clear" w:color="auto" w:fill="FFFFFF"/>
        </w:rPr>
        <w:t>条规定，</w:t>
      </w:r>
      <w:r>
        <w:rPr>
          <w:rFonts w:hint="eastAsia"/>
          <w:shd w:val="clear" w:color="auto" w:fill="FFFFFF"/>
        </w:rPr>
        <w:t>证券公司从业人员应当符合从事证券业务的条件，并按照规定在中国证券业协会登记</w:t>
      </w:r>
      <w:r>
        <w:rPr>
          <w:shd w:val="clear" w:color="auto" w:fill="FFFFFF"/>
        </w:rPr>
        <w:t>。</w:t>
      </w:r>
      <w:r>
        <w:rPr>
          <w:rFonts w:hint="eastAsia"/>
          <w:shd w:val="clear" w:color="auto" w:fill="FFFFFF"/>
        </w:rPr>
        <w:t>证券基金经营机构不得聘任不符合任职条件的人员担任董事、监事、高级管理人员和分支机构负责人，不得聘用不符合从业条件的人员从事证券基金业务和相关管理工作，不得违反规定授权不符合任职条件或者从业条件的人员实际履行相关职责。</w:t>
      </w:r>
      <w:r>
        <w:rPr>
          <w:shd w:val="clear" w:color="auto" w:fill="FFFFFF"/>
        </w:rPr>
        <w:t>第八条规定，</w:t>
      </w:r>
      <w:r>
        <w:rPr>
          <w:rFonts w:hint="eastAsia"/>
          <w:shd w:val="clear" w:color="auto" w:fill="FFFFFF"/>
        </w:rPr>
        <w:t>拟任证券基金经营机构董事长、副董事长、监事会主席、高级管理人员的人员，可以参加行业协会组织的水平评价测试，作为证明其熟悉证券基金法律法规的参考</w:t>
      </w:r>
      <w:r>
        <w:rPr>
          <w:rFonts w:hint="eastAsia"/>
          <w:shd w:val="clear" w:color="auto" w:fill="FFFFFF"/>
          <w:lang w:eastAsia="zh-CN"/>
        </w:rPr>
        <w:t>。</w:t>
      </w:r>
      <w:r>
        <w:rPr>
          <w:rFonts w:hint="eastAsia"/>
          <w:shd w:val="clear" w:color="auto" w:fill="FFFFFF"/>
          <w:lang w:val="en-US" w:eastAsia="zh-CN"/>
        </w:rPr>
        <w:t>第十六条规定，证券基金经营机构可以要求拟从事证券基金业务的人员参加从业人员专业能力水平评价测试，作为证明其专业能力的参考；不参加从业人员专业能力水平评价测试的，应当符合行业协会规定的条件。</w:t>
      </w:r>
    </w:p>
    <w:p>
      <w:pPr>
        <w:spacing w:line="440" w:lineRule="exact"/>
        <w:rPr>
          <w:shd w:val="clear" w:color="auto" w:fill="FFFFFF"/>
        </w:rPr>
      </w:pPr>
      <w:r>
        <w:rPr>
          <w:rFonts w:hint="eastAsia"/>
          <w:shd w:val="clear" w:color="auto" w:fill="FFFFFF"/>
        </w:rPr>
        <w:t>因此，公司</w:t>
      </w:r>
      <w:r>
        <w:rPr>
          <w:rFonts w:hint="eastAsia"/>
          <w:shd w:val="clear" w:color="auto" w:fill="FFFFFF"/>
          <w:lang w:val="en-US" w:eastAsia="zh-CN"/>
        </w:rPr>
        <w:t>工作人员应根据从事业务内容的不同，通过中国证券业协会相应的水平评价测试，并按照规定向中国证券业协会进行从业人员登记后，方可从事相关证券业务。不参加从业人员专业能力水平评价测试的，应当符合行业协会规定的条件。公司</w:t>
      </w:r>
      <w:r>
        <w:rPr>
          <w:rFonts w:hint="eastAsia"/>
          <w:shd w:val="clear" w:color="auto" w:fill="FFFFFF"/>
        </w:rPr>
        <w:t>不得聘任不符合任职条件的人员担任董事、监事、高级管理人员和分支机构负责人，</w:t>
      </w:r>
      <w:r>
        <w:rPr>
          <w:rFonts w:hint="eastAsia"/>
          <w:shd w:val="clear" w:color="auto" w:fill="FFFFFF"/>
          <w:lang w:val="en-US" w:eastAsia="zh-CN"/>
        </w:rPr>
        <w:t>公司各单位</w:t>
      </w:r>
      <w:r>
        <w:rPr>
          <w:rFonts w:hint="eastAsia"/>
          <w:shd w:val="clear" w:color="auto" w:fill="FFFFFF"/>
        </w:rPr>
        <w:t>不得聘用不符合从业条件的人员从事证券基金业务和相关管理工作，不得违反规定授权不符合任职条件或者从业条件的人员实际履行相关职责。</w:t>
      </w:r>
    </w:p>
    <w:p>
      <w:pPr>
        <w:spacing w:line="440" w:lineRule="exact"/>
        <w:rPr>
          <w:shd w:val="clear" w:color="auto" w:fill="FFFFFF"/>
        </w:rPr>
      </w:pPr>
      <w:r>
        <w:rPr>
          <w:rFonts w:hint="eastAsia"/>
          <w:shd w:val="clear" w:color="auto" w:fill="FFFFFF"/>
        </w:rPr>
        <w:t>根据监管及行业自律要求，已具备从事某项执业资格的工作人员应</w:t>
      </w:r>
      <w:r>
        <w:rPr>
          <w:rFonts w:hint="eastAsia"/>
          <w:shd w:val="clear" w:color="auto" w:fill="FFFFFF"/>
          <w:lang w:val="en-US" w:eastAsia="zh-CN"/>
        </w:rPr>
        <w:t>按照</w:t>
      </w:r>
      <w:r>
        <w:rPr>
          <w:rFonts w:hint="eastAsia"/>
          <w:shd w:val="clear" w:color="auto" w:fill="FFFFFF"/>
        </w:rPr>
        <w:t>规定</w:t>
      </w:r>
      <w:r>
        <w:rPr>
          <w:rFonts w:hint="eastAsia"/>
          <w:shd w:val="clear" w:color="auto" w:fill="FFFFFF"/>
          <w:lang w:val="en-US" w:eastAsia="zh-CN"/>
        </w:rPr>
        <w:t>参加</w:t>
      </w:r>
      <w:r>
        <w:rPr>
          <w:rFonts w:hint="eastAsia"/>
          <w:shd w:val="clear" w:color="auto" w:fill="FFFFFF"/>
        </w:rPr>
        <w:t>持续</w:t>
      </w:r>
      <w:r>
        <w:rPr>
          <w:rFonts w:hint="eastAsia"/>
          <w:shd w:val="clear" w:color="auto" w:fill="FFFFFF"/>
          <w:lang w:val="en-US" w:eastAsia="zh-CN"/>
        </w:rPr>
        <w:t>业务培训</w:t>
      </w:r>
      <w:r>
        <w:rPr>
          <w:rFonts w:hint="eastAsia"/>
          <w:shd w:val="clear" w:color="auto" w:fill="FFFFFF"/>
        </w:rPr>
        <w:t>。公司工作人员应知晓并关注自己的</w:t>
      </w:r>
      <w:r>
        <w:rPr>
          <w:rFonts w:hint="eastAsia"/>
          <w:shd w:val="clear" w:color="auto" w:fill="FFFFFF"/>
          <w:lang w:val="en-US" w:eastAsia="zh-CN"/>
        </w:rPr>
        <w:t>任职</w:t>
      </w:r>
      <w:r>
        <w:rPr>
          <w:rFonts w:hint="eastAsia"/>
          <w:shd w:val="clear" w:color="auto" w:fill="FFFFFF"/>
        </w:rPr>
        <w:t>资格</w:t>
      </w:r>
      <w:r>
        <w:rPr>
          <w:rFonts w:hint="eastAsia"/>
          <w:shd w:val="clear" w:color="auto" w:fill="FFFFFF"/>
          <w:lang w:val="en-US" w:eastAsia="zh-CN"/>
        </w:rPr>
        <w:t>持续培训</w:t>
      </w:r>
      <w:r>
        <w:rPr>
          <w:rFonts w:hint="eastAsia"/>
          <w:shd w:val="clear" w:color="auto" w:fill="FFFFFF"/>
        </w:rPr>
        <w:t>的</w:t>
      </w:r>
      <w:r>
        <w:rPr>
          <w:rFonts w:hint="eastAsia"/>
          <w:shd w:val="clear" w:color="auto" w:fill="FFFFFF"/>
          <w:lang w:eastAsia="zh-CN"/>
        </w:rPr>
        <w:t>要求</w:t>
      </w:r>
      <w:r>
        <w:rPr>
          <w:rFonts w:hint="eastAsia"/>
          <w:shd w:val="clear" w:color="auto" w:fill="FFFFFF"/>
        </w:rPr>
        <w:t>，主动按照规定完成</w:t>
      </w:r>
      <w:r>
        <w:rPr>
          <w:rFonts w:hint="eastAsia"/>
          <w:shd w:val="clear" w:color="auto" w:fill="FFFFFF"/>
          <w:lang w:val="en-US" w:eastAsia="zh-CN"/>
        </w:rPr>
        <w:t>持续</w:t>
      </w:r>
      <w:r>
        <w:rPr>
          <w:rFonts w:hint="eastAsia"/>
          <w:shd w:val="clear" w:color="auto" w:fill="FFFFFF"/>
        </w:rPr>
        <w:t>培训，以确保</w:t>
      </w:r>
      <w:r>
        <w:rPr>
          <w:rFonts w:hint="eastAsia"/>
          <w:shd w:val="clear" w:color="auto" w:fill="FFFFFF"/>
          <w:lang w:val="en-US" w:eastAsia="zh-CN"/>
        </w:rPr>
        <w:t>任职</w:t>
      </w:r>
      <w:r>
        <w:rPr>
          <w:rFonts w:hint="eastAsia"/>
          <w:shd w:val="clear" w:color="auto" w:fill="FFFFFF"/>
        </w:rPr>
        <w:t>资格的有效性。</w:t>
      </w:r>
    </w:p>
    <w:p>
      <w:pPr>
        <w:pStyle w:val="4"/>
        <w:spacing w:line="440" w:lineRule="exact"/>
        <w:rPr>
          <w:shd w:val="clear" w:color="auto" w:fill="FFFFFF"/>
        </w:rPr>
      </w:pPr>
      <w:bookmarkStart w:id="130" w:name="_Toc19845"/>
      <w:bookmarkStart w:id="131" w:name="_Toc11614"/>
      <w:bookmarkStart w:id="132" w:name="_Toc19441"/>
      <w:bookmarkStart w:id="133" w:name="_Toc495311387"/>
      <w:bookmarkStart w:id="134" w:name="_Toc1734"/>
      <w:bookmarkStart w:id="135" w:name="_Toc7840"/>
      <w:bookmarkStart w:id="136" w:name="_Toc26678"/>
      <w:bookmarkStart w:id="137" w:name="_Toc20739"/>
      <w:bookmarkStart w:id="138" w:name="_Toc2100"/>
      <w:bookmarkStart w:id="139" w:name="_Toc10264"/>
      <w:bookmarkStart w:id="140" w:name="_Toc24423"/>
      <w:r>
        <w:rPr>
          <w:rFonts w:hint="eastAsia"/>
          <w:shd w:val="clear" w:color="auto" w:fill="FFFFFF"/>
        </w:rPr>
        <w:t>二、职业操守</w:t>
      </w:r>
      <w:bookmarkEnd w:id="130"/>
      <w:bookmarkEnd w:id="131"/>
      <w:bookmarkEnd w:id="132"/>
      <w:bookmarkEnd w:id="133"/>
      <w:bookmarkEnd w:id="134"/>
      <w:bookmarkEnd w:id="135"/>
      <w:bookmarkEnd w:id="136"/>
      <w:bookmarkEnd w:id="137"/>
      <w:bookmarkEnd w:id="138"/>
      <w:bookmarkEnd w:id="139"/>
      <w:bookmarkEnd w:id="140"/>
    </w:p>
    <w:p>
      <w:pPr>
        <w:spacing w:line="440" w:lineRule="exact"/>
        <w:rPr>
          <w:rFonts w:hint="eastAsia" w:cs="Times New Roman"/>
          <w:shd w:val="clear" w:color="auto" w:fill="FFFFFF"/>
        </w:rPr>
      </w:pPr>
      <w:r>
        <w:rPr>
          <w:rFonts w:hint="eastAsia" w:cs="Times New Roman"/>
          <w:shd w:val="clear" w:color="auto" w:fill="FFFFFF"/>
        </w:rPr>
        <w:t>根据《证券公司合规管理实施指引》第四条规定，公司及工作人员应当遵守行业公认普遍遵守的职业道德和行为准则，包括但不限于诚实守信、勤勉尽责、专业敬业、公平竞争、客户利益至上、有效防范并妥善处理利益冲突、自觉维护行业良好声誉和秩序、主动承担社会责任等。</w:t>
      </w:r>
    </w:p>
    <w:p>
      <w:pPr>
        <w:spacing w:line="440" w:lineRule="exact"/>
        <w:rPr>
          <w:rFonts w:hint="default" w:eastAsia="幼圆" w:cs="Times New Roman"/>
          <w:shd w:val="clear" w:color="auto" w:fill="FFFFFF"/>
          <w:lang w:val="en-US" w:eastAsia="zh-CN"/>
        </w:rPr>
      </w:pPr>
      <w:r>
        <w:rPr>
          <w:rFonts w:hint="eastAsia" w:cs="Times New Roman"/>
          <w:shd w:val="clear" w:color="auto" w:fill="FFFFFF"/>
          <w:lang w:val="en-US" w:eastAsia="zh-CN"/>
        </w:rPr>
        <w:t>根据《树立证券行业荣辱观的倡议书》，公司工作人员应树立</w:t>
      </w:r>
      <w:r>
        <w:rPr>
          <w:rFonts w:hint="eastAsia"/>
        </w:rPr>
        <w:t>明是非、辨善恶、知廉耻、有责任的高尚价值追求</w:t>
      </w:r>
      <w:r>
        <w:rPr>
          <w:rFonts w:hint="eastAsia"/>
          <w:lang w:eastAsia="zh-CN"/>
        </w:rPr>
        <w:t>，</w:t>
      </w:r>
      <w:r>
        <w:rPr>
          <w:rFonts w:hint="eastAsia"/>
          <w:lang w:val="en-US" w:eastAsia="zh-CN"/>
        </w:rPr>
        <w:t>遵守证券行业荣辱观的十项规定：（1）坚持守法合规，反对违法乱纪；（2）坚持诚实守信，反对背信弃义；（3）坚持专业精进，反对不思进取；（4）坚持审慎稳健，反对盲目扩张；（5）坚持长期理念，反对急功冒进；（6）坚持勤勉尽责，反对玩忽职守；（7）坚持廉洁自律，反对拜金享乐；（8）坚持珍惜声誉，反对损害形象；（9）坚持服务实体，反对脱实向虚；（10）坚持金融报国，反对自私自利。</w:t>
      </w:r>
    </w:p>
    <w:p>
      <w:pPr>
        <w:pStyle w:val="4"/>
        <w:spacing w:line="440" w:lineRule="exact"/>
        <w:rPr>
          <w:shd w:val="clear" w:color="auto" w:fill="FFFFFF"/>
        </w:rPr>
      </w:pPr>
      <w:bookmarkStart w:id="141" w:name="_Toc21208"/>
      <w:bookmarkStart w:id="142" w:name="_Toc4981"/>
      <w:bookmarkStart w:id="143" w:name="_Toc495311388"/>
      <w:bookmarkStart w:id="144" w:name="_Toc17689"/>
      <w:bookmarkStart w:id="145" w:name="_Toc4110"/>
      <w:bookmarkStart w:id="146" w:name="_Toc19111"/>
      <w:bookmarkStart w:id="147" w:name="_Toc11714"/>
      <w:bookmarkStart w:id="148" w:name="_Toc2753"/>
      <w:bookmarkStart w:id="149" w:name="_Toc18688"/>
      <w:bookmarkStart w:id="150" w:name="_Toc27623"/>
      <w:bookmarkStart w:id="151" w:name="_Toc30432"/>
      <w:r>
        <w:rPr>
          <w:rFonts w:hint="eastAsia"/>
          <w:shd w:val="clear" w:color="auto" w:fill="FFFFFF"/>
        </w:rPr>
        <w:t>三、从业人员</w:t>
      </w:r>
      <w:r>
        <w:rPr>
          <w:rFonts w:hint="eastAsia"/>
          <w:shd w:val="clear" w:color="auto" w:fill="FFFFFF"/>
          <w:lang w:val="en-US" w:eastAsia="zh-CN"/>
        </w:rPr>
        <w:t>证券</w:t>
      </w:r>
      <w:r>
        <w:rPr>
          <w:rFonts w:hint="eastAsia"/>
          <w:shd w:val="clear" w:color="auto" w:fill="FFFFFF"/>
        </w:rPr>
        <w:t>交易</w:t>
      </w:r>
      <w:bookmarkEnd w:id="141"/>
      <w:bookmarkEnd w:id="142"/>
      <w:bookmarkEnd w:id="143"/>
      <w:bookmarkEnd w:id="144"/>
      <w:bookmarkEnd w:id="145"/>
      <w:bookmarkEnd w:id="146"/>
      <w:bookmarkEnd w:id="147"/>
      <w:bookmarkEnd w:id="148"/>
      <w:bookmarkEnd w:id="149"/>
      <w:bookmarkEnd w:id="150"/>
      <w:bookmarkEnd w:id="151"/>
    </w:p>
    <w:p>
      <w:pPr>
        <w:spacing w:line="440" w:lineRule="exact"/>
        <w:rPr>
          <w:shd w:val="clear" w:color="auto" w:fill="FFFFFF"/>
        </w:rPr>
      </w:pPr>
      <w:r>
        <w:rPr>
          <w:rFonts w:hint="eastAsia"/>
          <w:shd w:val="clear" w:color="auto" w:fill="FFFFFF"/>
        </w:rPr>
        <w:t>根据《证券法》第四十条规定，证券交易场所、证券公司和证券登记结算机构的从业人员，证券监督管理机构的工作人员以及法律、行政法规规定禁止参与股票交易的其他人员，在任期或者法定限期内，不得直接或者以化名、借他人名义持有、买卖股票或者其他具有股权性质的证券，也不得收受他人赠送的股票或者其他具有股权性质的证券。任何人在成为前款所列人员时，其原已持有的股票或者其他具有股权性质的证券，必须依法转让。实施股权激励计划或者员工持股计划的证券公司的从业人员，可以按照国务院证券监督管理机构的规定持有、卖出本公司股票或者其他具有股权性质的证券。第一百三十六条</w:t>
      </w:r>
      <w:r>
        <w:rPr>
          <w:rFonts w:hint="eastAsia"/>
          <w:shd w:val="clear" w:color="auto" w:fill="FFFFFF"/>
          <w:lang w:val="en-US" w:eastAsia="zh-CN"/>
        </w:rPr>
        <w:t>规定，</w:t>
      </w:r>
      <w:r>
        <w:rPr>
          <w:rFonts w:hint="eastAsia"/>
          <w:shd w:val="clear" w:color="auto" w:fill="FFFFFF"/>
        </w:rPr>
        <w:t>证券公司的从业人员不得私下接受客户委托买卖证券。</w:t>
      </w:r>
    </w:p>
    <w:p>
      <w:pPr>
        <w:spacing w:line="440" w:lineRule="exact"/>
        <w:rPr>
          <w:shd w:val="clear" w:color="auto" w:fill="FFFFFF"/>
        </w:rPr>
      </w:pPr>
      <w:r>
        <w:rPr>
          <w:rFonts w:hint="eastAsia"/>
          <w:shd w:val="clear" w:color="auto" w:fill="FFFFFF"/>
        </w:rPr>
        <w:t>公司要求工作人员在办理入司手续前应当做好自身账户的自查和销户。如因</w:t>
      </w:r>
      <w:r>
        <w:rPr>
          <w:shd w:val="clear" w:color="auto" w:fill="FFFFFF"/>
        </w:rPr>
        <w:t>股票停牌等特殊</w:t>
      </w:r>
      <w:r>
        <w:rPr>
          <w:rFonts w:hint="eastAsia"/>
          <w:shd w:val="clear" w:color="auto" w:fill="FFFFFF"/>
        </w:rPr>
        <w:t>原因</w:t>
      </w:r>
      <w:r>
        <w:rPr>
          <w:shd w:val="clear" w:color="auto" w:fill="FFFFFF"/>
        </w:rPr>
        <w:t>不能销户的，</w:t>
      </w:r>
      <w:r>
        <w:rPr>
          <w:rFonts w:hint="eastAsia"/>
          <w:shd w:val="clear" w:color="auto" w:fill="FFFFFF"/>
        </w:rPr>
        <w:t>该</w:t>
      </w:r>
      <w:r>
        <w:rPr>
          <w:shd w:val="clear" w:color="auto" w:fill="FFFFFF"/>
        </w:rPr>
        <w:t>账户</w:t>
      </w:r>
      <w:r>
        <w:rPr>
          <w:rFonts w:hint="eastAsia"/>
          <w:shd w:val="clear" w:color="auto" w:fill="FFFFFF"/>
          <w:lang w:val="en-US" w:eastAsia="zh-CN"/>
        </w:rPr>
        <w:t>原则上应</w:t>
      </w:r>
      <w:r>
        <w:rPr>
          <w:shd w:val="clear" w:color="auto" w:fill="FFFFFF"/>
        </w:rPr>
        <w:t>在本公司</w:t>
      </w:r>
      <w:r>
        <w:rPr>
          <w:rFonts w:hint="eastAsia"/>
          <w:shd w:val="clear" w:color="auto" w:fill="FFFFFF"/>
        </w:rPr>
        <w:t>指定</w:t>
      </w:r>
      <w:r>
        <w:rPr>
          <w:shd w:val="clear" w:color="auto" w:fill="FFFFFF"/>
        </w:rPr>
        <w:t>交易或托管</w:t>
      </w:r>
      <w:r>
        <w:rPr>
          <w:rFonts w:hint="eastAsia"/>
          <w:shd w:val="clear" w:color="auto" w:fill="FFFFFF"/>
        </w:rPr>
        <w:t>；</w:t>
      </w:r>
      <w:r>
        <w:rPr>
          <w:shd w:val="clear" w:color="auto" w:fill="FFFFFF"/>
        </w:rPr>
        <w:t>如因客观原因无法</w:t>
      </w:r>
      <w:r>
        <w:rPr>
          <w:rFonts w:hint="eastAsia"/>
          <w:shd w:val="clear" w:color="auto" w:fill="FFFFFF"/>
        </w:rPr>
        <w:t>在</w:t>
      </w:r>
      <w:r>
        <w:rPr>
          <w:shd w:val="clear" w:color="auto" w:fill="FFFFFF"/>
        </w:rPr>
        <w:t>本公司指定交易或托管</w:t>
      </w:r>
      <w:r>
        <w:rPr>
          <w:rFonts w:hint="eastAsia"/>
          <w:shd w:val="clear" w:color="auto" w:fill="FFFFFF"/>
        </w:rPr>
        <w:t>的</w:t>
      </w:r>
      <w:r>
        <w:rPr>
          <w:shd w:val="clear" w:color="auto" w:fill="FFFFFF"/>
        </w:rPr>
        <w:t>，应于</w:t>
      </w:r>
      <w:r>
        <w:rPr>
          <w:rFonts w:hint="eastAsia"/>
          <w:shd w:val="clear" w:color="auto" w:fill="FFFFFF"/>
        </w:rPr>
        <w:t>每</w:t>
      </w:r>
      <w:r>
        <w:rPr>
          <w:shd w:val="clear" w:color="auto" w:fill="FFFFFF"/>
        </w:rPr>
        <w:t>季度结束之日起</w:t>
      </w:r>
      <w:r>
        <w:rPr>
          <w:rFonts w:hint="eastAsia"/>
          <w:shd w:val="clear" w:color="auto" w:fill="FFFFFF"/>
        </w:rPr>
        <w:t>10日</w:t>
      </w:r>
      <w:r>
        <w:rPr>
          <w:shd w:val="clear" w:color="auto" w:fill="FFFFFF"/>
        </w:rPr>
        <w:t>内向</w:t>
      </w:r>
      <w:r>
        <w:rPr>
          <w:rFonts w:hint="eastAsia"/>
          <w:shd w:val="clear" w:color="auto" w:fill="FFFFFF"/>
          <w:lang w:val="en-US" w:eastAsia="zh-CN"/>
        </w:rPr>
        <w:t>所属单位</w:t>
      </w:r>
      <w:r>
        <w:rPr>
          <w:rFonts w:hint="eastAsia"/>
          <w:shd w:val="clear" w:color="auto" w:fill="FFFFFF"/>
        </w:rPr>
        <w:t>申报该</w:t>
      </w:r>
      <w:r>
        <w:rPr>
          <w:shd w:val="clear" w:color="auto" w:fill="FFFFFF"/>
        </w:rPr>
        <w:t>证券账户</w:t>
      </w:r>
      <w:r>
        <w:rPr>
          <w:rFonts w:hint="eastAsia"/>
          <w:shd w:val="clear" w:color="auto" w:fill="FFFFFF"/>
        </w:rPr>
        <w:t>的</w:t>
      </w:r>
      <w:r>
        <w:rPr>
          <w:shd w:val="clear" w:color="auto" w:fill="FFFFFF"/>
        </w:rPr>
        <w:t>交易记录</w:t>
      </w:r>
      <w:r>
        <w:rPr>
          <w:rFonts w:hint="eastAsia"/>
          <w:shd w:val="clear" w:color="auto" w:fill="FFFFFF"/>
        </w:rPr>
        <w:t>。该账户</w:t>
      </w:r>
      <w:r>
        <w:rPr>
          <w:shd w:val="clear" w:color="auto" w:fill="FFFFFF"/>
        </w:rPr>
        <w:t>存续期间，从业人员不得</w:t>
      </w:r>
      <w:r>
        <w:rPr>
          <w:rFonts w:hint="eastAsia"/>
          <w:shd w:val="clear" w:color="auto" w:fill="FFFFFF"/>
        </w:rPr>
        <w:t>违规</w:t>
      </w:r>
      <w:r>
        <w:rPr>
          <w:shd w:val="clear" w:color="auto" w:fill="FFFFFF"/>
        </w:rPr>
        <w:t>交易</w:t>
      </w:r>
      <w:r>
        <w:rPr>
          <w:rFonts w:hint="eastAsia"/>
          <w:shd w:val="clear" w:color="auto" w:fill="FFFFFF"/>
        </w:rPr>
        <w:t>。</w:t>
      </w:r>
      <w:r>
        <w:rPr>
          <w:shd w:val="clear" w:color="auto" w:fill="FFFFFF"/>
        </w:rPr>
        <w:t>账户不能注销的特殊原因解除后，</w:t>
      </w:r>
      <w:r>
        <w:rPr>
          <w:rFonts w:hint="eastAsia"/>
          <w:shd w:val="clear" w:color="auto" w:fill="FFFFFF"/>
        </w:rPr>
        <w:t>从业人员</w:t>
      </w:r>
      <w:r>
        <w:rPr>
          <w:shd w:val="clear" w:color="auto" w:fill="FFFFFF"/>
        </w:rPr>
        <w:t>应</w:t>
      </w:r>
      <w:r>
        <w:rPr>
          <w:rFonts w:hint="eastAsia"/>
          <w:shd w:val="clear" w:color="auto" w:fill="FFFFFF"/>
          <w:lang w:val="en-US" w:eastAsia="zh-CN"/>
        </w:rPr>
        <w:t>于解除当日</w:t>
      </w:r>
      <w:r>
        <w:rPr>
          <w:rFonts w:hint="eastAsia"/>
          <w:shd w:val="clear" w:color="auto" w:fill="FFFFFF"/>
        </w:rPr>
        <w:t>处置</w:t>
      </w:r>
      <w:r>
        <w:rPr>
          <w:shd w:val="clear" w:color="auto" w:fill="FFFFFF"/>
        </w:rPr>
        <w:t>股票并办理销户</w:t>
      </w:r>
      <w:r>
        <w:rPr>
          <w:rFonts w:hint="eastAsia"/>
          <w:shd w:val="clear" w:color="auto" w:fill="FFFFFF"/>
          <w:lang w:val="en-US" w:eastAsia="zh-CN"/>
        </w:rPr>
        <w:t>业务</w:t>
      </w:r>
      <w:r>
        <w:rPr>
          <w:shd w:val="clear" w:color="auto" w:fill="FFFFFF"/>
        </w:rPr>
        <w:t>。</w:t>
      </w:r>
    </w:p>
    <w:p>
      <w:pPr>
        <w:spacing w:line="440" w:lineRule="exact"/>
        <w:rPr>
          <w:rFonts w:hint="eastAsia"/>
          <w:shd w:val="clear" w:color="auto" w:fill="FFFFFF"/>
        </w:rPr>
      </w:pPr>
      <w:r>
        <w:rPr>
          <w:rFonts w:hint="eastAsia"/>
          <w:shd w:val="clear" w:color="auto" w:fill="FFFFFF"/>
        </w:rPr>
        <w:t>公司员工不得持有的证券包括：</w:t>
      </w:r>
      <w:r>
        <w:rPr>
          <w:shd w:val="clear" w:color="auto" w:fill="FFFFFF"/>
        </w:rPr>
        <w:t>A股、B股、N股、港股，以及全国中小企业股份转让系统公司挂牌的股票</w:t>
      </w:r>
      <w:r>
        <w:rPr>
          <w:rFonts w:hint="eastAsia"/>
          <w:shd w:val="clear" w:color="auto" w:fill="FFFFFF"/>
        </w:rPr>
        <w:t>；其他具有股权性质的证券包括：存托凭证、可转换公司债券、可交换公司债券、个股期权、投资股票的单一资产管理产品等。此外，公司IB专员不得持有期货账户。</w:t>
      </w:r>
    </w:p>
    <w:p>
      <w:pPr>
        <w:spacing w:line="440" w:lineRule="exact"/>
        <w:rPr>
          <w:rFonts w:hint="eastAsia"/>
          <w:shd w:val="clear" w:color="auto" w:fill="FFFFFF"/>
        </w:rPr>
      </w:pPr>
      <w:r>
        <w:rPr>
          <w:rFonts w:hint="eastAsia"/>
          <w:shd w:val="clear" w:color="auto" w:fill="FFFFFF"/>
        </w:rPr>
        <w:t>工作人员（含营销员与经纪人）需将本人实际使用的（本人名下及非本人名下的）全部手机号码（含纯流量卡），如实报</w:t>
      </w:r>
      <w:r>
        <w:rPr>
          <w:rFonts w:hint="eastAsia"/>
          <w:shd w:val="clear" w:color="auto" w:fill="FFFFFF"/>
          <w:lang w:val="en-US" w:eastAsia="zh-CN"/>
        </w:rPr>
        <w:t>公司</w:t>
      </w:r>
      <w:r>
        <w:rPr>
          <w:rFonts w:hint="eastAsia"/>
          <w:shd w:val="clear" w:color="auto" w:fill="FFFFFF"/>
        </w:rPr>
        <w:t>备案；不得替客户接</w:t>
      </w:r>
      <w:r>
        <w:rPr>
          <w:rFonts w:hint="eastAsia"/>
          <w:shd w:val="clear" w:color="auto" w:fill="FFFFFF"/>
          <w:lang w:eastAsia="zh-CN"/>
        </w:rPr>
        <w:t>、</w:t>
      </w:r>
      <w:r>
        <w:rPr>
          <w:rFonts w:hint="eastAsia"/>
          <w:shd w:val="clear" w:color="auto" w:fill="FFFFFF"/>
        </w:rPr>
        <w:t>发手机验证码；不得将手机借给亲属等其他</w:t>
      </w:r>
      <w:r>
        <w:rPr>
          <w:rFonts w:hint="eastAsia"/>
          <w:shd w:val="clear" w:color="auto" w:fill="FFFFFF"/>
          <w:lang w:val="en-US" w:eastAsia="zh-CN"/>
        </w:rPr>
        <w:t>任何</w:t>
      </w:r>
      <w:r>
        <w:rPr>
          <w:rFonts w:hint="eastAsia"/>
          <w:shd w:val="clear" w:color="auto" w:fill="FFFFFF"/>
        </w:rPr>
        <w:t>人员使用；不得将办公电话借给客户等非工作人员使用；员工使用过的手机（或接受他人曾有证券交易的手机前）必须卸载手机</w:t>
      </w:r>
      <w:r>
        <w:rPr>
          <w:rFonts w:hint="eastAsia"/>
          <w:shd w:val="clear" w:color="auto" w:fill="FFFFFF"/>
          <w:lang w:eastAsia="zh-CN"/>
        </w:rPr>
        <w:t>上的所有</w:t>
      </w:r>
      <w:r>
        <w:rPr>
          <w:rFonts w:hint="eastAsia"/>
          <w:shd w:val="clear" w:color="auto" w:fill="FFFFFF"/>
        </w:rPr>
        <w:t>交易软件并恢复出厂设置后再转让（或受让）；员工本人名下手机号码必须在所属电信运营商办理更名业务后，方可交给他人使用。</w:t>
      </w:r>
    </w:p>
    <w:p>
      <w:pPr>
        <w:spacing w:line="440" w:lineRule="exact"/>
        <w:rPr>
          <w:rFonts w:hint="eastAsia" w:eastAsia="幼圆" w:cs="Times New Roman"/>
          <w:shd w:val="clear" w:color="auto" w:fill="FFFFFF"/>
          <w:lang w:val="en-US" w:eastAsia="zh-CN"/>
        </w:rPr>
      </w:pPr>
      <w:r>
        <w:rPr>
          <w:rFonts w:hint="eastAsia" w:cs="Times New Roman"/>
          <w:shd w:val="clear" w:color="auto" w:fill="FFFFFF"/>
          <w:lang w:val="en-US" w:eastAsia="zh-CN"/>
        </w:rPr>
        <w:t>工作人员需按照公司制度要求，及时、准确、完整地报备本人及利害关系人的基本信息和投资信息。</w:t>
      </w:r>
    </w:p>
    <w:p>
      <w:pPr>
        <w:pStyle w:val="4"/>
        <w:spacing w:line="440" w:lineRule="exact"/>
        <w:rPr>
          <w:rFonts w:hint="eastAsia" w:ascii="Arial" w:hAnsi="Arial" w:cs="Times New Roman"/>
          <w:shd w:val="clear" w:color="auto" w:fill="FFFFFF"/>
          <w:lang w:val="en-US" w:eastAsia="zh-CN"/>
        </w:rPr>
      </w:pPr>
      <w:bookmarkStart w:id="152" w:name="_Toc25266"/>
      <w:bookmarkStart w:id="153" w:name="_Toc7526"/>
      <w:r>
        <w:rPr>
          <w:rFonts w:hint="eastAsia" w:ascii="Arial" w:hAnsi="Arial" w:cs="Times New Roman"/>
          <w:shd w:val="clear" w:color="auto" w:fill="FFFFFF"/>
          <w:lang w:val="en-US" w:eastAsia="zh-CN"/>
        </w:rPr>
        <w:t>四、声誉风险管理</w:t>
      </w:r>
      <w:bookmarkEnd w:id="152"/>
      <w:bookmarkEnd w:id="153"/>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（一）自媒体管理</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公司各单位及全体员工应当遵循《东北证券股份有限公司自媒体运营管理办法》的相关规定，规范各单位及员工自媒体使用行为，预防自媒体运营风险，维护公司形象和声誉。</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1.未经公司批准，各单位及工作人员不得开设与公司相关的官方认证自媒体。公司级自媒体账号昵称应包含公司全称、简称、证券代码等内容；</w:t>
      </w:r>
      <w:r>
        <w:rPr>
          <w:rFonts w:hint="eastAsia" w:ascii="幼圆" w:eastAsia="幼圆" w:cs="Times New Roman"/>
          <w:sz w:val="24"/>
          <w:szCs w:val="24"/>
          <w:shd w:val="clear" w:color="auto" w:fill="FFFFFF"/>
        </w:rPr>
        <w:t>公司级自媒体账户申请经各部门负责人及合规专员</w:t>
      </w:r>
      <w:r>
        <w:rPr>
          <w:rFonts w:hint="eastAsia" w:ascii="幼圆" w:eastAsia="幼圆" w:cs="Times New Roman"/>
          <w:sz w:val="24"/>
          <w:szCs w:val="24"/>
          <w:shd w:val="clear" w:color="auto" w:fill="FFFFFF"/>
          <w:lang w:val="en-US" w:eastAsia="zh-CN"/>
        </w:rPr>
        <w:t>审批</w:t>
      </w:r>
      <w:r>
        <w:rPr>
          <w:rFonts w:hint="eastAsia" w:ascii="幼圆" w:eastAsia="幼圆" w:cs="Times New Roman"/>
          <w:sz w:val="24"/>
          <w:szCs w:val="24"/>
          <w:shd w:val="clear" w:color="auto" w:fill="FFFFFF"/>
        </w:rPr>
        <w:t>后，报各部门分管领导审批</w:t>
      </w:r>
      <w:r>
        <w:rPr>
          <w:rFonts w:hint="eastAsia" w:ascii="幼圆" w:eastAsia="幼圆" w:cs="Times New Roman"/>
          <w:sz w:val="24"/>
          <w:szCs w:val="24"/>
          <w:shd w:val="clear" w:color="auto" w:fill="FFFFFF"/>
          <w:lang w:val="en-US" w:eastAsia="zh-CN"/>
        </w:rPr>
        <w:t>并会签党群工作部</w:t>
      </w:r>
      <w:r>
        <w:rPr>
          <w:rFonts w:hint="eastAsia" w:ascii="幼圆" w:hAnsi="幼圆" w:eastAsia="幼圆" w:cs="Times New Roman"/>
          <w:sz w:val="24"/>
          <w:szCs w:val="24"/>
          <w:shd w:val="clear" w:color="auto" w:fill="FFFFFF"/>
        </w:rPr>
        <w:t>。</w:t>
      </w:r>
      <w:r>
        <w:rPr>
          <w:rFonts w:hint="eastAsia" w:ascii="幼圆" w:eastAsia="幼圆" w:cs="Times New Roman"/>
          <w:sz w:val="24"/>
          <w:szCs w:val="24"/>
          <w:shd w:val="clear" w:color="auto" w:fill="FFFFFF"/>
        </w:rPr>
        <w:t>经纪业务营业网点</w:t>
      </w:r>
      <w:r>
        <w:rPr>
          <w:rFonts w:hint="eastAsia" w:ascii="幼圆" w:eastAsia="幼圆" w:cs="Times New Roman"/>
          <w:sz w:val="24"/>
          <w:szCs w:val="24"/>
          <w:shd w:val="clear" w:color="auto" w:fill="FFFFFF"/>
          <w:lang w:val="en-US" w:eastAsia="zh-CN"/>
        </w:rPr>
        <w:t>原则上</w:t>
      </w:r>
      <w:r>
        <w:rPr>
          <w:rFonts w:hint="eastAsia" w:ascii="幼圆" w:eastAsia="幼圆" w:cs="Times New Roman"/>
          <w:sz w:val="24"/>
          <w:szCs w:val="24"/>
          <w:shd w:val="clear" w:color="auto" w:fill="FFFFFF"/>
        </w:rPr>
        <w:t>不再设立自媒体</w:t>
      </w:r>
      <w:r>
        <w:rPr>
          <w:rFonts w:hint="eastAsia" w:ascii="幼圆" w:eastAsia="幼圆" w:cs="Times New Roman"/>
          <w:sz w:val="24"/>
          <w:szCs w:val="24"/>
          <w:shd w:val="clear" w:color="auto" w:fill="FFFFFF"/>
          <w:lang w:eastAsia="zh-CN"/>
        </w:rPr>
        <w:t>。</w:t>
      </w:r>
      <w:r>
        <w:rPr>
          <w:rFonts w:hint="eastAsia" w:ascii="幼圆" w:eastAsia="幼圆" w:cs="Times New Roman"/>
          <w:sz w:val="24"/>
          <w:szCs w:val="24"/>
          <w:shd w:val="clear" w:color="auto" w:fill="FFFFFF"/>
          <w:lang w:val="en-US" w:eastAsia="zh-CN"/>
        </w:rPr>
        <w:t>因公司展业要求确实需要经纪业务营业网点设立自媒体的，由提出需求的管理部门、业务部门按照前款要求进行审批，说明具体情况并作为本单位自媒体账户做好运营管理</w:t>
      </w:r>
      <w:r>
        <w:rPr>
          <w:rFonts w:hint="eastAsia" w:ascii="幼圆" w:eastAsia="幼圆" w:cs="Times New Roman"/>
          <w:sz w:val="24"/>
          <w:szCs w:val="24"/>
          <w:shd w:val="clear" w:color="auto" w:fill="FFFFFF"/>
        </w:rPr>
        <w:t>。</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2.已建立公司自媒体的，各单位负责人需对发布的信息进行有效把控，包括对内容真实性与合规性、VI标准规范性、图片字体使用版权等方面进行严格把关，发现问题及时纠正，不规范信息及时删除；自媒体信息未经审批不得发布，如内容涉及公司经营、财务或者对公司证券交易价格有重大影响的敏感信息时，需报证券部审核后发布。</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3.各单位必须严格遵守国家各项法律法规和公司的各项规章制度，</w:t>
      </w:r>
      <w:r>
        <w:rPr>
          <w:rFonts w:hint="eastAsia" w:ascii="幼圆" w:hAnsi="幼圆" w:eastAsia="幼圆" w:cs="Times New Roman"/>
          <w:sz w:val="24"/>
          <w:szCs w:val="24"/>
          <w:shd w:val="clear" w:color="auto" w:fill="FFFFFF"/>
          <w:lang w:val="en-US" w:eastAsia="zh-CN"/>
        </w:rPr>
        <w:t>不发布</w:t>
      </w:r>
      <w:r>
        <w:rPr>
          <w:rFonts w:hint="eastAsia" w:ascii="幼圆" w:hAnsi="幼圆" w:eastAsia="幼圆" w:cs="Times New Roman"/>
          <w:sz w:val="24"/>
          <w:szCs w:val="24"/>
          <w:shd w:val="clear" w:color="auto" w:fill="FFFFFF"/>
        </w:rPr>
        <w:t>涉嫌反动言论、国家机密、公司商业秘密和个人隐私</w:t>
      </w:r>
      <w:r>
        <w:rPr>
          <w:rFonts w:hint="eastAsia" w:ascii="幼圆" w:hAnsi="幼圆" w:eastAsia="幼圆" w:cs="Times New Roman"/>
          <w:sz w:val="24"/>
          <w:szCs w:val="24"/>
          <w:shd w:val="clear" w:color="auto" w:fill="FFFFFF"/>
          <w:lang w:val="en-US" w:eastAsia="zh-CN"/>
        </w:rPr>
        <w:t>的</w:t>
      </w:r>
      <w:r>
        <w:rPr>
          <w:rFonts w:hint="eastAsia" w:ascii="幼圆" w:hAnsi="幼圆" w:eastAsia="幼圆" w:cs="Times New Roman"/>
          <w:sz w:val="24"/>
          <w:szCs w:val="24"/>
          <w:shd w:val="clear" w:color="auto" w:fill="FFFFFF"/>
        </w:rPr>
        <w:t>信息</w:t>
      </w:r>
      <w:r>
        <w:rPr>
          <w:rFonts w:hint="eastAsia" w:ascii="幼圆" w:hAnsi="幼圆" w:eastAsia="幼圆" w:cs="Times New Roman"/>
          <w:sz w:val="24"/>
          <w:szCs w:val="24"/>
          <w:shd w:val="clear" w:color="auto" w:fill="FFFFFF"/>
          <w:lang w:eastAsia="zh-CN"/>
        </w:rPr>
        <w:t>；</w:t>
      </w:r>
      <w:r>
        <w:rPr>
          <w:rFonts w:hint="eastAsia" w:ascii="幼圆" w:hAnsi="幼圆" w:eastAsia="幼圆" w:cs="Times New Roman"/>
          <w:sz w:val="24"/>
          <w:szCs w:val="24"/>
          <w:shd w:val="clear" w:color="auto" w:fill="FFFFFF"/>
          <w:lang w:val="en-US" w:eastAsia="zh-CN"/>
        </w:rPr>
        <w:t>不发布</w:t>
      </w:r>
      <w:r>
        <w:rPr>
          <w:rFonts w:hint="eastAsia" w:ascii="幼圆" w:hAnsi="幼圆" w:eastAsia="幼圆" w:cs="Times New Roman"/>
          <w:sz w:val="24"/>
          <w:szCs w:val="24"/>
          <w:shd w:val="clear" w:color="auto" w:fill="FFFFFF"/>
        </w:rPr>
        <w:t>涉及国家军事秘密、工作秘密和敏感内容的军民融合信息</w:t>
      </w:r>
      <w:r>
        <w:rPr>
          <w:rFonts w:hint="eastAsia" w:ascii="幼圆" w:hAnsi="幼圆" w:eastAsia="幼圆" w:cs="Times New Roman"/>
          <w:sz w:val="24"/>
          <w:szCs w:val="24"/>
          <w:shd w:val="clear" w:color="auto" w:fill="FFFFFF"/>
          <w:lang w:eastAsia="zh-CN"/>
        </w:rPr>
        <w:t>；</w:t>
      </w:r>
      <w:r>
        <w:rPr>
          <w:rFonts w:hint="eastAsia" w:ascii="幼圆" w:hAnsi="幼圆" w:eastAsia="幼圆" w:cs="Times New Roman"/>
          <w:sz w:val="24"/>
          <w:szCs w:val="24"/>
          <w:shd w:val="clear" w:color="auto" w:fill="FFFFFF"/>
          <w:lang w:val="en-US" w:eastAsia="zh-CN"/>
        </w:rPr>
        <w:t>不发布不符合行业监管规定和公司合规管理要求的言论；</w:t>
      </w:r>
      <w:r>
        <w:rPr>
          <w:rFonts w:hint="eastAsia" w:ascii="幼圆" w:hAnsi="幼圆" w:eastAsia="幼圆" w:cs="Times New Roman"/>
          <w:sz w:val="24"/>
          <w:szCs w:val="24"/>
          <w:shd w:val="clear" w:color="auto" w:fill="FFFFFF"/>
        </w:rPr>
        <w:t>不发布或转发各类歪曲事实、涉嫌反动以及损害公司形象的各类信息，不造谣、不传谣，不宣扬封建迷信、低级趣味的内容</w:t>
      </w:r>
      <w:r>
        <w:rPr>
          <w:rFonts w:hint="eastAsia" w:ascii="幼圆" w:hAnsi="幼圆" w:eastAsia="幼圆" w:cs="Times New Roman"/>
          <w:sz w:val="24"/>
          <w:szCs w:val="24"/>
          <w:shd w:val="clear" w:color="auto" w:fill="FFFFFF"/>
          <w:lang w:eastAsia="zh-CN"/>
        </w:rPr>
        <w:t>；</w:t>
      </w:r>
      <w:r>
        <w:rPr>
          <w:rFonts w:hint="eastAsia" w:ascii="幼圆" w:hAnsi="幼圆" w:eastAsia="幼圆" w:cs="Times New Roman"/>
          <w:sz w:val="24"/>
          <w:szCs w:val="24"/>
          <w:shd w:val="clear" w:color="auto" w:fill="FFFFFF"/>
        </w:rPr>
        <w:t>不泄露公司内幕信息、未公开的重大信息以及其他保密信息</w:t>
      </w:r>
      <w:r>
        <w:rPr>
          <w:rFonts w:hint="eastAsia" w:ascii="幼圆" w:hAnsi="幼圆" w:eastAsia="幼圆" w:cs="Times New Roman"/>
          <w:sz w:val="24"/>
          <w:szCs w:val="24"/>
          <w:shd w:val="clear" w:color="auto" w:fill="FFFFFF"/>
          <w:lang w:eastAsia="zh-CN"/>
        </w:rPr>
        <w:t>；</w:t>
      </w:r>
      <w:r>
        <w:rPr>
          <w:rFonts w:hint="eastAsia" w:ascii="幼圆" w:hAnsi="幼圆" w:eastAsia="幼圆" w:cs="Times New Roman"/>
          <w:sz w:val="24"/>
          <w:szCs w:val="24"/>
          <w:shd w:val="clear" w:color="auto" w:fill="FFFFFF"/>
        </w:rPr>
        <w:t>不发布公司领导讲话、公司各类会议纪要等相关信息</w:t>
      </w:r>
      <w:r>
        <w:rPr>
          <w:rFonts w:hint="eastAsia" w:ascii="幼圆" w:hAnsi="幼圆" w:eastAsia="幼圆" w:cs="Times New Roman"/>
          <w:sz w:val="24"/>
          <w:szCs w:val="24"/>
          <w:shd w:val="clear" w:color="auto" w:fill="FFFFFF"/>
          <w:lang w:eastAsia="zh-CN"/>
        </w:rPr>
        <w:t>；</w:t>
      </w:r>
      <w:r>
        <w:rPr>
          <w:rFonts w:hint="eastAsia" w:ascii="幼圆" w:hAnsi="幼圆" w:eastAsia="幼圆" w:cs="Times New Roman"/>
          <w:sz w:val="24"/>
          <w:szCs w:val="24"/>
          <w:shd w:val="clear" w:color="auto" w:fill="FFFFFF"/>
          <w:lang w:val="en-US" w:eastAsia="zh-CN"/>
        </w:rPr>
        <w:t>不讨论行业</w:t>
      </w:r>
      <w:r>
        <w:rPr>
          <w:rFonts w:hint="eastAsia" w:ascii="幼圆" w:hAnsi="幼圆" w:eastAsia="幼圆" w:cs="Times New Roman"/>
          <w:sz w:val="24"/>
          <w:szCs w:val="24"/>
          <w:shd w:val="clear" w:color="auto" w:fill="FFFFFF"/>
        </w:rPr>
        <w:t>敏感话题</w:t>
      </w:r>
      <w:r>
        <w:rPr>
          <w:rFonts w:hint="eastAsia" w:ascii="幼圆" w:hAnsi="幼圆" w:eastAsia="幼圆" w:cs="Times New Roman"/>
          <w:sz w:val="24"/>
          <w:szCs w:val="24"/>
          <w:shd w:val="clear" w:color="auto" w:fill="FFFFFF"/>
          <w:lang w:eastAsia="zh-CN"/>
        </w:rPr>
        <w:t>；</w:t>
      </w:r>
      <w:r>
        <w:rPr>
          <w:rFonts w:hint="eastAsia" w:ascii="幼圆" w:hAnsi="幼圆" w:eastAsia="幼圆" w:cs="Times New Roman"/>
          <w:sz w:val="24"/>
          <w:szCs w:val="24"/>
          <w:shd w:val="clear" w:color="auto" w:fill="FFFFFF"/>
        </w:rPr>
        <w:t>未经审批，不在自媒体平台擅自发表代表公司观点的各类文章、图片、视频等。转发公司官微内容以及媒体正面报道除外</w:t>
      </w:r>
      <w:r>
        <w:rPr>
          <w:rFonts w:hint="eastAsia" w:cs="Times New Roman"/>
          <w:shd w:val="clear" w:color="auto" w:fill="FFFFFF"/>
          <w:lang w:val="en-US" w:eastAsia="zh-CN"/>
        </w:rPr>
        <w:t>。</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4.员工个人使用自有媒体的，应当遵守行业监管规定及公司合规要求，发布积极向上的内容，传递正能量；全体员工应当签订自媒体运营承诺书；不得未经批准以公司名义发布相关内容；不得违反前述第3项的禁止性要求。</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5.投资顾问不得通过微信、微博、论坛等自媒体使用夸张宣传术语、鼓吹过往业绩手段招揽客户，不得通过自媒体向投资者非法推股；不具有证券投资咨询执业资格的任何人员，不得通过微博、微信等任何方式向客户提供投资顾问服务。</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6.证券分析师不得通过电子邮件、微信、论坛、博客、微博等自媒体平台对外提供或泄露尚未发布的证券研究报告内容和观点。通过自媒体发布证券研究咨询信息，不得与公司已发布证券研究报告的最新意见和建议相矛盾，也不得就未覆盖的公司发表证券估值或投资评级意见，禁止明示或者暗示保证投资收益。</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 xml:space="preserve">7.分析师和机构销售人员通过自媒体发布证券研究咨询信息，不得泄露上市公司内幕信息以及未公开重大信息。 </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8.销售人员销售私募性质产品时，不得通过微信群、微信朋友圈、QQ群、微博等自媒体向不特定对象公开推介或者变相公开推介。</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9.公司自营、受托投资管理、财务顾问及投资银行等业务部门的专业人员在离开原岗位后的六个月内不得从事面向社会公众的证券投资咨询业务，不得通过公司自媒体发送财富管理类信息。</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（二）声誉风险防范</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1.公司各单位要积极主动维护公司和行业声誉，开展舆情监控，强化风险防范举措和流程规范，不得隐瞒风险隐患或对声誉事件迟报、漏报、瞒报；严禁因违反《公司声誉风险管理制度》或主观臆断造成重大声誉风险事件。</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2.公司全体工作人员在执业过程中应遵纪守法、诚实守信、勤勉尽责，保持职业审慎，重视职业声誉，自觉维护客户和其他相关方的合法利益，高度规范和约束本人及家属的言行，严禁在公开平台发表、传播可能对公司和行业声誉造成负面影响的不当言论，不得违规接受媒体采访或进行任何损害公司和行业声誉的行为。</w:t>
      </w:r>
    </w:p>
    <w:p>
      <w:pPr>
        <w:pStyle w:val="4"/>
        <w:spacing w:line="440" w:lineRule="exact"/>
        <w:rPr>
          <w:shd w:val="clear" w:color="auto" w:fill="FFFFFF"/>
        </w:rPr>
      </w:pPr>
      <w:bookmarkStart w:id="154" w:name="_Toc5901"/>
      <w:bookmarkStart w:id="155" w:name="_Toc495311389"/>
      <w:bookmarkStart w:id="156" w:name="_Toc11675"/>
      <w:bookmarkStart w:id="157" w:name="_Toc16700"/>
      <w:bookmarkStart w:id="158" w:name="_Toc23456"/>
      <w:bookmarkStart w:id="159" w:name="_Toc9933"/>
      <w:bookmarkStart w:id="160" w:name="_Toc4300"/>
      <w:bookmarkStart w:id="161" w:name="_Toc29923"/>
      <w:bookmarkStart w:id="162" w:name="_Toc15202"/>
      <w:bookmarkStart w:id="163" w:name="_Toc31434"/>
      <w:bookmarkStart w:id="164" w:name="_Toc1529"/>
      <w:r>
        <w:rPr>
          <w:rFonts w:hint="eastAsia"/>
          <w:shd w:val="clear" w:color="auto" w:fill="FFFFFF"/>
          <w:lang w:val="en-US" w:eastAsia="zh-CN"/>
        </w:rPr>
        <w:t>五</w:t>
      </w:r>
      <w:r>
        <w:rPr>
          <w:rFonts w:hint="eastAsia"/>
          <w:shd w:val="clear" w:color="auto" w:fill="FFFFFF"/>
        </w:rPr>
        <w:t>、信息保护</w:t>
      </w:r>
      <w:bookmarkEnd w:id="154"/>
      <w:bookmarkEnd w:id="155"/>
      <w:bookmarkEnd w:id="156"/>
      <w:bookmarkEnd w:id="157"/>
      <w:bookmarkEnd w:id="158"/>
      <w:bookmarkEnd w:id="159"/>
      <w:bookmarkEnd w:id="160"/>
      <w:bookmarkEnd w:id="161"/>
      <w:bookmarkEnd w:id="162"/>
      <w:bookmarkEnd w:id="163"/>
      <w:bookmarkEnd w:id="164"/>
    </w:p>
    <w:p>
      <w:pPr>
        <w:spacing w:line="440" w:lineRule="exact"/>
        <w:ind w:firstLine="482"/>
        <w:rPr>
          <w:b/>
          <w:bCs/>
          <w:shd w:val="clear" w:color="auto" w:fill="FFFFFF"/>
        </w:rPr>
      </w:pPr>
      <w:r>
        <w:rPr>
          <w:rFonts w:hint="eastAsia"/>
          <w:b/>
          <w:bCs/>
          <w:shd w:val="clear" w:color="auto" w:fill="FFFFFF"/>
        </w:rPr>
        <w:t>（一）客户信息</w:t>
      </w:r>
    </w:p>
    <w:p>
      <w:pPr>
        <w:spacing w:line="440" w:lineRule="exact"/>
        <w:rPr>
          <w:shd w:val="clear" w:color="auto" w:fill="FFFFFF"/>
        </w:rPr>
      </w:pPr>
      <w:r>
        <w:rPr>
          <w:rFonts w:hint="eastAsia"/>
          <w:shd w:val="clear" w:color="auto" w:fill="FFFFFF"/>
        </w:rPr>
        <w:t>根据《</w:t>
      </w:r>
      <w:r>
        <w:rPr>
          <w:rFonts w:hint="eastAsia"/>
          <w:shd w:val="clear" w:color="auto" w:fill="FFFFFF"/>
          <w:lang w:val="en-US" w:eastAsia="zh-CN"/>
        </w:rPr>
        <w:t>证券公司董事、监事、高级管理人员及从业人员管理规则</w:t>
      </w:r>
      <w:r>
        <w:rPr>
          <w:rFonts w:hint="eastAsia"/>
          <w:shd w:val="clear" w:color="auto" w:fill="FFFFFF"/>
        </w:rPr>
        <w:t>》第</w:t>
      </w:r>
      <w:r>
        <w:rPr>
          <w:rFonts w:hint="eastAsia"/>
          <w:shd w:val="clear" w:color="auto" w:fill="FFFFFF"/>
          <w:lang w:val="en-US" w:eastAsia="zh-CN"/>
        </w:rPr>
        <w:t>二十六</w:t>
      </w:r>
      <w:r>
        <w:rPr>
          <w:rFonts w:hint="eastAsia"/>
          <w:shd w:val="clear" w:color="auto" w:fill="FFFFFF"/>
        </w:rPr>
        <w:t>条规定，证券公司董事、监事、高级管理人员及从业人员应当依法依规保守国家秘密、商业秘密、客户信息及监管调查信息、反洗钱保密事项等非公开信息。在客户服务结束、岗位变动或者离职后，仍应按照有关规定或者约定履行保密义务。</w:t>
      </w:r>
    </w:p>
    <w:p>
      <w:pPr>
        <w:spacing w:line="440" w:lineRule="exact"/>
        <w:rPr>
          <w:shd w:val="clear" w:color="auto" w:fill="FFFFFF"/>
        </w:rPr>
      </w:pPr>
      <w:r>
        <w:rPr>
          <w:rFonts w:hint="eastAsia"/>
          <w:shd w:val="clear" w:color="auto" w:fill="FFFFFF"/>
        </w:rPr>
        <w:t>客户身份信息以及客户的交易活动信息都是公司的商业机密，除依据规定的程序履行对监管或司法调查配合义务以外，任何人未经客户允许不得将客户资料及其业务信息透露给与其业务无关的第三方，违反客户资料保密制度的行为将会受到公司的合规问责，给公司造成损失的应当承担赔偿责任，情节严重的，可能会被解除劳动合同，情节特别严重的，还可能构成犯罪。</w:t>
      </w:r>
    </w:p>
    <w:p>
      <w:pPr>
        <w:spacing w:line="440" w:lineRule="exact"/>
        <w:ind w:firstLine="482"/>
        <w:rPr>
          <w:b/>
          <w:bCs/>
          <w:shd w:val="clear" w:color="auto" w:fill="FFFFFF"/>
        </w:rPr>
      </w:pPr>
      <w:r>
        <w:rPr>
          <w:rFonts w:hint="eastAsia"/>
          <w:b/>
          <w:bCs/>
          <w:shd w:val="clear" w:color="auto" w:fill="FFFFFF"/>
        </w:rPr>
        <w:t>（二）公司信息</w:t>
      </w:r>
    </w:p>
    <w:p>
      <w:pPr>
        <w:spacing w:line="440" w:lineRule="exact"/>
        <w:rPr>
          <w:shd w:val="clear" w:color="auto" w:fill="FFFFFF"/>
        </w:rPr>
      </w:pPr>
      <w:r>
        <w:rPr>
          <w:rFonts w:hint="eastAsia"/>
          <w:shd w:val="clear" w:color="auto" w:fill="FFFFFF"/>
        </w:rPr>
        <w:t>工作人员对涉及公司核心商业机密及核心竞争力的公司内部信息负有保密义务。如果涉及监管、司法调查等原因需要提供公司信息，需履行公司内部</w:t>
      </w:r>
      <w:r>
        <w:rPr>
          <w:rFonts w:hint="eastAsia"/>
          <w:shd w:val="clear" w:color="auto" w:fill="FFFFFF"/>
          <w:lang w:val="en-US" w:eastAsia="zh-CN"/>
        </w:rPr>
        <w:t>审批</w:t>
      </w:r>
      <w:r>
        <w:rPr>
          <w:rFonts w:hint="eastAsia"/>
          <w:shd w:val="clear" w:color="auto" w:fill="FFFFFF"/>
        </w:rPr>
        <w:t>手续。</w:t>
      </w:r>
    </w:p>
    <w:p>
      <w:pPr>
        <w:spacing w:line="440" w:lineRule="exact"/>
        <w:ind w:firstLine="482"/>
        <w:rPr>
          <w:b/>
          <w:bCs/>
          <w:shd w:val="clear" w:color="auto" w:fill="FFFFFF"/>
        </w:rPr>
      </w:pPr>
      <w:r>
        <w:rPr>
          <w:rFonts w:hint="eastAsia"/>
          <w:b/>
          <w:bCs/>
          <w:shd w:val="clear" w:color="auto" w:fill="FFFFFF"/>
        </w:rPr>
        <w:t>（三）与媒体的信息交流</w:t>
      </w:r>
    </w:p>
    <w:p>
      <w:pPr>
        <w:spacing w:line="440" w:lineRule="exact"/>
        <w:rPr>
          <w:shd w:val="clear" w:color="auto" w:fill="FFFFFF"/>
        </w:rPr>
      </w:pPr>
      <w:r>
        <w:rPr>
          <w:rFonts w:hint="eastAsia"/>
          <w:shd w:val="clear" w:color="auto" w:fill="FFFFFF"/>
        </w:rPr>
        <w:t>除公司董事会秘书或经过公司批准并授权的人员外</w:t>
      </w:r>
      <w:r>
        <w:rPr>
          <w:rFonts w:hint="eastAsia"/>
          <w:shd w:val="clear" w:color="auto" w:fill="FFFFFF"/>
          <w:lang w:eastAsia="zh-CN"/>
        </w:rPr>
        <w:t>，</w:t>
      </w:r>
      <w:r>
        <w:rPr>
          <w:rFonts w:hint="eastAsia"/>
          <w:shd w:val="clear" w:color="auto" w:fill="FFFFFF"/>
        </w:rPr>
        <w:t>各单位及其工作人员不得以公司名义与媒体进行交流、私自接受采访、访谈、发布软文或向媒体及第三方提供资料。工作人员若接到媒体就相关信息进行询问，应予以礼貌拒绝，并提醒其与公司董事会秘书联系。</w:t>
      </w:r>
    </w:p>
    <w:p>
      <w:pPr>
        <w:spacing w:line="440" w:lineRule="exact"/>
        <w:rPr>
          <w:shd w:val="clear" w:color="auto" w:fill="FFFFFF"/>
        </w:rPr>
      </w:pPr>
      <w:r>
        <w:rPr>
          <w:rFonts w:hint="eastAsia"/>
          <w:shd w:val="clear" w:color="auto" w:fill="FFFFFF"/>
        </w:rPr>
        <w:t>各单位建立微博、微信</w:t>
      </w:r>
      <w:r>
        <w:rPr>
          <w:rFonts w:hint="eastAsia"/>
          <w:shd w:val="clear" w:color="auto" w:fill="FFFFFF"/>
          <w:lang w:eastAsia="zh-CN"/>
        </w:rPr>
        <w:t>、QQ</w:t>
      </w:r>
      <w:r>
        <w:rPr>
          <w:rFonts w:hint="eastAsia"/>
          <w:shd w:val="clear" w:color="auto" w:fill="FFFFFF"/>
        </w:rPr>
        <w:t>等自媒体并发布信息时，须严格遵守各项法律法规及公司规章制度要求，自觉维护公司声誉，对所发布信息的真实性和合规性负责；不得发布未经核实、歪曲事实、反动、封建迷信、低级趣味以及可能损害公司形象等内容。各单位应当增强图片、字体等知识产权保护意识，切实防范侵权风险。</w:t>
      </w:r>
    </w:p>
    <w:p>
      <w:pPr>
        <w:spacing w:line="440" w:lineRule="exact"/>
        <w:ind w:firstLine="482"/>
        <w:rPr>
          <w:b/>
          <w:bCs/>
          <w:shd w:val="clear" w:color="auto" w:fill="FFFFFF"/>
        </w:rPr>
      </w:pPr>
      <w:r>
        <w:rPr>
          <w:rFonts w:hint="eastAsia"/>
          <w:b/>
          <w:bCs/>
          <w:shd w:val="clear" w:color="auto" w:fill="FFFFFF"/>
        </w:rPr>
        <w:t>（四）内部信息交流</w:t>
      </w:r>
    </w:p>
    <w:p>
      <w:pPr>
        <w:spacing w:line="440" w:lineRule="exact"/>
        <w:rPr>
          <w:rFonts w:hint="eastAsia"/>
          <w:shd w:val="clear" w:color="auto" w:fill="FFFFFF"/>
        </w:rPr>
      </w:pPr>
      <w:r>
        <w:rPr>
          <w:rFonts w:hint="eastAsia"/>
          <w:shd w:val="clear" w:color="auto" w:fill="FFFFFF"/>
        </w:rPr>
        <w:t>工作人员在内部信息交流过程中应按照《公司信息隔离墙管理办法》的要求，自觉隔离和控制公司内部的敏感信息流动，防范公司及其工作人员与客户之间、公司客户与客户之间的利益冲突。</w:t>
      </w:r>
    </w:p>
    <w:p>
      <w:pPr>
        <w:keepNext/>
        <w:keepLines/>
        <w:widowControl w:val="0"/>
        <w:snapToGrid w:val="0"/>
        <w:spacing w:line="440" w:lineRule="exact"/>
        <w:ind w:firstLine="0" w:firstLineChars="0"/>
        <w:jc w:val="both"/>
        <w:outlineLvl w:val="1"/>
        <w:rPr>
          <w:rFonts w:ascii="Arial" w:hAnsi="Arial" w:eastAsia="幼圆" w:cs="Times New Roman"/>
          <w:b/>
          <w:bCs/>
          <w:kern w:val="0"/>
          <w:sz w:val="28"/>
          <w:szCs w:val="28"/>
          <w:shd w:val="clear" w:color="auto" w:fill="FFFFFF"/>
          <w:lang w:val="en-US" w:eastAsia="zh-CN" w:bidi="ar-SA"/>
        </w:rPr>
      </w:pPr>
      <w:bookmarkStart w:id="165" w:name="_Toc5813"/>
      <w:bookmarkStart w:id="166" w:name="_Toc28133"/>
      <w:r>
        <w:rPr>
          <w:rFonts w:hint="eastAsia" w:ascii="Arial" w:hAnsi="Arial" w:eastAsia="幼圆" w:cs="Times New Roman"/>
          <w:b/>
          <w:bCs/>
          <w:kern w:val="0"/>
          <w:sz w:val="28"/>
          <w:szCs w:val="28"/>
          <w:shd w:val="clear" w:color="auto" w:fill="FFFFFF"/>
          <w:lang w:val="en-US" w:eastAsia="zh-CN" w:bidi="ar-SA"/>
        </w:rPr>
        <w:t>六、反洗钱</w:t>
      </w:r>
      <w:bookmarkEnd w:id="165"/>
      <w:bookmarkEnd w:id="166"/>
    </w:p>
    <w:p>
      <w:pPr>
        <w:spacing w:line="440" w:lineRule="exact"/>
        <w:rPr>
          <w:rFonts w:cs="Times New Roman"/>
          <w:shd w:val="clear" w:color="auto" w:fill="FFFFFF"/>
        </w:rPr>
      </w:pPr>
      <w:r>
        <w:rPr>
          <w:rFonts w:hint="eastAsia" w:cs="Times New Roman"/>
          <w:shd w:val="clear" w:color="auto" w:fill="FFFFFF"/>
        </w:rPr>
        <w:t>“洗钱”是指将违法所得及其产生的收益，通过各种手段掩饰、隐瞒其来源和性质，使其在形式上合法化的行为。“反洗钱”是指为了预防通过各种形式掩饰、隐瞒毒品犯罪、黑社会性质的组织犯罪、恐怖活动犯罪、走私犯罪、贪污贿赂犯罪、破坏金融管理秩序犯罪、金融诈骗犯罪等犯罪所得及其收益的来源和性质的洗钱活动，依照规定采取相关措施的行为。中国人民银行是我国的反洗钱行政主管部门。</w:t>
      </w:r>
    </w:p>
    <w:p>
      <w:pPr>
        <w:spacing w:line="440" w:lineRule="exact"/>
        <w:ind w:firstLine="482"/>
        <w:rPr>
          <w:rFonts w:cs="Times New Roman"/>
          <w:b/>
          <w:bCs/>
          <w:shd w:val="clear" w:color="auto" w:fill="FFFFFF"/>
        </w:rPr>
      </w:pPr>
      <w:r>
        <w:rPr>
          <w:rFonts w:hint="eastAsia" w:cs="Times New Roman"/>
          <w:b/>
          <w:bCs/>
          <w:shd w:val="clear" w:color="auto" w:fill="FFFFFF"/>
        </w:rPr>
        <w:t>（一）公司应</w:t>
      </w:r>
      <w:r>
        <w:rPr>
          <w:rFonts w:cs="Times New Roman"/>
          <w:b/>
          <w:bCs/>
          <w:shd w:val="clear" w:color="auto" w:fill="FFFFFF"/>
        </w:rPr>
        <w:t>履行</w:t>
      </w:r>
      <w:r>
        <w:rPr>
          <w:rFonts w:hint="eastAsia" w:cs="Times New Roman"/>
          <w:b/>
          <w:bCs/>
          <w:shd w:val="clear" w:color="auto" w:fill="FFFFFF"/>
        </w:rPr>
        <w:t>反洗钱义务</w:t>
      </w:r>
    </w:p>
    <w:p>
      <w:pPr>
        <w:spacing w:line="440" w:lineRule="exact"/>
        <w:rPr>
          <w:rFonts w:cs="Times New Roman"/>
          <w:shd w:val="clear" w:color="auto" w:fill="FFFFFF"/>
        </w:rPr>
      </w:pPr>
      <w:r>
        <w:rPr>
          <w:rFonts w:hint="eastAsia" w:cs="Times New Roman"/>
          <w:shd w:val="clear" w:color="auto" w:fill="FFFFFF"/>
        </w:rPr>
        <w:t>公司作为金融机构，根据《中华人民共和国反洗钱法》等相关法律法规的规定，以洗钱风险自评估工作为基础，采取客户尽职调查、大额交易和可疑交易报告、客户身份资料及交易记录保存等反洗钱措施，监测和报告洗钱行为，进行反洗钱培训和宣传等，履行反洗钱义务。</w:t>
      </w:r>
    </w:p>
    <w:p>
      <w:pPr>
        <w:spacing w:line="440" w:lineRule="exact"/>
        <w:ind w:firstLine="482"/>
        <w:rPr>
          <w:rFonts w:cs="Times New Roman"/>
          <w:b/>
          <w:bCs/>
          <w:shd w:val="clear" w:color="auto" w:fill="FFFFFF"/>
        </w:rPr>
      </w:pPr>
      <w:r>
        <w:rPr>
          <w:rFonts w:hint="eastAsia" w:cs="Times New Roman"/>
          <w:b/>
          <w:bCs/>
          <w:shd w:val="clear" w:color="auto" w:fill="FFFFFF"/>
        </w:rPr>
        <w:t>（二）公司全体员</w:t>
      </w:r>
      <w:r>
        <w:rPr>
          <w:rFonts w:cs="Times New Roman"/>
          <w:b/>
          <w:bCs/>
          <w:shd w:val="clear" w:color="auto" w:fill="FFFFFF"/>
        </w:rPr>
        <w:t>工应</w:t>
      </w:r>
      <w:r>
        <w:rPr>
          <w:rFonts w:hint="eastAsia" w:cs="Times New Roman"/>
          <w:b/>
          <w:bCs/>
          <w:shd w:val="clear" w:color="auto" w:fill="FFFFFF"/>
        </w:rPr>
        <w:t>履行以下反洗钱义务：</w:t>
      </w:r>
    </w:p>
    <w:p>
      <w:pPr>
        <w:spacing w:line="440" w:lineRule="exact"/>
        <w:rPr>
          <w:rFonts w:cs="Times New Roman"/>
          <w:shd w:val="clear" w:color="auto" w:fill="FFFFFF"/>
        </w:rPr>
      </w:pPr>
      <w:r>
        <w:rPr>
          <w:rFonts w:hint="eastAsia" w:cs="Times New Roman"/>
          <w:shd w:val="clear" w:color="auto" w:fill="FFFFFF"/>
        </w:rPr>
        <w:t>1.</w:t>
      </w:r>
      <w:r>
        <w:rPr>
          <w:rFonts w:cs="Times New Roman"/>
          <w:shd w:val="clear" w:color="auto" w:fill="FFFFFF"/>
        </w:rPr>
        <w:t>应了解反洗钱相关法律法规，知晓公司</w:t>
      </w:r>
      <w:r>
        <w:rPr>
          <w:rFonts w:hint="eastAsia" w:cs="Times New Roman"/>
          <w:shd w:val="clear" w:color="auto" w:fill="FFFFFF"/>
        </w:rPr>
        <w:t>反</w:t>
      </w:r>
      <w:r>
        <w:rPr>
          <w:rFonts w:cs="Times New Roman"/>
          <w:shd w:val="clear" w:color="auto" w:fill="FFFFFF"/>
        </w:rPr>
        <w:t>洗钱内控制度、</w:t>
      </w:r>
      <w:r>
        <w:rPr>
          <w:rFonts w:hint="eastAsia" w:cs="Times New Roman"/>
          <w:shd w:val="clear" w:color="auto" w:fill="FFFFFF"/>
        </w:rPr>
        <w:t>反</w:t>
      </w:r>
      <w:r>
        <w:rPr>
          <w:rFonts w:cs="Times New Roman"/>
          <w:shd w:val="clear" w:color="auto" w:fill="FFFFFF"/>
        </w:rPr>
        <w:t>洗钱工作小</w:t>
      </w:r>
      <w:r>
        <w:rPr>
          <w:rFonts w:hint="eastAsia" w:cs="Times New Roman"/>
          <w:shd w:val="clear" w:color="auto" w:fill="FFFFFF"/>
        </w:rPr>
        <w:t>组</w:t>
      </w:r>
      <w:r>
        <w:rPr>
          <w:rFonts w:cs="Times New Roman"/>
          <w:shd w:val="clear" w:color="auto" w:fill="FFFFFF"/>
        </w:rPr>
        <w:t>组织架构</w:t>
      </w:r>
      <w:r>
        <w:rPr>
          <w:rFonts w:hint="eastAsia" w:cs="Times New Roman"/>
          <w:shd w:val="clear" w:color="auto" w:fill="FFFFFF"/>
        </w:rPr>
        <w:t>、</w:t>
      </w:r>
      <w:r>
        <w:rPr>
          <w:rFonts w:cs="Times New Roman"/>
          <w:shd w:val="clear" w:color="auto" w:fill="FFFFFF"/>
        </w:rPr>
        <w:t>工作流程等</w:t>
      </w:r>
      <w:r>
        <w:rPr>
          <w:rFonts w:hint="eastAsia" w:cs="Times New Roman"/>
          <w:shd w:val="clear" w:color="auto" w:fill="FFFFFF"/>
        </w:rPr>
        <w:t>；</w:t>
      </w:r>
    </w:p>
    <w:p>
      <w:pPr>
        <w:spacing w:line="440" w:lineRule="exact"/>
        <w:rPr>
          <w:rFonts w:cs="Times New Roman"/>
          <w:shd w:val="clear" w:color="auto" w:fill="FFFFFF"/>
        </w:rPr>
      </w:pPr>
      <w:r>
        <w:rPr>
          <w:rFonts w:cs="Times New Roman"/>
          <w:shd w:val="clear" w:color="auto" w:fill="FFFFFF"/>
        </w:rPr>
        <w:t>2</w:t>
      </w:r>
      <w:r>
        <w:rPr>
          <w:rFonts w:hint="eastAsia" w:cs="Times New Roman"/>
          <w:shd w:val="clear" w:color="auto" w:fill="FFFFFF"/>
        </w:rPr>
        <w:t>.应接受反洗钱业务知识培训，了解、熟悉公司及本岗位反洗钱工作的相关要求；</w:t>
      </w:r>
    </w:p>
    <w:p>
      <w:pPr>
        <w:spacing w:line="440" w:lineRule="exact"/>
        <w:ind w:firstLineChars="0"/>
        <w:rPr>
          <w:rFonts w:cs="Times New Roman"/>
          <w:shd w:val="clear" w:color="auto" w:fill="FFFFFF"/>
        </w:rPr>
      </w:pPr>
      <w:r>
        <w:rPr>
          <w:rFonts w:cs="Times New Roman"/>
          <w:shd w:val="clear" w:color="auto" w:fill="FFFFFF"/>
        </w:rPr>
        <w:t>3</w:t>
      </w:r>
      <w:r>
        <w:rPr>
          <w:rFonts w:hint="eastAsia" w:cs="Times New Roman"/>
          <w:shd w:val="clear" w:color="auto" w:fill="FFFFFF"/>
        </w:rPr>
        <w:t>.</w:t>
      </w:r>
      <w:r>
        <w:rPr>
          <w:rFonts w:cs="Times New Roman"/>
          <w:shd w:val="clear" w:color="auto" w:fill="FFFFFF"/>
        </w:rPr>
        <w:t>应</w:t>
      </w:r>
      <w:r>
        <w:rPr>
          <w:rFonts w:hint="eastAsia" w:cs="Times New Roman"/>
          <w:shd w:val="clear" w:color="auto" w:fill="FFFFFF"/>
        </w:rPr>
        <w:t>遵循“了解</w:t>
      </w:r>
      <w:r>
        <w:rPr>
          <w:rFonts w:hint="eastAsia" w:cs="Times New Roman"/>
          <w:shd w:val="clear" w:color="auto" w:fill="FFFFFF"/>
          <w:lang w:val="en-US" w:eastAsia="zh-CN"/>
        </w:rPr>
        <w:t>你的</w:t>
      </w:r>
      <w:r>
        <w:rPr>
          <w:rFonts w:hint="eastAsia" w:cs="Times New Roman"/>
          <w:shd w:val="clear" w:color="auto" w:fill="FFFFFF"/>
        </w:rPr>
        <w:t>客户”的原则，</w:t>
      </w:r>
      <w:r>
        <w:rPr>
          <w:rFonts w:hint="eastAsia" w:cs="Times New Roman"/>
          <w:shd w:val="clear" w:color="auto" w:fill="FFFFFF"/>
          <w:lang w:val="en-US" w:eastAsia="zh-CN"/>
        </w:rPr>
        <w:t>识别并核实客户及其受益所有人身份</w:t>
      </w:r>
      <w:r>
        <w:rPr>
          <w:rFonts w:hint="eastAsia" w:cs="Times New Roman"/>
          <w:shd w:val="clear" w:color="auto" w:fill="FFFFFF"/>
        </w:rPr>
        <w:t>，针对洗钱或者恐怖融资风险较高的情况，采取相应的强化尽职调查措施，必要时应当拒绝建立业务关系或者办理业务，或者终止已经建立的业务关系</w:t>
      </w:r>
      <w:r>
        <w:rPr>
          <w:rFonts w:hint="eastAsia" w:cs="Times New Roman"/>
          <w:shd w:val="clear" w:color="auto" w:fill="FFFFFF"/>
          <w:lang w:eastAsia="zh-CN"/>
        </w:rPr>
        <w:t>，</w:t>
      </w:r>
      <w:r>
        <w:rPr>
          <w:rFonts w:hint="eastAsia" w:cs="Times New Roman"/>
          <w:shd w:val="clear" w:color="auto" w:fill="FFFFFF"/>
        </w:rPr>
        <w:t>不得为身份不明的客户提供服务，不得为客户开立匿名账户或者假名账户；</w:t>
      </w:r>
    </w:p>
    <w:p>
      <w:pPr>
        <w:spacing w:line="440" w:lineRule="exact"/>
        <w:ind w:firstLineChars="0"/>
        <w:rPr>
          <w:rFonts w:cs="Times New Roman"/>
          <w:shd w:val="clear" w:color="auto" w:fill="FFFFFF"/>
        </w:rPr>
      </w:pPr>
      <w:r>
        <w:rPr>
          <w:rFonts w:cs="Times New Roman"/>
          <w:shd w:val="clear" w:color="auto" w:fill="FFFFFF"/>
        </w:rPr>
        <w:t>4</w:t>
      </w:r>
      <w:r>
        <w:rPr>
          <w:rFonts w:hint="eastAsia" w:cs="Times New Roman"/>
          <w:shd w:val="clear" w:color="auto" w:fill="FFFFFF"/>
        </w:rPr>
        <w:t>.对符合大额、可疑交易识别标准和报告范围的业务，要自觉履行报告义务，任何工作人员无权阻碍或干扰其他工作人员依法履行报告的职责；</w:t>
      </w:r>
    </w:p>
    <w:p>
      <w:pPr>
        <w:spacing w:line="440" w:lineRule="exact"/>
        <w:ind w:firstLineChars="0"/>
        <w:rPr>
          <w:rFonts w:cs="Times New Roman"/>
          <w:shd w:val="clear" w:color="auto" w:fill="FFFFFF"/>
        </w:rPr>
      </w:pPr>
      <w:r>
        <w:rPr>
          <w:rFonts w:cs="Times New Roman"/>
          <w:shd w:val="clear" w:color="auto" w:fill="FFFFFF"/>
        </w:rPr>
        <w:t>5</w:t>
      </w:r>
      <w:r>
        <w:rPr>
          <w:rFonts w:hint="eastAsia" w:cs="Times New Roman"/>
          <w:shd w:val="clear" w:color="auto" w:fill="FFFFFF"/>
        </w:rPr>
        <w:t>.应当按照公司规定，对客户洗钱风险进行评估并分类管理；</w:t>
      </w:r>
    </w:p>
    <w:p>
      <w:pPr>
        <w:spacing w:line="440" w:lineRule="exact"/>
        <w:rPr>
          <w:rFonts w:cs="Times New Roman"/>
          <w:shd w:val="clear" w:color="auto" w:fill="FFFFFF"/>
        </w:rPr>
      </w:pPr>
      <w:r>
        <w:rPr>
          <w:rFonts w:hint="eastAsia" w:cs="Times New Roman"/>
          <w:shd w:val="clear" w:color="auto" w:fill="FFFFFF"/>
        </w:rPr>
        <w:t>6.按照公司规定保存客户身份资料以及交易记录，在业务关系存续期间，客户身份资料发生变更的，应当及时更新客户身份资料；</w:t>
      </w:r>
    </w:p>
    <w:p>
      <w:pPr>
        <w:spacing w:line="440" w:lineRule="exact"/>
        <w:rPr>
          <w:rFonts w:hint="eastAsia" w:cs="Times New Roman"/>
          <w:shd w:val="clear" w:color="auto" w:fill="FFFFFF"/>
        </w:rPr>
      </w:pPr>
      <w:r>
        <w:rPr>
          <w:rFonts w:hint="eastAsia" w:cs="Times New Roman"/>
          <w:shd w:val="clear" w:color="auto" w:fill="FFFFFF"/>
          <w:lang w:val="en-US" w:eastAsia="zh-CN"/>
        </w:rPr>
        <w:t>7</w:t>
      </w:r>
      <w:r>
        <w:rPr>
          <w:rFonts w:hint="eastAsia" w:cs="Times New Roman"/>
          <w:shd w:val="clear" w:color="auto" w:fill="FFFFFF"/>
        </w:rPr>
        <w:t>.根据公司要求开展对客户的反洗钱宣传工作；</w:t>
      </w:r>
    </w:p>
    <w:p>
      <w:pPr>
        <w:spacing w:line="440" w:lineRule="exact"/>
        <w:rPr>
          <w:rFonts w:cs="Times New Roman"/>
          <w:shd w:val="clear" w:color="auto" w:fill="FFFFFF"/>
        </w:rPr>
      </w:pPr>
      <w:r>
        <w:rPr>
          <w:rFonts w:hint="eastAsia" w:cs="Times New Roman"/>
          <w:shd w:val="clear" w:color="auto" w:fill="FFFFFF"/>
          <w:lang w:val="en-US" w:eastAsia="zh-CN"/>
        </w:rPr>
        <w:t>8</w:t>
      </w:r>
      <w:r>
        <w:rPr>
          <w:rFonts w:hint="eastAsia" w:cs="Times New Roman"/>
          <w:shd w:val="clear" w:color="auto" w:fill="FFFFFF"/>
        </w:rPr>
        <w:t>.对</w:t>
      </w:r>
      <w:r>
        <w:rPr>
          <w:rFonts w:hint="eastAsia" w:cs="Times New Roman"/>
          <w:shd w:val="clear" w:color="auto" w:fill="FFFFFF"/>
          <w:lang w:val="en-US" w:eastAsia="zh-CN"/>
        </w:rPr>
        <w:t>在履行反洗钱职责或者义务过程中所知悉的信息</w:t>
      </w:r>
      <w:r>
        <w:rPr>
          <w:rFonts w:hint="eastAsia" w:cs="Times New Roman"/>
          <w:shd w:val="clear" w:color="auto" w:fill="FFFFFF"/>
        </w:rPr>
        <w:t>应当予以保密；非依法律</w:t>
      </w:r>
      <w:r>
        <w:rPr>
          <w:rFonts w:hint="eastAsia" w:cs="Times New Roman"/>
          <w:shd w:val="clear" w:color="auto" w:fill="FFFFFF"/>
          <w:lang w:val="en-US" w:eastAsia="zh-CN"/>
        </w:rPr>
        <w:t>法规</w:t>
      </w:r>
      <w:r>
        <w:rPr>
          <w:rFonts w:hint="eastAsia" w:cs="Times New Roman"/>
          <w:shd w:val="clear" w:color="auto" w:fill="FFFFFF"/>
        </w:rPr>
        <w:t>规定，不得向任何单位和个人提供；</w:t>
      </w:r>
    </w:p>
    <w:p>
      <w:pPr>
        <w:spacing w:line="440" w:lineRule="exact"/>
        <w:rPr>
          <w:rFonts w:hint="eastAsia" w:cs="Times New Roman"/>
          <w:shd w:val="clear" w:color="auto" w:fill="FFFFFF"/>
        </w:rPr>
      </w:pPr>
      <w:r>
        <w:rPr>
          <w:rFonts w:hint="eastAsia" w:cs="Times New Roman"/>
          <w:shd w:val="clear" w:color="auto" w:fill="FFFFFF"/>
          <w:lang w:val="en-US" w:eastAsia="zh-CN"/>
        </w:rPr>
        <w:t>9</w:t>
      </w:r>
      <w:r>
        <w:rPr>
          <w:rFonts w:hint="eastAsia" w:cs="Times New Roman"/>
          <w:shd w:val="clear" w:color="auto" w:fill="FFFFFF"/>
        </w:rPr>
        <w:t>.按照中国人民银行的规定，报送反洗钱工作信息，积极配合中国人民</w:t>
      </w:r>
      <w:r>
        <w:rPr>
          <w:rFonts w:cs="Times New Roman"/>
          <w:shd w:val="clear" w:color="auto" w:fill="FFFFFF"/>
        </w:rPr>
        <w:t>银</w:t>
      </w:r>
      <w:r>
        <w:rPr>
          <w:rFonts w:hint="eastAsia" w:cs="Times New Roman"/>
          <w:shd w:val="clear" w:color="auto" w:fill="FFFFFF"/>
        </w:rPr>
        <w:t>行及其分支机构的反洗钱监管工作；</w:t>
      </w:r>
    </w:p>
    <w:p>
      <w:pPr>
        <w:spacing w:line="440" w:lineRule="exact"/>
        <w:rPr>
          <w:shd w:val="clear" w:color="auto" w:fill="FFFFFF"/>
        </w:rPr>
      </w:pPr>
      <w:r>
        <w:rPr>
          <w:rFonts w:hint="eastAsia" w:cs="Times New Roman"/>
          <w:shd w:val="clear" w:color="auto" w:fill="FFFFFF"/>
        </w:rPr>
        <w:t>1</w:t>
      </w:r>
      <w:r>
        <w:rPr>
          <w:rFonts w:hint="eastAsia" w:cs="Times New Roman"/>
          <w:shd w:val="clear" w:color="auto" w:fill="FFFFFF"/>
          <w:lang w:val="en-US" w:eastAsia="zh-CN"/>
        </w:rPr>
        <w:t>0</w:t>
      </w:r>
      <w:r>
        <w:rPr>
          <w:rFonts w:hint="eastAsia" w:cs="Times New Roman"/>
          <w:shd w:val="clear" w:color="auto" w:fill="FFFFFF"/>
        </w:rPr>
        <w:t>.应当依法协助、配合司法机关和行政执法机关打击洗钱活动。</w:t>
      </w:r>
    </w:p>
    <w:p>
      <w:pPr>
        <w:pStyle w:val="4"/>
        <w:spacing w:line="440" w:lineRule="exact"/>
        <w:rPr>
          <w:shd w:val="clear" w:color="auto" w:fill="FFFFFF"/>
        </w:rPr>
      </w:pPr>
      <w:bookmarkStart w:id="167" w:name="_Toc3607"/>
      <w:bookmarkStart w:id="168" w:name="_Toc28786"/>
      <w:bookmarkStart w:id="169" w:name="_Toc21162"/>
      <w:bookmarkStart w:id="170" w:name="_Toc6179"/>
      <w:bookmarkStart w:id="171" w:name="_Toc6533"/>
      <w:bookmarkStart w:id="172" w:name="_Toc495311390"/>
      <w:bookmarkStart w:id="173" w:name="_Toc15484"/>
      <w:bookmarkStart w:id="174" w:name="_Toc27608"/>
      <w:bookmarkStart w:id="175" w:name="_Toc13254"/>
      <w:bookmarkStart w:id="176" w:name="_Toc21087"/>
      <w:bookmarkStart w:id="177" w:name="_Toc17862"/>
      <w:r>
        <w:rPr>
          <w:rFonts w:hint="eastAsia"/>
          <w:shd w:val="clear" w:color="auto" w:fill="FFFFFF"/>
          <w:lang w:val="en-US" w:eastAsia="zh-CN"/>
        </w:rPr>
        <w:t>七</w:t>
      </w:r>
      <w:r>
        <w:rPr>
          <w:rFonts w:hint="eastAsia"/>
          <w:shd w:val="clear" w:color="auto" w:fill="FFFFFF"/>
        </w:rPr>
        <w:t>、信息隔离</w:t>
      </w:r>
      <w:bookmarkEnd w:id="167"/>
      <w:bookmarkEnd w:id="168"/>
      <w:bookmarkEnd w:id="169"/>
      <w:bookmarkEnd w:id="170"/>
      <w:bookmarkEnd w:id="171"/>
      <w:bookmarkEnd w:id="172"/>
      <w:bookmarkEnd w:id="173"/>
      <w:bookmarkEnd w:id="174"/>
      <w:bookmarkEnd w:id="175"/>
      <w:bookmarkEnd w:id="176"/>
      <w:bookmarkEnd w:id="177"/>
    </w:p>
    <w:p>
      <w:pPr>
        <w:spacing w:line="440" w:lineRule="exact"/>
        <w:ind w:firstLine="482"/>
        <w:rPr>
          <w:b/>
          <w:bCs/>
          <w:shd w:val="clear" w:color="auto" w:fill="FFFFFF"/>
        </w:rPr>
      </w:pPr>
      <w:r>
        <w:rPr>
          <w:rFonts w:hint="eastAsia"/>
          <w:b/>
          <w:bCs/>
          <w:shd w:val="clear" w:color="auto" w:fill="FFFFFF"/>
        </w:rPr>
        <w:t>（一）信息隔离制度</w:t>
      </w:r>
    </w:p>
    <w:p>
      <w:pPr>
        <w:spacing w:line="440" w:lineRule="exact"/>
        <w:rPr>
          <w:shd w:val="clear" w:color="auto" w:fill="FFFFFF"/>
        </w:rPr>
      </w:pPr>
      <w:r>
        <w:rPr>
          <w:rFonts w:hint="eastAsia"/>
          <w:shd w:val="clear" w:color="auto" w:fill="FFFFFF"/>
        </w:rPr>
        <w:t>信息隔离墙制度，是指公司为控制内幕信息及未公开信息（以下统称“敏感信息”）的不当流动和使用而采取的一系列管理措施。工作人员在开展业务过程中应遵守《公司信息隔离墙管理办法》和相关指引，有效控制敏感信息在公司内部的不当流动和使用，保护公司、客户的合法权益。</w:t>
      </w:r>
    </w:p>
    <w:p>
      <w:pPr>
        <w:spacing w:line="440" w:lineRule="exact"/>
        <w:ind w:firstLine="482"/>
        <w:rPr>
          <w:b/>
          <w:bCs/>
          <w:shd w:val="clear" w:color="auto" w:fill="FFFFFF"/>
        </w:rPr>
      </w:pPr>
      <w:r>
        <w:rPr>
          <w:rFonts w:hint="eastAsia"/>
          <w:b/>
          <w:bCs/>
          <w:shd w:val="clear" w:color="auto" w:fill="FFFFFF"/>
        </w:rPr>
        <w:t>（二）信息隔离措施</w:t>
      </w:r>
    </w:p>
    <w:p>
      <w:pPr>
        <w:spacing w:line="440" w:lineRule="exact"/>
        <w:rPr>
          <w:shd w:val="clear" w:color="auto" w:fill="FFFFFF"/>
        </w:rPr>
      </w:pPr>
      <w:r>
        <w:rPr>
          <w:rFonts w:hint="eastAsia"/>
          <w:shd w:val="clear" w:color="auto" w:fill="FFFFFF"/>
        </w:rPr>
        <w:t>为防止敏感信息的不当流动和使用，公司采取以下措施：</w:t>
      </w:r>
    </w:p>
    <w:p>
      <w:pPr>
        <w:spacing w:line="440" w:lineRule="exact"/>
        <w:rPr>
          <w:shd w:val="clear" w:color="auto" w:fill="FFFFFF"/>
        </w:rPr>
      </w:pPr>
      <w:r>
        <w:rPr>
          <w:rFonts w:hint="eastAsia"/>
          <w:shd w:val="clear" w:color="auto" w:fill="FFFFFF"/>
        </w:rPr>
        <w:t>1.建立信息隔离墙制度体系，包括涉墙人员管理制度、跨墙管理制度、信息保密制度、名单管理制度、业务隔离制度等；</w:t>
      </w:r>
    </w:p>
    <w:p>
      <w:pPr>
        <w:spacing w:line="440" w:lineRule="exact"/>
        <w:rPr>
          <w:shd w:val="clear" w:color="auto" w:fill="FFFFFF"/>
        </w:rPr>
      </w:pPr>
      <w:r>
        <w:rPr>
          <w:rFonts w:hint="eastAsia"/>
          <w:shd w:val="clear" w:color="auto" w:fill="FFFFFF"/>
        </w:rPr>
        <w:t>2.与公司工作人员签署保密承诺文件，承诺对工作中获取的敏感信息严格保密；</w:t>
      </w:r>
    </w:p>
    <w:p>
      <w:pPr>
        <w:spacing w:line="440" w:lineRule="exact"/>
        <w:rPr>
          <w:shd w:val="clear" w:color="auto" w:fill="FFFFFF"/>
        </w:rPr>
      </w:pPr>
      <w:r>
        <w:rPr>
          <w:rFonts w:hint="eastAsia"/>
          <w:shd w:val="clear" w:color="auto" w:fill="FFFFFF"/>
        </w:rPr>
        <w:t>3.对可能知悉敏感信息的工作人员使用公司的信息系统或配发的设备形成的电子邮件、即时通讯信息和其他通讯信息进行监测；</w:t>
      </w:r>
    </w:p>
    <w:p>
      <w:pPr>
        <w:spacing w:line="440" w:lineRule="exact"/>
        <w:rPr>
          <w:shd w:val="clear" w:color="auto" w:fill="FFFFFF"/>
        </w:rPr>
      </w:pPr>
      <w:r>
        <w:rPr>
          <w:rFonts w:hint="eastAsia"/>
          <w:shd w:val="clear" w:color="auto" w:fill="FFFFFF"/>
        </w:rPr>
        <w:t>4.加强对涉及敏感信息的信息系统、通讯及办公自动化等信息设施、设备的管理，保障敏感信息安全。</w:t>
      </w:r>
    </w:p>
    <w:p>
      <w:pPr>
        <w:spacing w:line="440" w:lineRule="exact"/>
        <w:ind w:firstLine="482"/>
        <w:rPr>
          <w:b/>
          <w:bCs/>
          <w:shd w:val="clear" w:color="auto" w:fill="FFFFFF"/>
        </w:rPr>
      </w:pPr>
      <w:r>
        <w:rPr>
          <w:rFonts w:hint="eastAsia"/>
          <w:b/>
          <w:bCs/>
          <w:shd w:val="clear" w:color="auto" w:fill="FFFFFF"/>
        </w:rPr>
        <w:t>（三）跨回墙管理</w:t>
      </w:r>
    </w:p>
    <w:p>
      <w:pPr>
        <w:spacing w:line="440" w:lineRule="exact"/>
        <w:rPr>
          <w:shd w:val="clear" w:color="auto" w:fill="FFFFFF"/>
        </w:rPr>
      </w:pPr>
      <w:r>
        <w:rPr>
          <w:rFonts w:hint="eastAsia"/>
          <w:shd w:val="clear" w:color="auto" w:fill="FFFFFF"/>
        </w:rPr>
        <w:t>1.公司公开侧业务的工作人员需参与保密侧业务并接触内幕信息的，或公开侧业务的工作人员被动接触保密侧业务内幕信息的，须通过公司OA系统履行跨墙审批手续并遵守相关行为规范。</w:t>
      </w:r>
    </w:p>
    <w:p>
      <w:pPr>
        <w:spacing w:line="440" w:lineRule="exact"/>
        <w:rPr>
          <w:shd w:val="clear" w:color="auto" w:fill="FFFFFF"/>
        </w:rPr>
      </w:pPr>
      <w:r>
        <w:rPr>
          <w:rFonts w:hint="eastAsia"/>
          <w:shd w:val="clear" w:color="auto" w:fill="FFFFFF"/>
        </w:rPr>
        <w:t>2.跨墙人员负有保密及合规义务。</w:t>
      </w:r>
    </w:p>
    <w:p>
      <w:pPr>
        <w:spacing w:line="440" w:lineRule="exact"/>
        <w:rPr>
          <w:shd w:val="clear" w:color="auto" w:fill="FFFFFF"/>
        </w:rPr>
      </w:pPr>
      <w:r>
        <w:rPr>
          <w:rFonts w:hint="eastAsia"/>
          <w:shd w:val="clear" w:color="auto" w:fill="FFFFFF"/>
        </w:rPr>
        <w:t>（1）不得泄漏跨墙后获知的敏感信息；</w:t>
      </w:r>
    </w:p>
    <w:p>
      <w:pPr>
        <w:spacing w:line="440" w:lineRule="exact"/>
        <w:rPr>
          <w:shd w:val="clear" w:color="auto" w:fill="FFFFFF"/>
        </w:rPr>
      </w:pPr>
      <w:r>
        <w:rPr>
          <w:rFonts w:hint="eastAsia"/>
          <w:shd w:val="clear" w:color="auto" w:fill="FFFFFF"/>
        </w:rPr>
        <w:t>（2）不得探知业务协作之外的需求部门的其他业务信息；</w:t>
      </w:r>
    </w:p>
    <w:p>
      <w:pPr>
        <w:spacing w:line="440" w:lineRule="exact"/>
        <w:rPr>
          <w:shd w:val="clear" w:color="auto" w:fill="FFFFFF"/>
        </w:rPr>
      </w:pPr>
      <w:r>
        <w:rPr>
          <w:rFonts w:hint="eastAsia"/>
          <w:shd w:val="clear" w:color="auto" w:fill="FFFFFF"/>
        </w:rPr>
        <w:t>（3）不得利用跨墙后获知的敏感信息，获取非法利益或从事内幕交易等违规行为；</w:t>
      </w:r>
    </w:p>
    <w:p>
      <w:pPr>
        <w:spacing w:line="440" w:lineRule="exact"/>
        <w:rPr>
          <w:shd w:val="clear" w:color="auto" w:fill="FFFFFF"/>
        </w:rPr>
      </w:pPr>
      <w:r>
        <w:rPr>
          <w:rFonts w:hint="eastAsia"/>
          <w:shd w:val="clear" w:color="auto" w:fill="FFFFFF"/>
        </w:rPr>
        <w:t>（4）不得从事法律、法规、规章及其他规范性文件、行业规范和自律规则以及公司内部制度禁止的其他行为。</w:t>
      </w:r>
    </w:p>
    <w:p>
      <w:pPr>
        <w:spacing w:line="440" w:lineRule="exact"/>
        <w:ind w:firstLine="482"/>
        <w:rPr>
          <w:b/>
          <w:bCs/>
          <w:shd w:val="clear" w:color="auto" w:fill="FFFFFF"/>
        </w:rPr>
      </w:pPr>
      <w:r>
        <w:rPr>
          <w:rFonts w:hint="eastAsia"/>
          <w:b/>
          <w:bCs/>
          <w:shd w:val="clear" w:color="auto" w:fill="FFFFFF"/>
        </w:rPr>
        <w:t>（四）敏感信息知情人管理</w:t>
      </w:r>
    </w:p>
    <w:p>
      <w:pPr>
        <w:spacing w:line="440" w:lineRule="exact"/>
        <w:rPr>
          <w:shd w:val="clear" w:color="auto" w:fill="FFFFFF"/>
        </w:rPr>
      </w:pPr>
      <w:r>
        <w:rPr>
          <w:rFonts w:hint="eastAsia"/>
          <w:shd w:val="clear" w:color="auto" w:fill="FFFFFF"/>
        </w:rPr>
        <w:t>1.内幕信息是指《中华人民共和国证券法》中相关条款所规定的内幕信息</w:t>
      </w:r>
      <w:r>
        <w:rPr>
          <w:rFonts w:hint="eastAsia"/>
          <w:shd w:val="clear" w:color="auto" w:fill="FFFFFF"/>
          <w:lang w:eastAsia="zh-CN"/>
        </w:rPr>
        <w:t>。</w:t>
      </w:r>
    </w:p>
    <w:p>
      <w:pPr>
        <w:spacing w:line="440" w:lineRule="exact"/>
        <w:rPr>
          <w:shd w:val="clear" w:color="auto" w:fill="FFFFFF"/>
        </w:rPr>
      </w:pPr>
      <w:r>
        <w:rPr>
          <w:rFonts w:hint="eastAsia"/>
          <w:b/>
          <w:bCs/>
          <w:shd w:val="clear" w:color="auto" w:fill="FFFFFF"/>
        </w:rPr>
        <w:t>2.</w:t>
      </w:r>
      <w:r>
        <w:rPr>
          <w:rFonts w:hint="eastAsia"/>
          <w:b w:val="0"/>
          <w:bCs w:val="0"/>
          <w:i w:val="0"/>
          <w:iCs w:val="0"/>
          <w:shd w:val="clear" w:color="auto" w:fill="FFFFFF"/>
        </w:rPr>
        <w:t>内幕信息知情人是指公司因岗位职责或管理职责可以或应当接触和获取内幕信息的证券承销与保荐及并购重组财务顾问业务人员，包括但不限于证券承销与保荐业务人员、并购重组财务顾问业务人员、私募基金业务人员、另类投资业务人员等其他可能知悉内幕信息的工作人员</w:t>
      </w:r>
      <w:r>
        <w:rPr>
          <w:rFonts w:hint="eastAsia"/>
          <w:b w:val="0"/>
          <w:bCs w:val="0"/>
          <w:i w:val="0"/>
          <w:iCs w:val="0"/>
          <w:shd w:val="clear" w:color="auto" w:fill="FFFFFF"/>
          <w:lang w:eastAsia="zh-CN"/>
        </w:rPr>
        <w:t>。</w:t>
      </w:r>
    </w:p>
    <w:p>
      <w:pPr>
        <w:spacing w:line="440" w:lineRule="exact"/>
        <w:rPr>
          <w:shd w:val="clear" w:color="auto" w:fill="FFFFFF"/>
        </w:rPr>
      </w:pPr>
      <w:r>
        <w:rPr>
          <w:rFonts w:hint="eastAsia"/>
          <w:shd w:val="clear" w:color="auto" w:fill="FFFFFF"/>
        </w:rPr>
        <w:t>3.</w:t>
      </w:r>
      <w:r>
        <w:rPr>
          <w:rFonts w:hint="eastAsia"/>
          <w:b w:val="0"/>
          <w:bCs w:val="0"/>
          <w:i w:val="0"/>
          <w:iCs w:val="0"/>
          <w:shd w:val="clear" w:color="auto" w:fill="FFFFFF"/>
        </w:rPr>
        <w:t>未公开信息是指公司在经营过程中掌握或知悉的除上述内幕信息以外的可能对证券投资决策和交易产生重大影响的未公开信息，包括但不限于公司及客户的证券投资决策、交易执行信息；证券持仓数量及变化、资金数量及变化、交易动向信息以及尚未公开发布的证券研究报告等。</w:t>
      </w:r>
    </w:p>
    <w:p>
      <w:pPr>
        <w:spacing w:line="440" w:lineRule="exact"/>
        <w:rPr>
          <w:rFonts w:hint="default" w:eastAsia="幼圆"/>
          <w:shd w:val="clear" w:color="auto" w:fill="FFFFFF"/>
          <w:lang w:val="en-US" w:eastAsia="zh-CN"/>
        </w:rPr>
      </w:pPr>
      <w:r>
        <w:rPr>
          <w:rFonts w:hint="eastAsia"/>
          <w:shd w:val="clear" w:color="auto" w:fill="FFFFFF"/>
          <w:lang w:val="en-US" w:eastAsia="zh-CN"/>
        </w:rPr>
        <w:t>4.未公开信息知情人包括但不限于证券自营业务、资产管理业务、经纪业务、信用交易业务、投资咨询业务以及其他可能知悉未公开信息的工作人员。</w:t>
      </w:r>
    </w:p>
    <w:p>
      <w:pPr>
        <w:spacing w:line="440" w:lineRule="exact"/>
        <w:ind w:firstLine="482"/>
        <w:rPr>
          <w:b/>
          <w:bCs/>
          <w:shd w:val="clear" w:color="auto" w:fill="FFFFFF"/>
        </w:rPr>
      </w:pPr>
      <w:r>
        <w:rPr>
          <w:rFonts w:hint="eastAsia"/>
          <w:b/>
          <w:bCs/>
          <w:shd w:val="clear" w:color="auto" w:fill="FFFFFF"/>
        </w:rPr>
        <w:t>（五）墙上人员管理</w:t>
      </w:r>
    </w:p>
    <w:p>
      <w:pPr>
        <w:spacing w:line="440" w:lineRule="exact"/>
        <w:rPr>
          <w:shd w:val="clear" w:color="auto" w:fill="FFFFFF"/>
        </w:rPr>
      </w:pPr>
      <w:r>
        <w:rPr>
          <w:rFonts w:hint="eastAsia"/>
          <w:shd w:val="clear" w:color="auto" w:fill="FFFFFF"/>
        </w:rPr>
        <w:t>1.墙上人员是指由于其所负有的管理职责或监控职责对获取不同敏感信息有持续且合理业务理由的工作人员，主要指公司董事、监事、高级管理人员、各业务决策委员会或决策小组成员、合规管理部、风险管理总部、稽核审计部、法律事务、信息技术部、运营中心、资产托管部、财务部、运营管理部、办公室、证券部等可接触不同敏感信息的工作人员。</w:t>
      </w:r>
    </w:p>
    <w:p>
      <w:pPr>
        <w:spacing w:line="440" w:lineRule="exact"/>
        <w:rPr>
          <w:shd w:val="clear" w:color="auto" w:fill="FFFFFF"/>
        </w:rPr>
      </w:pPr>
      <w:r>
        <w:rPr>
          <w:rFonts w:hint="eastAsia"/>
          <w:shd w:val="clear" w:color="auto" w:fill="FFFFFF"/>
        </w:rPr>
        <w:t>2.公司同一高级管理人员同时分管两个或两个以上存在利益冲突的业务的，不应直接或间接参与具体证券品种的投资决策、投资咨询等可能导致利益冲突的业务活动。</w:t>
      </w:r>
    </w:p>
    <w:p>
      <w:pPr>
        <w:spacing w:line="440" w:lineRule="exact"/>
        <w:rPr>
          <w:shd w:val="clear" w:color="auto" w:fill="FFFFFF"/>
        </w:rPr>
      </w:pPr>
      <w:r>
        <w:rPr>
          <w:rFonts w:hint="eastAsia"/>
          <w:shd w:val="clear" w:color="auto" w:fill="FFFFFF"/>
        </w:rPr>
        <w:t>3.公司墙上人员应遵循公司信息隔离墙制度，知悉和接触敏感信息需遵循</w:t>
      </w:r>
      <w:r>
        <w:rPr>
          <w:shd w:val="clear" w:color="auto" w:fill="FFFFFF"/>
        </w:rPr>
        <w:t>“</w:t>
      </w:r>
      <w:r>
        <w:rPr>
          <w:rFonts w:hint="eastAsia"/>
          <w:shd w:val="clear" w:color="auto" w:fill="FFFFFF"/>
        </w:rPr>
        <w:t>需知原则</w:t>
      </w:r>
      <w:r>
        <w:rPr>
          <w:shd w:val="clear" w:color="auto" w:fill="FFFFFF"/>
        </w:rPr>
        <w:t>”</w:t>
      </w:r>
      <w:r>
        <w:rPr>
          <w:rFonts w:hint="eastAsia"/>
          <w:shd w:val="clear" w:color="auto" w:fill="FFFFFF"/>
        </w:rPr>
        <w:t>、防范内幕交易，包括但不限于：</w:t>
      </w:r>
    </w:p>
    <w:p>
      <w:pPr>
        <w:spacing w:line="440" w:lineRule="exact"/>
        <w:rPr>
          <w:shd w:val="clear" w:color="auto" w:fill="FFFFFF"/>
        </w:rPr>
      </w:pPr>
      <w:r>
        <w:rPr>
          <w:rFonts w:hint="eastAsia"/>
          <w:shd w:val="clear" w:color="auto" w:fill="FFFFFF"/>
        </w:rPr>
        <w:t>（1）不得利用因履职获取的内幕消息及未公开信息直接、间接进行任何交易，或建议、提示、安排亲属或他人进行任何交易，也不得将此类信息泄露给任何其他无关人员；</w:t>
      </w:r>
    </w:p>
    <w:p>
      <w:pPr>
        <w:spacing w:line="440" w:lineRule="exact"/>
        <w:rPr>
          <w:shd w:val="clear" w:color="auto" w:fill="FFFFFF"/>
        </w:rPr>
      </w:pPr>
      <w:r>
        <w:rPr>
          <w:rFonts w:hint="eastAsia"/>
          <w:shd w:val="clear" w:color="auto" w:fill="FFFFFF"/>
        </w:rPr>
        <w:t>（2）不得利用因履职所获知的内幕信息及未公开信息为公司及客户谋取不当利益；</w:t>
      </w:r>
    </w:p>
    <w:p>
      <w:pPr>
        <w:spacing w:line="440" w:lineRule="exact"/>
        <w:rPr>
          <w:shd w:val="clear" w:color="auto" w:fill="FFFFFF"/>
        </w:rPr>
      </w:pPr>
      <w:r>
        <w:rPr>
          <w:rFonts w:hint="eastAsia"/>
          <w:shd w:val="clear" w:color="auto" w:fill="FFFFFF"/>
        </w:rPr>
        <w:t>（3）不得利用因履职所获知的内幕信息及未公开信息直接或间接参与具体证券品种的投资决策、投资咨询等及其他可能导致利益冲突的业务活动；</w:t>
      </w:r>
    </w:p>
    <w:p>
      <w:pPr>
        <w:spacing w:line="440" w:lineRule="exact"/>
        <w:rPr>
          <w:shd w:val="clear" w:color="auto" w:fill="FFFFFF"/>
        </w:rPr>
      </w:pPr>
      <w:r>
        <w:rPr>
          <w:rFonts w:hint="eastAsia"/>
          <w:shd w:val="clear" w:color="auto" w:fill="FFFFFF"/>
        </w:rPr>
        <w:t>（4）不得在与销售、交易人员或客户的讨论中就具体证券、公司提供投资建议或推荐买入；</w:t>
      </w:r>
    </w:p>
    <w:p>
      <w:pPr>
        <w:spacing w:line="440" w:lineRule="exact"/>
        <w:rPr>
          <w:shd w:val="clear" w:color="auto" w:fill="FFFFFF"/>
        </w:rPr>
      </w:pPr>
      <w:r>
        <w:rPr>
          <w:rFonts w:hint="eastAsia"/>
          <w:shd w:val="clear" w:color="auto" w:fill="FFFFFF"/>
        </w:rPr>
        <w:t>（5）不得制作、发布与具体证券、公司相关的研究报告；</w:t>
      </w:r>
    </w:p>
    <w:p>
      <w:pPr>
        <w:spacing w:line="440" w:lineRule="exact"/>
        <w:rPr>
          <w:shd w:val="clear" w:color="auto" w:fill="FFFFFF"/>
        </w:rPr>
      </w:pPr>
      <w:r>
        <w:rPr>
          <w:rFonts w:hint="eastAsia"/>
          <w:shd w:val="clear" w:color="auto" w:fill="FFFFFF"/>
        </w:rPr>
        <w:t>（6）不得承揽客户（包括但不限于经纪客户、资产管理客户等其他二级市场客户）的具体交易委托；</w:t>
      </w:r>
    </w:p>
    <w:p>
      <w:pPr>
        <w:spacing w:line="440" w:lineRule="exact"/>
        <w:rPr>
          <w:shd w:val="clear" w:color="auto" w:fill="FFFFFF"/>
        </w:rPr>
      </w:pPr>
      <w:r>
        <w:rPr>
          <w:rFonts w:hint="eastAsia"/>
          <w:shd w:val="clear" w:color="auto" w:fill="FFFFFF"/>
        </w:rPr>
        <w:t>（7）不得直接或间接从事、参与具体交易（包括但不限于公司自营交易以及客户交易），或直接负责交易员的日常交易决策管理；</w:t>
      </w:r>
    </w:p>
    <w:p>
      <w:pPr>
        <w:spacing w:line="440" w:lineRule="exact"/>
        <w:rPr>
          <w:shd w:val="clear" w:color="auto" w:fill="FFFFFF"/>
        </w:rPr>
      </w:pPr>
      <w:r>
        <w:rPr>
          <w:rFonts w:hint="eastAsia"/>
          <w:shd w:val="clear" w:color="auto" w:fill="FFFFFF"/>
        </w:rPr>
        <w:t>（8）不得管理具体的资产管理产品、基金产品等。包括但不限于集合计划、定向计划、资产支持专项计划、基金投资等。</w:t>
      </w:r>
    </w:p>
    <w:p>
      <w:pPr>
        <w:spacing w:line="440" w:lineRule="exact"/>
        <w:rPr>
          <w:shd w:val="clear" w:color="auto" w:fill="FFFFFF"/>
        </w:rPr>
      </w:pPr>
      <w:r>
        <w:rPr>
          <w:rFonts w:hint="eastAsia"/>
          <w:shd w:val="clear" w:color="auto" w:fill="FFFFFF"/>
        </w:rPr>
        <w:t>4.墙上人员就业务协同、业务合作进行跨部门信息交流前，应充分评估是否可能存在因敏感信息不当流动和使用而导致的内幕交易、利用未公开信息交易、利益冲突等风险。</w:t>
      </w:r>
    </w:p>
    <w:p>
      <w:pPr>
        <w:spacing w:line="440" w:lineRule="exact"/>
        <w:rPr>
          <w:shd w:val="clear" w:color="auto" w:fill="FFFFFF"/>
        </w:rPr>
      </w:pPr>
      <w:r>
        <w:rPr>
          <w:rFonts w:hint="eastAsia"/>
          <w:shd w:val="clear" w:color="auto" w:fill="FFFFFF"/>
        </w:rPr>
        <w:t>5.公司业务部门工作人员同时担任业务决策委员会委员职务的，如接触到与其履行委员会职责无关的敏感信息，应及时通知合规管理部。</w:t>
      </w:r>
    </w:p>
    <w:p>
      <w:pPr>
        <w:pStyle w:val="4"/>
        <w:spacing w:line="440" w:lineRule="exact"/>
        <w:rPr>
          <w:shd w:val="clear" w:color="auto" w:fill="FFFFFF"/>
        </w:rPr>
      </w:pPr>
      <w:bookmarkStart w:id="178" w:name="_Toc8393"/>
      <w:bookmarkStart w:id="179" w:name="_Toc495311391"/>
      <w:bookmarkStart w:id="180" w:name="_Toc7323"/>
      <w:bookmarkStart w:id="181" w:name="_Toc3318"/>
      <w:bookmarkStart w:id="182" w:name="_Toc2540"/>
      <w:bookmarkStart w:id="183" w:name="_Toc17389"/>
      <w:bookmarkStart w:id="184" w:name="_Toc12013"/>
      <w:bookmarkStart w:id="185" w:name="_Toc961"/>
      <w:bookmarkStart w:id="186" w:name="_Toc18012"/>
      <w:bookmarkStart w:id="187" w:name="_Toc31424"/>
      <w:bookmarkStart w:id="188" w:name="_Toc22880"/>
      <w:r>
        <w:rPr>
          <w:rFonts w:hint="eastAsia"/>
          <w:shd w:val="clear" w:color="auto" w:fill="FFFFFF"/>
          <w:lang w:val="en-US" w:eastAsia="zh-CN"/>
        </w:rPr>
        <w:t>八</w:t>
      </w:r>
      <w:r>
        <w:rPr>
          <w:rFonts w:hint="eastAsia"/>
          <w:shd w:val="clear" w:color="auto" w:fill="FFFFFF"/>
        </w:rPr>
        <w:t>、利益冲突</w:t>
      </w:r>
      <w:bookmarkEnd w:id="178"/>
      <w:bookmarkEnd w:id="179"/>
      <w:bookmarkEnd w:id="180"/>
      <w:bookmarkEnd w:id="181"/>
      <w:bookmarkEnd w:id="182"/>
      <w:bookmarkEnd w:id="183"/>
      <w:bookmarkEnd w:id="184"/>
      <w:bookmarkEnd w:id="185"/>
      <w:bookmarkEnd w:id="186"/>
      <w:bookmarkEnd w:id="187"/>
      <w:bookmarkEnd w:id="188"/>
    </w:p>
    <w:p>
      <w:pPr>
        <w:spacing w:line="440" w:lineRule="exact"/>
        <w:ind w:firstLine="482"/>
        <w:rPr>
          <w:b/>
          <w:bCs/>
          <w:shd w:val="clear" w:color="auto" w:fill="FFFFFF"/>
        </w:rPr>
      </w:pPr>
      <w:r>
        <w:rPr>
          <w:rFonts w:hint="eastAsia"/>
          <w:b/>
          <w:bCs/>
          <w:shd w:val="clear" w:color="auto" w:fill="FFFFFF"/>
        </w:rPr>
        <w:t>（一）利益冲突管理基本原则</w:t>
      </w:r>
    </w:p>
    <w:p>
      <w:pPr>
        <w:spacing w:line="440" w:lineRule="exact"/>
        <w:rPr>
          <w:rFonts w:hint="eastAsia"/>
          <w:shd w:val="clear" w:color="auto" w:fill="FFFFFF"/>
          <w:lang w:val="en-US" w:eastAsia="zh-CN"/>
        </w:rPr>
      </w:pPr>
      <w:r>
        <w:rPr>
          <w:rFonts w:hint="eastAsia"/>
          <w:shd w:val="clear" w:color="auto" w:fill="FFFFFF"/>
          <w:lang w:val="en-US" w:eastAsia="zh-CN"/>
        </w:rPr>
        <w:t>1.</w:t>
      </w:r>
      <w:r>
        <w:rPr>
          <w:rFonts w:hint="eastAsia"/>
          <w:shd w:val="clear" w:color="auto" w:fill="FFFFFF"/>
        </w:rPr>
        <w:t>公司在处理公司及其工作人员与客户之间的利益冲突时，应当遵循客户利益优先的原则，在处理不同客户之间的利益冲突时，应遵循公平对待客户的原则。</w:t>
      </w:r>
      <w:r>
        <w:rPr>
          <w:rFonts w:hint="eastAsia"/>
          <w:shd w:val="clear" w:color="auto" w:fill="FFFFFF"/>
          <w:lang w:val="en-US" w:eastAsia="zh-CN"/>
        </w:rPr>
        <w:t xml:space="preserve">  </w:t>
      </w:r>
    </w:p>
    <w:p>
      <w:pPr>
        <w:spacing w:line="440" w:lineRule="exact"/>
        <w:rPr>
          <w:shd w:val="clear" w:color="auto" w:fill="FFFFFF"/>
        </w:rPr>
      </w:pPr>
      <w:r>
        <w:rPr>
          <w:rFonts w:hint="eastAsia"/>
          <w:shd w:val="clear" w:color="auto" w:fill="FFFFFF"/>
          <w:lang w:val="en-US" w:eastAsia="zh-CN"/>
        </w:rPr>
        <w:t>2.</w:t>
      </w:r>
      <w:r>
        <w:rPr>
          <w:rFonts w:hint="eastAsia"/>
          <w:shd w:val="clear" w:color="auto" w:fill="FFFFFF"/>
        </w:rPr>
        <w:t>公司已经采取信息隔离等措施，仍难以避免利益冲突的，应当对实际存在的和潜在的利益冲突进行充分披露；披露仍难以有效处理利益冲突的，公司应当对存在利益冲突的相关业务活动采取限制措施。</w:t>
      </w:r>
    </w:p>
    <w:p>
      <w:pPr>
        <w:spacing w:line="440" w:lineRule="exact"/>
        <w:ind w:firstLine="482"/>
        <w:rPr>
          <w:b/>
          <w:bCs/>
          <w:shd w:val="clear" w:color="auto" w:fill="FFFFFF"/>
        </w:rPr>
      </w:pPr>
      <w:r>
        <w:rPr>
          <w:rFonts w:hint="eastAsia"/>
          <w:b/>
          <w:bCs/>
          <w:shd w:val="clear" w:color="auto" w:fill="FFFFFF"/>
        </w:rPr>
        <w:t>（二）</w:t>
      </w:r>
      <w:r>
        <w:rPr>
          <w:rFonts w:hint="eastAsia"/>
          <w:b/>
          <w:bCs/>
          <w:shd w:val="clear" w:color="auto" w:fill="FFFFFF"/>
          <w:lang w:val="en-US" w:eastAsia="zh-CN"/>
        </w:rPr>
        <w:t>利益冲突管理基本要求</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1.公司同一高级管理人员原则上不得同时分管两个或两个以上存在利益冲突的业务部门。因客观原因同时分管两个或两个以上存在利益冲突业务部门的，不得直接或间接参与具体证券品种的投资决策、投资咨询等可能导致利益冲突的业务活动。</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2.公司同一高级管理人员原则上不得同时分管证券自营业务与资产管理业务；公司分管投资银行类业务的高级管理人员不得同时分管另类投资、私募投资基金等可能与投资银行业务存在利益冲突的部门。</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3.合规负责人、风控负责人不得兼任与其职责相冲突的职 务，不得负责管理与其职责相冲突的部门。</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4.公司各业务决策机构牵头管理部门应主动识别利益冲突，视情况实行人员回避制度，防范可能产生的利益冲突。</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决策人员与决策事项存在利益冲突时，应主动回避。</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 xml:space="preserve">5.公司各单位的工作人员应相互独立，不应同时履行可能导致利益冲突的职责，避免业务及项目人员的不当交叉、借用。 </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6.公司信息技术部门、财务部门、合规管理部门、风险管理部门和稽核审计部门与业务部门的工作人员不得相互兼任，资金清算人员不得由信息技术部门人员和投资交易部门人员兼任。</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7.公司与另类投资子公司、私募投资基金子公司（含下设的特殊目的机构和私募基金）存在利益冲突的工作人员不得在上述机构兼任董事、监事、高级管理人员、投资决策机构成员。其他人员兼任上述职务的，公司应当建立严格有效的内部控制机制，防范可能产生的利益冲突和道德风险。</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8.公司人员不得在另类投资子公司、私募投资基金子公司（含下设的特殊目的机构和私募基金）兼任除董事、监事、高级管理人员、投资决策机构成员以外的职务。</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9.公司自营、资产管理、研究咨询和投资银行业务部门的工作人员在离开原岗位后的六个月内不得从事面向社会公众开展的证券投资咨询业务。</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10.公司应清晰划分公司与子公司、不同子公司之间的业务范围，避免利益冲突和利益输送。</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11.从事投资交易业务的单位严禁利用内幕信息、未公开信息进行交易；严禁以严重偏离市场公允价格的价格进行交易，损害客户或公司利益；严禁以对敲、代持等方式，与特定利害关系方进行不正当交易。</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12.从事投资交易业务的工作人员应遵守公司信息隔离墙制度，严禁泄露利用职务便利获取的内幕信息或未公开信息；严禁利用该等信息从事或者明示、暗示他人从事相关交易。</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13.公司在设立或销售结构化产品时，应当遵循风险与收益相匹配的原则，合理设置分级杠杆，充分揭示不同层级份额的风险收益特征。</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公司工作人员或关联方认购劣后级份额的，应当在相关材料中充分披露。</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14.公司不得以利益输送为目的，违背风险收益相匹配的原则，利用结构化产品向特定劣后级投资者输送利益；不得利用本公司资源为利害关系人认购的结构化产品转移风险。</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15.公司应建立公平合理的绩效考核与薪酬激励机制，不得使用不恰当的激励或过度激励措施，以避免业务部门和工作人员为完成绩效指标或片面追求个人利益而损害公司或客户利益。</w:t>
      </w:r>
    </w:p>
    <w:p>
      <w:pPr>
        <w:spacing w:line="440" w:lineRule="exact"/>
        <w:rPr>
          <w:rFonts w:hint="eastAsia" w:cs="Times New Roman"/>
          <w:highlight w:val="none"/>
          <w:shd w:val="clear" w:color="auto" w:fill="FFFFFF"/>
          <w:lang w:val="en-US" w:eastAsia="zh-CN"/>
        </w:rPr>
      </w:pPr>
      <w:r>
        <w:rPr>
          <w:rFonts w:hint="eastAsia" w:cs="Times New Roman"/>
          <w:highlight w:val="none"/>
          <w:shd w:val="clear" w:color="auto" w:fill="FFFFFF"/>
          <w:lang w:val="en-US" w:eastAsia="zh-CN"/>
        </w:rPr>
        <w:t>16.在产品销售人员薪酬激励方面应确保公司发行产品和第三方产品的激励措施保持一致，不应对本公司及关联方发行的产品或特定种类的产品设定额外的激励措施。</w:t>
      </w:r>
    </w:p>
    <w:p>
      <w:pPr>
        <w:spacing w:line="440" w:lineRule="exact"/>
        <w:rPr>
          <w:rFonts w:hint="eastAsia"/>
          <w:shd w:val="clear" w:color="auto" w:fill="FFFFFF"/>
          <w:lang w:val="en-US" w:eastAsia="zh-CN"/>
        </w:rPr>
      </w:pPr>
      <w:r>
        <w:rPr>
          <w:rFonts w:hint="eastAsia" w:cs="Times New Roman"/>
          <w:highlight w:val="none"/>
          <w:shd w:val="clear" w:color="auto" w:fill="FFFFFF"/>
          <w:lang w:val="en-US" w:eastAsia="zh-CN"/>
        </w:rPr>
        <w:t>17.公司各单位为避免潜在利益冲突，认为须主动向客户披露相关信息的，应采取适当措施公开或向特定客户进行信息披露，并确保相关信息披露的及时性和公平性，以及信息披露内容的真实、准确、完整。利益冲突的披露应考虑不同客户的类别，考虑客户专业知识水平和理解能力差异，充分说明利益冲突识别和管理的具体情况。</w:t>
      </w:r>
    </w:p>
    <w:p>
      <w:pPr>
        <w:pStyle w:val="4"/>
        <w:rPr>
          <w:rFonts w:hint="eastAsia" w:ascii="Arial" w:hAnsi="Arial" w:cs="Times New Roman"/>
          <w:shd w:val="clear" w:color="auto" w:fill="FFFFFF"/>
          <w:lang w:val="en-US" w:eastAsia="zh-CN"/>
        </w:rPr>
      </w:pPr>
      <w:bookmarkStart w:id="189" w:name="_Toc27868"/>
      <w:bookmarkStart w:id="190" w:name="_Toc11354"/>
      <w:r>
        <w:rPr>
          <w:rFonts w:hint="eastAsia" w:ascii="Arial" w:hAnsi="Arial" w:cs="Times New Roman"/>
          <w:shd w:val="clear" w:color="auto" w:fill="FFFFFF"/>
          <w:lang w:val="en-US" w:eastAsia="zh-CN"/>
        </w:rPr>
        <w:t>九、廉洁从业</w:t>
      </w:r>
      <w:bookmarkEnd w:id="189"/>
      <w:bookmarkEnd w:id="190"/>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1.公司各单位及其工作人员在开展证券相关业务活动中，不得以任何方式向公职人员、监管人员、客户、潜在客户及其他利益关系人输送不正当利益，不得干扰或者唆使、协助他人干扰证券监督管理或者自律管理工作，不得谋取不正当利益。</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2.</w:t>
      </w:r>
      <w:r>
        <w:rPr>
          <w:rFonts w:hint="eastAsia" w:cs="Times New Roman"/>
          <w:shd w:val="clear" w:color="auto" w:fill="FFFFFF"/>
        </w:rPr>
        <w:t>不得以下列方式向公职人员、监管人员、客户、正在洽谈的潜在客户或其他利益关系人输送不正当利益</w:t>
      </w:r>
      <w:r>
        <w:rPr>
          <w:rFonts w:hint="eastAsia" w:cs="Times New Roman"/>
          <w:shd w:val="clear" w:color="auto" w:fill="FFFFFF"/>
          <w:lang w:val="en-US" w:eastAsia="zh-CN"/>
        </w:rPr>
        <w:t>：</w:t>
      </w:r>
    </w:p>
    <w:p>
      <w:pPr>
        <w:spacing w:line="440" w:lineRule="exact"/>
        <w:rPr>
          <w:rFonts w:hint="eastAsia"/>
          <w:shd w:val="clear" w:color="auto" w:fill="FFFFFF"/>
          <w:lang w:val="en-US" w:eastAsia="zh-CN"/>
        </w:rPr>
      </w:pPr>
      <w:r>
        <w:rPr>
          <w:rFonts w:hint="eastAsia"/>
          <w:shd w:val="clear" w:color="auto" w:fill="FFFFFF"/>
          <w:lang w:val="en-US" w:eastAsia="zh-CN"/>
        </w:rPr>
        <w:t>（1）提供礼金、礼品、房产、汽车、有价证券、股权、佣金返还等财物，或者为上述行为提供代持等便利；</w:t>
      </w:r>
    </w:p>
    <w:p>
      <w:pPr>
        <w:spacing w:line="440" w:lineRule="exact"/>
        <w:rPr>
          <w:rFonts w:hint="eastAsia"/>
          <w:shd w:val="clear" w:color="auto" w:fill="FFFFFF"/>
          <w:lang w:val="en-US" w:eastAsia="zh-CN"/>
        </w:rPr>
      </w:pPr>
      <w:r>
        <w:rPr>
          <w:rFonts w:hint="eastAsia"/>
          <w:shd w:val="clear" w:color="auto" w:fill="FFFFFF"/>
          <w:lang w:val="en-US" w:eastAsia="zh-CN"/>
        </w:rPr>
        <w:t>（2）提供旅游、宴请、娱乐健身、工作安排等利益；</w:t>
      </w:r>
    </w:p>
    <w:p>
      <w:pPr>
        <w:spacing w:line="440" w:lineRule="exact"/>
        <w:rPr>
          <w:rFonts w:hint="eastAsia"/>
          <w:shd w:val="clear" w:color="auto" w:fill="FFFFFF"/>
          <w:lang w:val="en-US" w:eastAsia="zh-CN"/>
        </w:rPr>
      </w:pPr>
      <w:r>
        <w:rPr>
          <w:rFonts w:hint="eastAsia"/>
          <w:shd w:val="clear" w:color="auto" w:fill="FFFFFF"/>
          <w:lang w:val="en-US" w:eastAsia="zh-CN"/>
        </w:rPr>
        <w:t>（3）安排显著偏离公允价格的结构化、高收益、保本理财产品等交易；</w:t>
      </w:r>
    </w:p>
    <w:p>
      <w:pPr>
        <w:spacing w:line="440" w:lineRule="exact"/>
        <w:rPr>
          <w:rFonts w:hint="eastAsia"/>
          <w:shd w:val="clear" w:color="auto" w:fill="FFFFFF"/>
          <w:lang w:val="en-US" w:eastAsia="zh-CN"/>
        </w:rPr>
      </w:pPr>
      <w:r>
        <w:rPr>
          <w:rFonts w:hint="eastAsia"/>
          <w:shd w:val="clear" w:color="auto" w:fill="FFFFFF"/>
          <w:lang w:val="en-US" w:eastAsia="zh-CN"/>
        </w:rPr>
        <w:t>（4）直接或者间接向他人提供内幕信息、未公开信息、商业秘密和客户信息，明示或者暗示他人从事相关交易活动。</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（5）其他输送不正当利益的情形。</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开展营销工作的，应依法依规合理营销；营销费用支出应当严格遵循公司制度以及营销活动方案规定的限定标准。</w:t>
      </w:r>
    </w:p>
    <w:p>
      <w:pPr>
        <w:spacing w:line="440" w:lineRule="exact"/>
        <w:rPr>
          <w:rFonts w:hint="eastAsia"/>
          <w:shd w:val="clear" w:color="auto" w:fill="FFFFFF"/>
          <w:lang w:val="en-US" w:eastAsia="zh-CN"/>
        </w:rPr>
      </w:pPr>
      <w:r>
        <w:rPr>
          <w:rFonts w:hint="eastAsia"/>
          <w:shd w:val="clear" w:color="auto" w:fill="FFFFFF"/>
          <w:lang w:val="en-US" w:eastAsia="zh-CN"/>
        </w:rPr>
        <w:t>3.公司工作人员不得以下列方式谋取不正当利益：</w:t>
      </w:r>
    </w:p>
    <w:p>
      <w:pPr>
        <w:spacing w:line="440" w:lineRule="exact"/>
        <w:rPr>
          <w:rFonts w:hint="eastAsia"/>
          <w:shd w:val="clear" w:color="auto" w:fill="FFFFFF"/>
          <w:lang w:val="en-US" w:eastAsia="zh-CN"/>
        </w:rPr>
      </w:pPr>
      <w:r>
        <w:rPr>
          <w:rFonts w:hint="eastAsia"/>
          <w:shd w:val="clear" w:color="auto" w:fill="FFFFFF"/>
          <w:lang w:val="en-US" w:eastAsia="zh-CN"/>
        </w:rPr>
        <w:t>（1）直接或者间接以本节前款所列的形式收受、索取他人的财物或者利益；</w:t>
      </w:r>
    </w:p>
    <w:p>
      <w:pPr>
        <w:spacing w:line="440" w:lineRule="exact"/>
        <w:rPr>
          <w:rFonts w:hint="eastAsia"/>
          <w:shd w:val="clear" w:color="auto" w:fill="FFFFFF"/>
          <w:lang w:val="en-US" w:eastAsia="zh-CN"/>
        </w:rPr>
      </w:pPr>
      <w:r>
        <w:rPr>
          <w:rFonts w:hint="eastAsia"/>
          <w:shd w:val="clear" w:color="auto" w:fill="FFFFFF"/>
          <w:lang w:val="en-US" w:eastAsia="zh-CN"/>
        </w:rPr>
        <w:t>（2）直接或者间接利用他人提供或主动获取的内幕信息、未公开信息、商业秘密和客户信息谋取利益；</w:t>
      </w:r>
    </w:p>
    <w:p>
      <w:pPr>
        <w:spacing w:line="440" w:lineRule="exact"/>
        <w:rPr>
          <w:rFonts w:hint="eastAsia"/>
          <w:shd w:val="clear" w:color="auto" w:fill="FFFFFF"/>
          <w:lang w:val="en-US" w:eastAsia="zh-CN"/>
        </w:rPr>
      </w:pPr>
      <w:r>
        <w:rPr>
          <w:rFonts w:hint="eastAsia"/>
          <w:shd w:val="clear" w:color="auto" w:fill="FFFFFF"/>
          <w:lang w:val="en-US" w:eastAsia="zh-CN"/>
        </w:rPr>
        <w:t>（3）以诱导客户从事不必要交易、使用客户受托资产进行不必要交易等方式谋取利益；</w:t>
      </w:r>
    </w:p>
    <w:p>
      <w:pPr>
        <w:spacing w:line="440" w:lineRule="exact"/>
        <w:rPr>
          <w:rFonts w:hint="eastAsia"/>
          <w:shd w:val="clear" w:color="auto" w:fill="FFFFFF"/>
          <w:lang w:val="en-US" w:eastAsia="zh-CN"/>
        </w:rPr>
      </w:pPr>
      <w:r>
        <w:rPr>
          <w:rFonts w:hint="eastAsia"/>
          <w:shd w:val="clear" w:color="auto" w:fill="FFFFFF"/>
          <w:lang w:val="en-US" w:eastAsia="zh-CN"/>
        </w:rPr>
        <w:t>（4）违规从事营利性经营活动，违规兼任可能影响其独立性的职务或者从事与所在机构或者投资者合法利益相冲突的活动；</w:t>
      </w:r>
    </w:p>
    <w:p>
      <w:pPr>
        <w:spacing w:line="440" w:lineRule="exact"/>
        <w:rPr>
          <w:rFonts w:hint="eastAsia"/>
          <w:shd w:val="clear" w:color="auto" w:fill="FFFFFF"/>
          <w:lang w:val="en-US" w:eastAsia="zh-CN"/>
        </w:rPr>
      </w:pPr>
      <w:r>
        <w:rPr>
          <w:rFonts w:hint="eastAsia"/>
          <w:shd w:val="clear" w:color="auto" w:fill="FFFFFF"/>
          <w:lang w:val="en-US" w:eastAsia="zh-CN"/>
        </w:rPr>
        <w:t>（5）违规利用职权为近亲属或者其他利益关系人从事营利性经营活动提供便利条件。</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（6）以明显低于行业定价水平、利益输送、商业贿赂、不当承诺等不正当竞争方式招揽业务，侵犯其他证券经营机构的商业秘密；</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（7）安排所聘证监会系统离职人员就超出其工作职责范围的事项与监管部门进行沟通接洽；</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（8）利用证监会系统在职人员、亲属及其他社会关系，为业务招揽、行政许可、监管执法、自律管理等事项打听请托说情、谋求特殊照顾或不正当利益；</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（9）其他谋取不正当利益的情形。</w:t>
      </w:r>
    </w:p>
    <w:p>
      <w:pPr>
        <w:spacing w:line="440" w:lineRule="exact"/>
        <w:rPr>
          <w:rFonts w:hint="eastAsia"/>
          <w:shd w:val="clear" w:color="auto" w:fill="FFFFFF"/>
          <w:lang w:val="en-US" w:eastAsia="zh-CN"/>
        </w:rPr>
      </w:pPr>
      <w:r>
        <w:rPr>
          <w:rFonts w:hint="eastAsia"/>
          <w:shd w:val="clear" w:color="auto" w:fill="FFFFFF"/>
          <w:lang w:val="en-US" w:eastAsia="zh-CN"/>
        </w:rPr>
        <w:t>4.公司工作人员不得以下列方式干扰或者唆使、协助他人干扰证券期货监督管理或者自律管理工作：</w:t>
      </w:r>
    </w:p>
    <w:p>
      <w:pPr>
        <w:spacing w:line="440" w:lineRule="exact"/>
        <w:rPr>
          <w:rFonts w:hint="eastAsia"/>
          <w:shd w:val="clear" w:color="auto" w:fill="FFFFFF"/>
          <w:lang w:val="en-US" w:eastAsia="zh-CN"/>
        </w:rPr>
      </w:pPr>
      <w:r>
        <w:rPr>
          <w:rFonts w:hint="eastAsia"/>
          <w:shd w:val="clear" w:color="auto" w:fill="FFFFFF"/>
          <w:lang w:val="en-US" w:eastAsia="zh-CN"/>
        </w:rPr>
        <w:t>（1）以不正当方式影响监督管理或者自律管理决定；</w:t>
      </w:r>
    </w:p>
    <w:p>
      <w:pPr>
        <w:spacing w:line="440" w:lineRule="exact"/>
        <w:rPr>
          <w:rFonts w:hint="eastAsia"/>
          <w:shd w:val="clear" w:color="auto" w:fill="FFFFFF"/>
          <w:lang w:val="en-US" w:eastAsia="zh-CN"/>
        </w:rPr>
      </w:pPr>
      <w:r>
        <w:rPr>
          <w:rFonts w:hint="eastAsia"/>
          <w:shd w:val="clear" w:color="auto" w:fill="FFFFFF"/>
          <w:lang w:val="en-US" w:eastAsia="zh-CN"/>
        </w:rPr>
        <w:t>（2）以不正当方式影响监督管理或者自律管理人员工作安排；</w:t>
      </w:r>
    </w:p>
    <w:p>
      <w:pPr>
        <w:spacing w:line="440" w:lineRule="exact"/>
        <w:rPr>
          <w:rFonts w:hint="eastAsia"/>
          <w:shd w:val="clear" w:color="auto" w:fill="FFFFFF"/>
          <w:lang w:val="en-US" w:eastAsia="zh-CN"/>
        </w:rPr>
      </w:pPr>
      <w:r>
        <w:rPr>
          <w:rFonts w:hint="eastAsia"/>
          <w:shd w:val="clear" w:color="auto" w:fill="FFFFFF"/>
          <w:lang w:val="en-US" w:eastAsia="zh-CN"/>
        </w:rPr>
        <w:t>（3）以不正当方式获取监督管理或者自律管理内部信息；</w:t>
      </w:r>
    </w:p>
    <w:p>
      <w:pPr>
        <w:spacing w:line="440" w:lineRule="exact"/>
        <w:rPr>
          <w:rFonts w:hint="eastAsia"/>
          <w:shd w:val="clear" w:color="auto" w:fill="FFFFFF"/>
          <w:lang w:val="en-US" w:eastAsia="zh-CN"/>
        </w:rPr>
      </w:pPr>
      <w:r>
        <w:rPr>
          <w:rFonts w:hint="eastAsia"/>
          <w:shd w:val="clear" w:color="auto" w:fill="FFFFFF"/>
          <w:lang w:val="en-US" w:eastAsia="zh-CN"/>
        </w:rPr>
        <w:t>（4）协助利益关系人，拒绝、干扰、阻碍或者不配合监管人员行使监督、检查、调查职权。</w:t>
      </w:r>
    </w:p>
    <w:p>
      <w:pPr>
        <w:spacing w:line="440" w:lineRule="exact"/>
        <w:rPr>
          <w:rFonts w:hint="eastAsia" w:ascii="幼圆" w:hAnsi="幼圆" w:eastAsia="幼圆" w:cs="Times New Roman"/>
          <w:kern w:val="2"/>
          <w:shd w:val="clear" w:color="auto" w:fill="FFFFFF"/>
          <w:lang w:val="en-US" w:eastAsia="zh-CN"/>
        </w:rPr>
      </w:pPr>
      <w:r>
        <w:rPr>
          <w:rFonts w:hint="eastAsia" w:ascii="幼圆" w:hAnsi="幼圆" w:eastAsia="幼圆" w:cs="Times New Roman"/>
          <w:kern w:val="2"/>
          <w:shd w:val="clear" w:color="auto" w:fill="FFFFFF"/>
          <w:lang w:val="en-US" w:eastAsia="zh-CN"/>
        </w:rPr>
        <w:t>（5）利用各种手段拉拢、腐蚀、“围猎”监管干部，向监管干部输送不正当利益；</w:t>
      </w:r>
    </w:p>
    <w:p>
      <w:pPr>
        <w:spacing w:line="440" w:lineRule="exact"/>
        <w:rPr>
          <w:rFonts w:hint="eastAsia" w:ascii="幼圆" w:hAnsi="幼圆" w:eastAsia="幼圆" w:cs="Times New Roman"/>
          <w:kern w:val="2"/>
          <w:shd w:val="clear" w:color="auto" w:fill="FFFFFF"/>
          <w:lang w:val="en-US" w:eastAsia="zh-CN"/>
        </w:rPr>
      </w:pPr>
      <w:r>
        <w:rPr>
          <w:rFonts w:hint="eastAsia" w:ascii="幼圆" w:hAnsi="幼圆" w:eastAsia="幼圆" w:cs="Times New Roman"/>
          <w:kern w:val="2"/>
          <w:shd w:val="clear" w:color="auto" w:fill="FFFFFF"/>
          <w:lang w:val="en-US" w:eastAsia="zh-CN"/>
        </w:rPr>
        <w:t>（6）其他干扰证券期货监督管理或者自律管理工作的情形。</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5.在开展证券相关业务活动以及经营管理过程中，认真学习、知悉并严格执行廉洁从业的相关规定，主动识别、防范相关风险，主动落实各项廉洁从业要求；积极配合监管机构、自律组织或其他有权机关以及公司的检查或调查，如实提供有关资料，不得拒绝、阻挠、逃避检查，不得谎报、隐匿、销毁相关证据材料；在发现违规行为时，及时向公司合规总监及合规管理部报告。</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6.在开展具体业务时，还应当遵守针对本业务或本单位的廉洁从业要求，不得以法律法规及规范性文件以及《公司廉洁从业管理办法》等规定中所禁止的行为输送或者谋取不正当利益。</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7.涉及营销费用支出的单位，应当拟定营销管理制度或营销活动方案，明确营销费用的具体事项、内容、标准或额度等，经公司总裁办公会议批准后执行；应当每年度对营销管理制度或营销活动方案以及标准进行评估，并根据评估结果进行修订或调整。</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8.涉及委托、聘用第三方机构或者个人提供服务的单位，应当加强有偿支付的管理，制定规范委托、聘用第三方的制度，明确资质条件及遴选流程。</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在聘用第三方时应当依法合规进行遴选，严格履行合同审查、费用审批等程序；签署的服务协议中应约定服务内容、服务期限以及费用标准等，并对服务质量跟踪、评估。相关规定对第三方的资质条件、信息披露事项有明确要求的，还应当符合其规定。</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在聘用第三方时应当对是否与第三方存在关联关系进行核查，如存在关联关系，应当论证委托、聘用第三方提供服务的必要性、合理性、公允性，确保不存在利益输送。</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各单位及工作人员不得签署虚构服务主体或者服务内容的协议、利用本机构或者客户资产，向不具备相关专业能力或者未提供相应服务的第三方支付咨询费、顾问费、服务费等费用。</w:t>
      </w:r>
    </w:p>
    <w:p>
      <w:pPr>
        <w:pStyle w:val="4"/>
        <w:rPr>
          <w:rFonts w:hint="eastAsia" w:ascii="Arial" w:hAnsi="Arial" w:cs="Times New Roman"/>
          <w:shd w:val="clear" w:color="auto" w:fill="FFFFFF"/>
          <w:lang w:val="en-US" w:eastAsia="zh-CN"/>
        </w:rPr>
      </w:pPr>
      <w:bookmarkStart w:id="191" w:name="_Toc30603"/>
      <w:bookmarkStart w:id="192" w:name="_Toc10167"/>
      <w:r>
        <w:rPr>
          <w:rFonts w:hint="eastAsia" w:ascii="Arial" w:hAnsi="Arial" w:cs="Times New Roman"/>
          <w:shd w:val="clear" w:color="auto" w:fill="FFFFFF"/>
          <w:lang w:val="en-US" w:eastAsia="zh-CN"/>
        </w:rPr>
        <w:t>十、诚信管理</w:t>
      </w:r>
      <w:bookmarkEnd w:id="191"/>
      <w:bookmarkEnd w:id="192"/>
    </w:p>
    <w:p>
      <w:pPr>
        <w:keepNext w:val="0"/>
        <w:keepLines w:val="0"/>
        <w:widowControl/>
        <w:suppressLineNumbers w:val="0"/>
        <w:spacing w:before="0" w:beforeLines="0" w:beforeAutospacing="0" w:after="0" w:afterLines="0" w:afterAutospacing="0" w:line="440" w:lineRule="exact"/>
        <w:ind w:left="0" w:right="0" w:firstLine="480" w:firstLineChars="200"/>
        <w:jc w:val="left"/>
        <w:outlineLvl w:val="9"/>
        <w:rPr>
          <w:rFonts w:hint="eastAsia" w:ascii="幼圆" w:hAnsi="幼圆" w:eastAsia="幼圆" w:cs="Times New Roman"/>
          <w:b w:val="0"/>
          <w:bCs w:val="0"/>
          <w:kern w:val="2"/>
          <w:sz w:val="24"/>
          <w:szCs w:val="24"/>
          <w:shd w:val="clear" w:color="auto" w:fill="FFFFFF"/>
        </w:rPr>
      </w:pPr>
      <w:r>
        <w:rPr>
          <w:rFonts w:hint="eastAsia" w:cs="Times New Roman"/>
          <w:b w:val="0"/>
          <w:bCs w:val="0"/>
          <w:kern w:val="2"/>
          <w:sz w:val="24"/>
          <w:szCs w:val="24"/>
          <w:shd w:val="clear" w:color="auto" w:fill="FFFFFF"/>
          <w:lang w:val="en-US" w:eastAsia="zh-CN" w:bidi="ar"/>
        </w:rPr>
        <w:t>（一）</w:t>
      </w:r>
      <w:r>
        <w:rPr>
          <w:rFonts w:hint="eastAsia" w:ascii="幼圆" w:hAnsi="幼圆" w:eastAsia="幼圆" w:cs="Times New Roman"/>
          <w:b w:val="0"/>
          <w:bCs w:val="0"/>
          <w:kern w:val="2"/>
          <w:sz w:val="24"/>
          <w:szCs w:val="24"/>
          <w:shd w:val="clear" w:color="auto" w:fill="FFFFFF"/>
          <w:lang w:val="en-US" w:eastAsia="zh-CN" w:bidi="ar"/>
        </w:rPr>
        <w:t>对投资者及行业的义务</w:t>
      </w:r>
    </w:p>
    <w:p>
      <w:pPr>
        <w:keepNext w:val="0"/>
        <w:keepLines w:val="0"/>
        <w:widowControl/>
        <w:suppressLineNumbers w:val="0"/>
        <w:spacing w:before="0" w:beforeLines="0" w:beforeAutospacing="0" w:after="0" w:afterLines="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b w:val="0"/>
          <w:bCs w:val="0"/>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各单位及全体工作人员应当自觉遵守以下合法合规要求：</w:t>
      </w:r>
    </w:p>
    <w:p>
      <w:pPr>
        <w:keepNext w:val="0"/>
        <w:keepLines w:val="0"/>
        <w:widowControl/>
        <w:suppressLineNumbers w:val="0"/>
        <w:spacing w:before="0" w:beforeLines="0" w:beforeAutospacing="0" w:after="0" w:afterLines="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）牢固树立依法依规、诚实守信开展业务活动的理念，自觉抵制违法违规和失信行为，形成诚信展业意识与行为习惯；</w:t>
      </w:r>
    </w:p>
    <w:p>
      <w:pPr>
        <w:keepNext w:val="0"/>
        <w:keepLines w:val="0"/>
        <w:widowControl/>
        <w:suppressLineNumbers w:val="0"/>
        <w:spacing w:before="0" w:beforeLines="0" w:beforeAutospacing="0" w:after="0" w:afterLines="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）自觉学习了解并遵守相关法律法规、监管规定、自律规则、业务规范和公司规章制度；</w:t>
      </w:r>
    </w:p>
    <w:p>
      <w:pPr>
        <w:keepNext w:val="0"/>
        <w:keepLines w:val="0"/>
        <w:widowControl/>
        <w:suppressLineNumbers w:val="0"/>
        <w:spacing w:before="0" w:beforeLines="0" w:beforeAutospacing="0" w:after="0" w:afterLines="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3</w:t>
      </w:r>
      <w:r>
        <w:rPr>
          <w:rFonts w:hint="eastAsia" w:ascii="幼圆" w:hAnsi="幼圆" w:eastAsia="幼圆" w:cs="Times New Roman"/>
          <w:kern w:val="2"/>
          <w:sz w:val="24"/>
          <w:szCs w:val="24"/>
          <w:shd w:val="clear" w:color="auto" w:fill="FFFFFF"/>
          <w:lang w:val="en-US" w:eastAsia="zh-CN" w:bidi="ar"/>
        </w:rPr>
        <w:t>）注重知识和信息更新，及时了解相关制度和政策变化，减少因知识或者信息更新不及时导致的风险。</w:t>
      </w:r>
    </w:p>
    <w:p>
      <w:pPr>
        <w:keepNext w:val="0"/>
        <w:keepLines w:val="0"/>
        <w:widowControl/>
        <w:suppressLineNumbers w:val="0"/>
        <w:spacing w:before="0" w:beforeLines="0" w:beforeAutospacing="0" w:after="0" w:afterLines="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b w:val="0"/>
          <w:bCs w:val="0"/>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各单位及全体工作人员应当自觉遵守以下公平竞争要求：</w:t>
      </w:r>
    </w:p>
    <w:p>
      <w:pPr>
        <w:keepNext w:val="0"/>
        <w:keepLines w:val="0"/>
        <w:widowControl/>
        <w:suppressLineNumbers w:val="0"/>
        <w:spacing w:before="0" w:beforeLines="0" w:beforeAutospacing="0" w:after="0" w:afterLines="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 xml:space="preserve">）尊重同行，公平竞争，禁止商业贿赂，自觉维护市场竞争秩序，坚决反对不正当竞争的行为； </w:t>
      </w:r>
    </w:p>
    <w:p>
      <w:pPr>
        <w:keepNext w:val="0"/>
        <w:keepLines w:val="0"/>
        <w:widowControl/>
        <w:suppressLineNumbers w:val="0"/>
        <w:spacing w:before="0" w:beforeLines="0" w:beforeAutospacing="0" w:after="0" w:afterLines="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）不以恶性压价、支付回扣、虚假宣传，或者贬损、诋毁其他机构等不正当手段招揽业务；</w:t>
      </w:r>
    </w:p>
    <w:p>
      <w:pPr>
        <w:keepNext w:val="0"/>
        <w:keepLines w:val="0"/>
        <w:widowControl/>
        <w:suppressLineNumbers w:val="0"/>
        <w:spacing w:before="0" w:beforeLines="0" w:beforeAutospacing="0" w:after="0" w:afterLines="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3</w:t>
      </w:r>
      <w:r>
        <w:rPr>
          <w:rFonts w:hint="eastAsia" w:ascii="幼圆" w:hAnsi="幼圆" w:eastAsia="幼圆" w:cs="Times New Roman"/>
          <w:kern w:val="2"/>
          <w:sz w:val="24"/>
          <w:szCs w:val="24"/>
          <w:shd w:val="clear" w:color="auto" w:fill="FFFFFF"/>
          <w:lang w:val="en-US" w:eastAsia="zh-CN" w:bidi="ar"/>
        </w:rPr>
        <w:t>）不发表不当言论，贬损、诋毁其他同行，损害同行声誉和利益。</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b w:val="0"/>
          <w:bCs w:val="0"/>
          <w:kern w:val="2"/>
          <w:sz w:val="24"/>
          <w:szCs w:val="24"/>
          <w:shd w:val="clear" w:color="auto" w:fill="FFFFFF"/>
          <w:lang w:val="en-US" w:eastAsia="zh-CN" w:bidi="ar"/>
        </w:rPr>
        <w:t>3.</w:t>
      </w:r>
      <w:r>
        <w:rPr>
          <w:rFonts w:hint="eastAsia" w:ascii="幼圆" w:hAnsi="幼圆" w:eastAsia="幼圆" w:cs="Times New Roman"/>
          <w:kern w:val="2"/>
          <w:sz w:val="24"/>
          <w:szCs w:val="24"/>
          <w:shd w:val="clear" w:color="auto" w:fill="FFFFFF"/>
          <w:lang w:val="en-US" w:eastAsia="zh-CN" w:bidi="ar"/>
        </w:rPr>
        <w:t>各单位及全体工作人员应当自觉遵守以下勤勉尽责要求：</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）恪守职业操守，忠实勤勉，履行对投资者及其他利益相关方的责任和义务；</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）持续学习，不断提升专业能力，保证服务质量；</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3</w:t>
      </w:r>
      <w:r>
        <w:rPr>
          <w:rFonts w:hint="eastAsia" w:ascii="幼圆" w:hAnsi="幼圆" w:eastAsia="幼圆" w:cs="Times New Roman"/>
          <w:kern w:val="2"/>
          <w:sz w:val="24"/>
          <w:szCs w:val="24"/>
          <w:shd w:val="clear" w:color="auto" w:fill="FFFFFF"/>
          <w:lang w:val="en-US" w:eastAsia="zh-CN" w:bidi="ar"/>
        </w:rPr>
        <w:t>）专业审慎，尽到合理专业的注意义务，履职尽责；</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4</w:t>
      </w:r>
      <w:r>
        <w:rPr>
          <w:rFonts w:hint="eastAsia" w:ascii="幼圆" w:hAnsi="幼圆" w:eastAsia="幼圆" w:cs="Times New Roman"/>
          <w:kern w:val="2"/>
          <w:sz w:val="24"/>
          <w:szCs w:val="24"/>
          <w:shd w:val="clear" w:color="auto" w:fill="FFFFFF"/>
          <w:lang w:val="en-US" w:eastAsia="zh-CN" w:bidi="ar"/>
        </w:rPr>
        <w:t>）对自己的专业能力有充分认识，不承诺力不能及或不能如期完成的业务，不推诿应承担的责任；</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5</w:t>
      </w:r>
      <w:r>
        <w:rPr>
          <w:rFonts w:hint="eastAsia" w:ascii="幼圆" w:hAnsi="幼圆" w:eastAsia="幼圆" w:cs="Times New Roman"/>
          <w:kern w:val="2"/>
          <w:sz w:val="24"/>
          <w:szCs w:val="24"/>
          <w:shd w:val="clear" w:color="auto" w:fill="FFFFFF"/>
          <w:lang w:val="en-US" w:eastAsia="zh-CN" w:bidi="ar"/>
        </w:rPr>
        <w:t>）实事求是，独立、审慎、客观、公正开展业务，不受其他单位和个人的非法干预和影响；</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6</w:t>
      </w:r>
      <w:r>
        <w:rPr>
          <w:rFonts w:hint="eastAsia" w:ascii="幼圆" w:hAnsi="幼圆" w:eastAsia="幼圆" w:cs="Times New Roman"/>
          <w:kern w:val="2"/>
          <w:sz w:val="24"/>
          <w:szCs w:val="24"/>
          <w:shd w:val="clear" w:color="auto" w:fill="FFFFFF"/>
          <w:lang w:val="en-US" w:eastAsia="zh-CN" w:bidi="ar"/>
        </w:rPr>
        <w:t>）按规定做好相关工作底稿档案的记录、归集和保存管理。</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b w:val="0"/>
          <w:bCs w:val="0"/>
          <w:kern w:val="2"/>
          <w:sz w:val="24"/>
          <w:szCs w:val="24"/>
          <w:shd w:val="clear" w:color="auto" w:fill="FFFFFF"/>
          <w:lang w:val="en-US" w:eastAsia="zh-CN" w:bidi="ar"/>
        </w:rPr>
        <w:t>4.</w:t>
      </w:r>
      <w:r>
        <w:rPr>
          <w:rFonts w:hint="eastAsia" w:ascii="幼圆" w:hAnsi="幼圆" w:eastAsia="幼圆" w:cs="Times New Roman"/>
          <w:kern w:val="2"/>
          <w:sz w:val="24"/>
          <w:szCs w:val="24"/>
          <w:shd w:val="clear" w:color="auto" w:fill="FFFFFF"/>
          <w:lang w:val="en-US" w:eastAsia="zh-CN" w:bidi="ar"/>
        </w:rPr>
        <w:t>各单位及全体工作人员应当自觉遵守以下言行一致要求：</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）开展业务活动时，表达的信息应当真实、准确、完整，不对自身专业能力、执业经验及过往业绩进行夸张、虚假和误导性宣传；</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）不利用虚假和误导性信息进行宣传，不编造传播虚假和误导性信息。</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b w:val="0"/>
          <w:bCs w:val="0"/>
          <w:kern w:val="2"/>
          <w:sz w:val="24"/>
          <w:szCs w:val="24"/>
          <w:shd w:val="clear" w:color="auto" w:fill="FFFFFF"/>
          <w:lang w:val="en-US" w:eastAsia="zh-CN" w:bidi="ar"/>
        </w:rPr>
        <w:t>5.</w:t>
      </w:r>
      <w:r>
        <w:rPr>
          <w:rFonts w:hint="eastAsia" w:ascii="幼圆" w:hAnsi="幼圆" w:eastAsia="幼圆" w:cs="Times New Roman"/>
          <w:kern w:val="2"/>
          <w:sz w:val="24"/>
          <w:szCs w:val="24"/>
          <w:shd w:val="clear" w:color="auto" w:fill="FFFFFF"/>
          <w:lang w:val="en-US" w:eastAsia="zh-CN" w:bidi="ar"/>
        </w:rPr>
        <w:t>各单位及全体工作人员应当自觉遵守以下珍惜声誉要求：</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）注重声誉资本积累，以自己的专业能力和服务赢得客户，打造有特色的诚信、专业服务品牌，维护行业、公司、个人的声誉形象；</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）积极履行社会责任，不断提升自身和行业的形象声誉；</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3</w:t>
      </w:r>
      <w:r>
        <w:rPr>
          <w:rFonts w:hint="eastAsia" w:ascii="幼圆" w:hAnsi="幼圆" w:eastAsia="幼圆" w:cs="Times New Roman"/>
          <w:kern w:val="2"/>
          <w:sz w:val="24"/>
          <w:szCs w:val="24"/>
          <w:shd w:val="clear" w:color="auto" w:fill="FFFFFF"/>
          <w:lang w:val="en-US" w:eastAsia="zh-CN" w:bidi="ar"/>
        </w:rPr>
        <w:t>）注重声誉风险管理，遵守社会公德，避免发生违反公序良俗、损害行业声誉的行为。</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b w:val="0"/>
          <w:bCs w:val="0"/>
          <w:kern w:val="2"/>
          <w:sz w:val="24"/>
          <w:szCs w:val="24"/>
          <w:shd w:val="clear" w:color="auto" w:fill="FFFFFF"/>
          <w:lang w:val="en-US" w:eastAsia="zh-CN" w:bidi="ar"/>
        </w:rPr>
        <w:t>6.</w:t>
      </w:r>
      <w:r>
        <w:rPr>
          <w:rFonts w:hint="eastAsia" w:ascii="幼圆" w:hAnsi="幼圆" w:eastAsia="幼圆" w:cs="Times New Roman"/>
          <w:kern w:val="2"/>
          <w:sz w:val="24"/>
          <w:szCs w:val="24"/>
          <w:shd w:val="clear" w:color="auto" w:fill="FFFFFF"/>
          <w:lang w:val="en-US" w:eastAsia="zh-CN" w:bidi="ar"/>
        </w:rPr>
        <w:t>各单位及全体工作人员应当自觉遵守以下投资者保护要求：</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依法依规落实投资者适当性管理责任，履行尽职调查义务，科学有效评估客户投资需求、财务状况、风险承受能力等，科学客观划分产品或服务等级，充分揭示相关风险，提出适当性匹配意见，确保各项适当性工作落到实处；</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 xml:space="preserve">）在与投资者订立合同前，应当充分履行告知、协助、保密等先合同义务； </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6</w:t>
      </w:r>
      <w:r>
        <w:rPr>
          <w:rFonts w:hint="eastAsia" w:ascii="幼圆" w:hAnsi="幼圆" w:eastAsia="幼圆" w:cs="Times New Roman"/>
          <w:kern w:val="2"/>
          <w:sz w:val="24"/>
          <w:szCs w:val="24"/>
          <w:shd w:val="clear" w:color="auto" w:fill="FFFFFF"/>
          <w:lang w:val="en-US" w:eastAsia="zh-CN" w:bidi="ar"/>
        </w:rPr>
        <w:t>）采用格式条款订立合同的，应当采取合理的方式提示投资者注意免除或者减轻公司责任等与投资者有重大利害关系的条款，按照投资者的要求，对该条款予以说明；</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4</w:t>
      </w:r>
      <w:r>
        <w:rPr>
          <w:rFonts w:hint="eastAsia" w:ascii="幼圆" w:hAnsi="幼圆" w:eastAsia="幼圆" w:cs="Times New Roman"/>
          <w:kern w:val="2"/>
          <w:sz w:val="24"/>
          <w:szCs w:val="24"/>
          <w:shd w:val="clear" w:color="auto" w:fill="FFFFFF"/>
          <w:lang w:val="en-US" w:eastAsia="zh-CN" w:bidi="ar"/>
        </w:rPr>
        <w:t>）加强投资者教育和宣传活动，帮助投资者提高专业能力和风险防范水平。</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b w:val="0"/>
          <w:bCs w:val="0"/>
          <w:kern w:val="2"/>
          <w:sz w:val="24"/>
          <w:szCs w:val="24"/>
          <w:shd w:val="clear" w:color="auto" w:fill="FFFFFF"/>
          <w:lang w:val="en-US" w:eastAsia="zh-CN" w:bidi="ar"/>
        </w:rPr>
        <w:t>7.</w:t>
      </w:r>
      <w:r>
        <w:rPr>
          <w:rFonts w:hint="eastAsia" w:ascii="幼圆" w:hAnsi="幼圆" w:eastAsia="幼圆" w:cs="Times New Roman"/>
          <w:kern w:val="2"/>
          <w:sz w:val="24"/>
          <w:szCs w:val="24"/>
          <w:shd w:val="clear" w:color="auto" w:fill="FFFFFF"/>
          <w:lang w:val="en-US" w:eastAsia="zh-CN" w:bidi="ar"/>
        </w:rPr>
        <w:t>各单位及全体工作人员应当自觉遵守以下廉洁从业要求：</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 xml:space="preserve">）各单位要认真落实党中央关于惩治金融腐败和防控金融风险一体推进的部署要求，认真执行监管部门、行业自律组织和公司关于廉洁从业的相关规定，担负起廉洁文化建设和廉洁风险防控主体责任，抓好廉洁风险防控； </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）各单位及全体工作人员不得以任何形式向监管工作人员输送不正当利益，不得干扰或者唆使、协助他人干扰监管或自律管理工作；</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3</w:t>
      </w:r>
      <w:r>
        <w:rPr>
          <w:rFonts w:hint="eastAsia" w:ascii="幼圆" w:hAnsi="幼圆" w:eastAsia="幼圆" w:cs="Times New Roman"/>
          <w:kern w:val="2"/>
          <w:sz w:val="24"/>
          <w:szCs w:val="24"/>
          <w:shd w:val="clear" w:color="auto" w:fill="FFFFFF"/>
          <w:lang w:val="en-US" w:eastAsia="zh-CN" w:bidi="ar"/>
        </w:rPr>
        <w:t>）各单位及全体工作人员要按照中国证监会、行业自律组织工作人员与监管服务对象交往相关规定，自觉营造“亲”“清”交往关系；</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4</w:t>
      </w:r>
      <w:r>
        <w:rPr>
          <w:rFonts w:hint="eastAsia" w:ascii="幼圆" w:hAnsi="幼圆" w:eastAsia="幼圆" w:cs="Times New Roman"/>
          <w:kern w:val="2"/>
          <w:sz w:val="24"/>
          <w:szCs w:val="24"/>
          <w:shd w:val="clear" w:color="auto" w:fill="FFFFFF"/>
          <w:lang w:val="en-US" w:eastAsia="zh-CN" w:bidi="ar"/>
        </w:rPr>
        <w:t>）各单位及全体工作人员违反廉洁纪律或廉洁从业规定的，公司应依规依纪依法予以查处，并按要求做好报送工作。各单位及全体工作人员从事或参与“围猎”的，公司应从严查处、严惩不贷。</w:t>
      </w:r>
    </w:p>
    <w:p>
      <w:pPr>
        <w:keepNext w:val="0"/>
        <w:keepLines w:val="0"/>
        <w:widowControl/>
        <w:suppressLineNumbers w:val="0"/>
        <w:spacing w:before="0" w:beforeLines="0" w:beforeAutospacing="0" w:after="0" w:afterLines="0" w:afterAutospacing="0" w:line="440" w:lineRule="exact"/>
        <w:ind w:left="0" w:right="0" w:firstLine="480" w:firstLineChars="200"/>
        <w:jc w:val="left"/>
        <w:outlineLvl w:val="9"/>
        <w:rPr>
          <w:rFonts w:hint="eastAsia" w:ascii="幼圆" w:hAnsi="幼圆" w:eastAsia="幼圆" w:cs="Times New Roman"/>
          <w:b w:val="0"/>
          <w:bCs w:val="0"/>
          <w:kern w:val="2"/>
          <w:sz w:val="24"/>
          <w:szCs w:val="24"/>
          <w:shd w:val="clear" w:color="auto" w:fill="FFFFFF"/>
        </w:rPr>
      </w:pPr>
      <w:r>
        <w:rPr>
          <w:rFonts w:hint="eastAsia" w:cs="Times New Roman"/>
          <w:b w:val="0"/>
          <w:bCs w:val="0"/>
          <w:kern w:val="2"/>
          <w:sz w:val="24"/>
          <w:szCs w:val="24"/>
          <w:shd w:val="clear" w:color="auto" w:fill="FFFFFF"/>
          <w:lang w:val="en-US" w:eastAsia="zh-CN" w:bidi="ar"/>
        </w:rPr>
        <w:t>（二）</w:t>
      </w:r>
      <w:r>
        <w:rPr>
          <w:rFonts w:hint="eastAsia" w:ascii="幼圆" w:hAnsi="幼圆" w:eastAsia="幼圆" w:cs="Times New Roman"/>
          <w:b w:val="0"/>
          <w:bCs w:val="0"/>
          <w:kern w:val="2"/>
          <w:sz w:val="24"/>
          <w:szCs w:val="24"/>
          <w:shd w:val="clear" w:color="auto" w:fill="FFFFFF"/>
          <w:lang w:val="en-US" w:eastAsia="zh-CN" w:bidi="ar"/>
        </w:rPr>
        <w:t>对客户的义务</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b w:val="0"/>
          <w:bCs w:val="0"/>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各单位及全体工作人员应当自觉遵守以下防范并妥善处理利益冲突要求：</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）秉承客户利益至上和公平对待不同客户的原则，有效防范并妥善处理利益冲突；</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 xml:space="preserve">）识别可能影响其独立、客观、公正开展业务活动的情形，包括经济关联、人员关联、业务关联等利害关系，合理判断其可能产生的影响。 </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各单位及全体工作人员应当自觉遵守以下信息保护要求：</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）自觉树立保密意识，保守客户的商业秘密和个人隐私，不得向第三方泄露相关信息，但法律法规另有规定的除外；</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）严格履行个人信息保护义务，确保个人信息处理活动不侵犯客户的合法权益。</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b w:val="0"/>
          <w:bCs w:val="0"/>
          <w:kern w:val="2"/>
          <w:sz w:val="24"/>
          <w:szCs w:val="24"/>
          <w:shd w:val="clear" w:color="auto" w:fill="FFFFFF"/>
          <w:lang w:val="en-US" w:eastAsia="zh-CN" w:bidi="ar"/>
        </w:rPr>
        <w:t>3.</w:t>
      </w:r>
      <w:r>
        <w:rPr>
          <w:rFonts w:hint="eastAsia" w:ascii="幼圆" w:hAnsi="幼圆" w:eastAsia="幼圆" w:cs="Times New Roman"/>
          <w:kern w:val="2"/>
          <w:sz w:val="24"/>
          <w:szCs w:val="24"/>
          <w:shd w:val="clear" w:color="auto" w:fill="FFFFFF"/>
          <w:lang w:val="en-US" w:eastAsia="zh-CN" w:bidi="ar"/>
        </w:rPr>
        <w:t>各单位及全体工作人员应当自觉遵守以下履约践诺要求：</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）坚守契约精神，对客户言而有信，按照合同约定提供服务并承担相应责任；</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）恪守服务质量、期限承诺，严格履行各项约定义务。</w:t>
      </w:r>
    </w:p>
    <w:p>
      <w:pPr>
        <w:keepNext w:val="0"/>
        <w:keepLines w:val="0"/>
        <w:widowControl/>
        <w:suppressLineNumbers w:val="0"/>
        <w:spacing w:before="0" w:beforeLines="0" w:beforeAutospacing="0" w:after="0" w:afterLines="0" w:afterAutospacing="0" w:line="440" w:lineRule="exact"/>
        <w:ind w:left="0" w:right="0" w:firstLine="480" w:firstLineChars="200"/>
        <w:jc w:val="left"/>
        <w:outlineLvl w:val="9"/>
        <w:rPr>
          <w:rFonts w:hint="eastAsia" w:ascii="幼圆" w:hAnsi="幼圆" w:eastAsia="幼圆" w:cs="Times New Roman"/>
          <w:b w:val="0"/>
          <w:bCs w:val="0"/>
          <w:kern w:val="2"/>
          <w:sz w:val="24"/>
          <w:szCs w:val="24"/>
          <w:shd w:val="clear" w:color="auto" w:fill="FFFFFF"/>
        </w:rPr>
      </w:pPr>
      <w:r>
        <w:rPr>
          <w:rFonts w:hint="eastAsia" w:cs="Times New Roman"/>
          <w:b w:val="0"/>
          <w:bCs w:val="0"/>
          <w:kern w:val="2"/>
          <w:sz w:val="24"/>
          <w:szCs w:val="24"/>
          <w:shd w:val="clear" w:color="auto" w:fill="FFFFFF"/>
          <w:lang w:val="en-US" w:eastAsia="zh-CN" w:bidi="ar"/>
        </w:rPr>
        <w:t>（三）</w:t>
      </w:r>
      <w:r>
        <w:rPr>
          <w:rFonts w:hint="eastAsia" w:ascii="幼圆" w:hAnsi="幼圆" w:eastAsia="幼圆" w:cs="Times New Roman"/>
          <w:b w:val="0"/>
          <w:bCs w:val="0"/>
          <w:kern w:val="2"/>
          <w:sz w:val="24"/>
          <w:szCs w:val="24"/>
          <w:shd w:val="clear" w:color="auto" w:fill="FFFFFF"/>
          <w:lang w:val="en-US" w:eastAsia="zh-CN" w:bidi="ar"/>
        </w:rPr>
        <w:t>配合监管及自律管理的义务</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b w:val="0"/>
          <w:bCs w:val="0"/>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各单位及全体工作人员应当积极参与配合以下监管及自律管理活动：</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1</w:t>
      </w:r>
      <w:r>
        <w:rPr>
          <w:rFonts w:hint="eastAsia" w:ascii="幼圆" w:hAnsi="幼圆" w:eastAsia="幼圆" w:cs="Times New Roman"/>
          <w:kern w:val="2"/>
          <w:sz w:val="24"/>
          <w:szCs w:val="24"/>
          <w:shd w:val="clear" w:color="auto" w:fill="FFFFFF"/>
          <w:lang w:val="en-US" w:eastAsia="zh-CN" w:bidi="ar"/>
        </w:rPr>
        <w:t>）积极参与监管部门、行业自律组织发起的有关政策研究、制度制定、专题研讨、座谈交流、征求意见、舆情引导等活动；</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ascii="幼圆" w:hAnsi="幼圆" w:eastAsia="幼圆" w:cs="Times New Roman"/>
          <w:kern w:val="2"/>
          <w:sz w:val="24"/>
          <w:szCs w:val="24"/>
          <w:shd w:val="clear" w:color="auto" w:fill="FFFFFF"/>
          <w:lang w:val="en-US" w:eastAsia="zh-CN" w:bidi="ar"/>
        </w:rPr>
        <w:t>（</w:t>
      </w:r>
      <w:r>
        <w:rPr>
          <w:rFonts w:hint="eastAsia" w:cs="Times New Roman"/>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）及时反映行业动态、市场关切，为行业高质量发展建言献策。</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幼圆" w:hAnsi="幼圆" w:eastAsia="幼圆" w:cs="Times New Roman"/>
          <w:kern w:val="2"/>
          <w:sz w:val="24"/>
          <w:szCs w:val="24"/>
          <w:shd w:val="clear" w:color="auto" w:fill="FFFFFF"/>
        </w:rPr>
      </w:pPr>
      <w:r>
        <w:rPr>
          <w:rFonts w:hint="eastAsia" w:cs="Times New Roman"/>
          <w:b w:val="0"/>
          <w:bCs w:val="0"/>
          <w:kern w:val="2"/>
          <w:sz w:val="24"/>
          <w:szCs w:val="24"/>
          <w:shd w:val="clear" w:color="auto" w:fill="FFFFFF"/>
          <w:lang w:val="en-US" w:eastAsia="zh-CN" w:bidi="ar"/>
        </w:rPr>
        <w:t>2.</w:t>
      </w:r>
      <w:r>
        <w:rPr>
          <w:rFonts w:hint="eastAsia" w:ascii="幼圆" w:hAnsi="幼圆" w:eastAsia="幼圆" w:cs="Times New Roman"/>
          <w:kern w:val="2"/>
          <w:sz w:val="24"/>
          <w:szCs w:val="24"/>
          <w:shd w:val="clear" w:color="auto" w:fill="FFFFFF"/>
          <w:lang w:val="en-US" w:eastAsia="zh-CN" w:bidi="ar"/>
        </w:rPr>
        <w:t>各单位及全体工作人员应当确保向监管部门、行业自律组织报送的信息和资料的真实、准确、完整，不得弄虚作假、误导欺骗。</w:t>
      </w:r>
    </w:p>
    <w:p>
      <w:pPr>
        <w:widowControl/>
        <w:spacing w:line="440" w:lineRule="exact"/>
        <w:jc w:val="left"/>
        <w:rPr>
          <w:shd w:val="clear" w:color="auto" w:fill="FFFFFF"/>
        </w:rPr>
      </w:pPr>
      <w:r>
        <w:rPr>
          <w:rFonts w:hint="eastAsia" w:cs="Times New Roman"/>
          <w:b w:val="0"/>
          <w:bCs w:val="0"/>
          <w:kern w:val="2"/>
          <w:sz w:val="24"/>
          <w:szCs w:val="24"/>
          <w:shd w:val="clear" w:color="auto" w:fill="FFFFFF"/>
          <w:lang w:val="en-US" w:eastAsia="zh-CN" w:bidi="ar"/>
        </w:rPr>
        <w:t>3.</w:t>
      </w:r>
      <w:r>
        <w:rPr>
          <w:rFonts w:hint="eastAsia" w:ascii="幼圆" w:hAnsi="幼圆" w:eastAsia="幼圆" w:cs="Times New Roman"/>
          <w:kern w:val="2"/>
          <w:sz w:val="24"/>
          <w:szCs w:val="24"/>
          <w:shd w:val="clear" w:color="auto" w:fill="FFFFFF"/>
          <w:lang w:val="en-US" w:eastAsia="zh-CN" w:bidi="ar"/>
        </w:rPr>
        <w:t>各单位及全体工作人员应当自觉接受监督检查、调查，不以任何方式干扰、妨碍或者唆使他人干扰、妨碍监管或者自律管理工作，自觉执行监管部门、行业自律组织作出的各类决定。</w:t>
      </w:r>
    </w:p>
    <w:p>
      <w:pPr>
        <w:pStyle w:val="4"/>
        <w:spacing w:line="440" w:lineRule="exact"/>
        <w:rPr>
          <w:shd w:val="clear" w:color="auto" w:fill="FFFFFF"/>
        </w:rPr>
      </w:pPr>
      <w:bookmarkStart w:id="193" w:name="_Toc495311394"/>
      <w:bookmarkStart w:id="194" w:name="_Toc18611"/>
      <w:bookmarkStart w:id="195" w:name="_Toc6445"/>
      <w:bookmarkStart w:id="196" w:name="_Toc21438"/>
      <w:bookmarkStart w:id="197" w:name="_Toc17842"/>
      <w:bookmarkStart w:id="198" w:name="_Toc144"/>
      <w:bookmarkStart w:id="199" w:name="_Toc24671"/>
      <w:bookmarkStart w:id="200" w:name="_Toc21817"/>
      <w:bookmarkStart w:id="201" w:name="_Toc22504"/>
      <w:bookmarkStart w:id="202" w:name="_Toc15075"/>
      <w:bookmarkStart w:id="203" w:name="_Toc3385"/>
      <w:r>
        <w:rPr>
          <w:rFonts w:hint="eastAsia"/>
          <w:shd w:val="clear" w:color="auto" w:fill="FFFFFF"/>
        </w:rPr>
        <w:t>十</w:t>
      </w:r>
      <w:r>
        <w:rPr>
          <w:rFonts w:hint="eastAsia"/>
          <w:shd w:val="clear" w:color="auto" w:fill="FFFFFF"/>
          <w:lang w:val="en-US" w:eastAsia="zh-CN"/>
        </w:rPr>
        <w:t>一</w:t>
      </w:r>
      <w:r>
        <w:rPr>
          <w:rFonts w:hint="eastAsia"/>
          <w:shd w:val="clear" w:color="auto" w:fill="FFFFFF"/>
        </w:rPr>
        <w:t>、投资者适当性</w:t>
      </w:r>
      <w:bookmarkEnd w:id="193"/>
      <w:bookmarkEnd w:id="194"/>
      <w:bookmarkEnd w:id="195"/>
      <w:bookmarkEnd w:id="196"/>
      <w:bookmarkEnd w:id="197"/>
      <w:bookmarkEnd w:id="198"/>
      <w:bookmarkEnd w:id="199"/>
      <w:bookmarkEnd w:id="200"/>
      <w:bookmarkEnd w:id="201"/>
      <w:bookmarkEnd w:id="202"/>
      <w:bookmarkEnd w:id="203"/>
    </w:p>
    <w:p>
      <w:pPr>
        <w:spacing w:line="440" w:lineRule="exact"/>
        <w:rPr>
          <w:shd w:val="clear" w:color="auto" w:fill="FFFFFF"/>
        </w:rPr>
      </w:pPr>
      <w:r>
        <w:rPr>
          <w:rFonts w:hint="eastAsia"/>
          <w:shd w:val="clear" w:color="auto" w:fill="FFFFFF"/>
        </w:rPr>
        <w:t>公司应当遵守法律、行政法规及其他有关规定，在销售产品或者提供服务的过程中，勤勉尽责，审慎履职，全面了解投资者情况，深入调查分析产品或者服务信息，科学有效评估，充分揭示风险，基于投资者的不同风险承受能力以及产品或者服务的不同风险等级等因素，提出明确的适当性匹配意见，将适当的产品或者服务销售或者提供给适合的投资者，并对违法违规行为承担法律责任。</w:t>
      </w:r>
    </w:p>
    <w:p>
      <w:pPr>
        <w:spacing w:line="440" w:lineRule="exact"/>
        <w:ind w:firstLine="482"/>
        <w:rPr>
          <w:b/>
          <w:bCs/>
          <w:shd w:val="clear" w:color="auto" w:fill="FFFFFF"/>
        </w:rPr>
      </w:pPr>
      <w:r>
        <w:rPr>
          <w:rFonts w:hint="eastAsia"/>
          <w:b/>
          <w:bCs/>
          <w:shd w:val="clear" w:color="auto" w:fill="FFFFFF"/>
        </w:rPr>
        <w:t>（一）了解投资者</w:t>
      </w:r>
    </w:p>
    <w:p>
      <w:pPr>
        <w:spacing w:line="440" w:lineRule="exact"/>
        <w:rPr>
          <w:shd w:val="clear" w:color="auto" w:fill="FFFFFF"/>
        </w:rPr>
      </w:pPr>
      <w:r>
        <w:rPr>
          <w:rFonts w:hint="eastAsia"/>
          <w:shd w:val="clear" w:color="auto" w:fill="FFFFFF"/>
        </w:rPr>
        <w:t>公司向投资者销售产品或者提供服务时，应当了解投资者的下列信息：</w:t>
      </w:r>
    </w:p>
    <w:p>
      <w:pPr>
        <w:spacing w:line="440" w:lineRule="exact"/>
        <w:rPr>
          <w:shd w:val="clear" w:color="auto" w:fill="FFFFFF"/>
        </w:rPr>
      </w:pPr>
      <w:r>
        <w:rPr>
          <w:rFonts w:hint="eastAsia"/>
          <w:shd w:val="clear" w:color="auto" w:fill="FFFFFF"/>
        </w:rPr>
        <w:t>1.自然人的姓名、住址、职业、年龄、联系方式，法人或者其他组织的名称、注册地址、办公地址、性质、资质及经营范围等基本信息；</w:t>
      </w:r>
    </w:p>
    <w:p>
      <w:pPr>
        <w:spacing w:line="440" w:lineRule="exact"/>
        <w:rPr>
          <w:shd w:val="clear" w:color="auto" w:fill="FFFFFF"/>
        </w:rPr>
      </w:pPr>
      <w:r>
        <w:rPr>
          <w:rFonts w:hint="eastAsia"/>
          <w:shd w:val="clear" w:color="auto" w:fill="FFFFFF"/>
        </w:rPr>
        <w:t>2.收入来源和数额、资产、债务等财务状况；</w:t>
      </w:r>
    </w:p>
    <w:p>
      <w:pPr>
        <w:spacing w:line="440" w:lineRule="exact"/>
        <w:rPr>
          <w:shd w:val="clear" w:color="auto" w:fill="FFFFFF"/>
        </w:rPr>
      </w:pPr>
      <w:r>
        <w:rPr>
          <w:rFonts w:hint="eastAsia"/>
          <w:shd w:val="clear" w:color="auto" w:fill="FFFFFF"/>
        </w:rPr>
        <w:t>3.投资相关的学习、工作经历及投资经验；</w:t>
      </w:r>
    </w:p>
    <w:p>
      <w:pPr>
        <w:spacing w:line="440" w:lineRule="exact"/>
        <w:rPr>
          <w:shd w:val="clear" w:color="auto" w:fill="FFFFFF"/>
        </w:rPr>
      </w:pPr>
      <w:r>
        <w:rPr>
          <w:rFonts w:hint="eastAsia"/>
          <w:shd w:val="clear" w:color="auto" w:fill="FFFFFF"/>
        </w:rPr>
        <w:t>4.投资期限、品种、期望收益等投资目标；</w:t>
      </w:r>
    </w:p>
    <w:p>
      <w:pPr>
        <w:spacing w:line="440" w:lineRule="exact"/>
        <w:rPr>
          <w:shd w:val="clear" w:color="auto" w:fill="FFFFFF"/>
        </w:rPr>
      </w:pPr>
      <w:r>
        <w:rPr>
          <w:rFonts w:hint="eastAsia"/>
          <w:shd w:val="clear" w:color="auto" w:fill="FFFFFF"/>
        </w:rPr>
        <w:t>5.风险偏好及可承受的损失；</w:t>
      </w:r>
    </w:p>
    <w:p>
      <w:pPr>
        <w:spacing w:line="440" w:lineRule="exact"/>
        <w:rPr>
          <w:shd w:val="clear" w:color="auto" w:fill="FFFFFF"/>
        </w:rPr>
      </w:pPr>
      <w:r>
        <w:rPr>
          <w:rFonts w:hint="eastAsia"/>
          <w:shd w:val="clear" w:color="auto" w:fill="FFFFFF"/>
        </w:rPr>
        <w:t>6.诚信记录；</w:t>
      </w:r>
    </w:p>
    <w:p>
      <w:pPr>
        <w:spacing w:line="440" w:lineRule="exact"/>
        <w:rPr>
          <w:shd w:val="clear" w:color="auto" w:fill="FFFFFF"/>
        </w:rPr>
      </w:pPr>
      <w:r>
        <w:rPr>
          <w:rFonts w:hint="eastAsia"/>
          <w:shd w:val="clear" w:color="auto" w:fill="FFFFFF"/>
        </w:rPr>
        <w:t>7.实际控制投资者的自然人和交易的实际受益人；</w:t>
      </w:r>
    </w:p>
    <w:p>
      <w:pPr>
        <w:spacing w:line="440" w:lineRule="exact"/>
        <w:rPr>
          <w:b/>
          <w:bCs/>
          <w:shd w:val="clear" w:color="auto" w:fill="FFFFFF"/>
        </w:rPr>
      </w:pPr>
      <w:r>
        <w:rPr>
          <w:rFonts w:hint="eastAsia"/>
          <w:shd w:val="clear" w:color="auto" w:fill="FFFFFF"/>
        </w:rPr>
        <w:t>8.法律法规、自律规则规定的投资者准入要求相关信息。</w:t>
      </w:r>
    </w:p>
    <w:p>
      <w:pPr>
        <w:spacing w:line="440" w:lineRule="exact"/>
        <w:ind w:firstLine="482"/>
        <w:rPr>
          <w:b/>
          <w:bCs/>
          <w:shd w:val="clear" w:color="auto" w:fill="FFFFFF"/>
        </w:rPr>
      </w:pPr>
      <w:r>
        <w:rPr>
          <w:rFonts w:hint="eastAsia"/>
          <w:b/>
          <w:bCs/>
          <w:shd w:val="clear" w:color="auto" w:fill="FFFFFF"/>
        </w:rPr>
        <w:t>（二）了解产品或服务</w:t>
      </w:r>
    </w:p>
    <w:p>
      <w:pPr>
        <w:spacing w:line="440" w:lineRule="exact"/>
        <w:rPr>
          <w:shd w:val="clear" w:color="auto" w:fill="FFFFFF"/>
        </w:rPr>
      </w:pPr>
      <w:r>
        <w:rPr>
          <w:rFonts w:hint="eastAsia"/>
          <w:shd w:val="clear" w:color="auto" w:fill="FFFFFF"/>
        </w:rPr>
        <w:t>公司应了解销售产品或提供服务的信息，根据风险特征和程度，自行或聘请外部评级机构对产品或服务进行风险等级划分。</w:t>
      </w:r>
    </w:p>
    <w:p>
      <w:pPr>
        <w:spacing w:line="440" w:lineRule="exact"/>
        <w:rPr>
          <w:shd w:val="clear" w:color="auto" w:fill="FFFFFF"/>
        </w:rPr>
      </w:pPr>
      <w:r>
        <w:rPr>
          <w:rFonts w:hint="eastAsia"/>
          <w:shd w:val="clear" w:color="auto" w:fill="FFFFFF"/>
        </w:rPr>
        <w:t>划分产品或者服务风险等级时应当综合考虑以下因素：</w:t>
      </w:r>
    </w:p>
    <w:p>
      <w:pPr>
        <w:spacing w:line="440" w:lineRule="exact"/>
        <w:rPr>
          <w:shd w:val="clear" w:color="auto" w:fill="FFFFFF"/>
        </w:rPr>
      </w:pPr>
      <w:r>
        <w:rPr>
          <w:rFonts w:hint="eastAsia"/>
          <w:shd w:val="clear" w:color="auto" w:fill="FFFFFF"/>
        </w:rPr>
        <w:t>1.流动性；</w:t>
      </w:r>
    </w:p>
    <w:p>
      <w:pPr>
        <w:spacing w:line="440" w:lineRule="exact"/>
        <w:rPr>
          <w:shd w:val="clear" w:color="auto" w:fill="FFFFFF"/>
        </w:rPr>
      </w:pPr>
      <w:r>
        <w:rPr>
          <w:rFonts w:hint="eastAsia"/>
          <w:shd w:val="clear" w:color="auto" w:fill="FFFFFF"/>
        </w:rPr>
        <w:t>2.到期时限；</w:t>
      </w:r>
    </w:p>
    <w:p>
      <w:pPr>
        <w:spacing w:line="440" w:lineRule="exact"/>
        <w:rPr>
          <w:shd w:val="clear" w:color="auto" w:fill="FFFFFF"/>
        </w:rPr>
      </w:pPr>
      <w:r>
        <w:rPr>
          <w:rFonts w:hint="eastAsia"/>
          <w:shd w:val="clear" w:color="auto" w:fill="FFFFFF"/>
        </w:rPr>
        <w:t>3.杠杆情况；</w:t>
      </w:r>
    </w:p>
    <w:p>
      <w:pPr>
        <w:spacing w:line="440" w:lineRule="exact"/>
        <w:rPr>
          <w:shd w:val="clear" w:color="auto" w:fill="FFFFFF"/>
        </w:rPr>
      </w:pPr>
      <w:r>
        <w:rPr>
          <w:rFonts w:hint="eastAsia"/>
          <w:shd w:val="clear" w:color="auto" w:fill="FFFFFF"/>
        </w:rPr>
        <w:t>4.结构复杂性；</w:t>
      </w:r>
    </w:p>
    <w:p>
      <w:pPr>
        <w:spacing w:line="440" w:lineRule="exact"/>
        <w:rPr>
          <w:shd w:val="clear" w:color="auto" w:fill="FFFFFF"/>
        </w:rPr>
      </w:pPr>
      <w:r>
        <w:rPr>
          <w:rFonts w:hint="eastAsia"/>
          <w:shd w:val="clear" w:color="auto" w:fill="FFFFFF"/>
        </w:rPr>
        <w:t>5.投资单位产品或者相关服务的最低金额；</w:t>
      </w:r>
    </w:p>
    <w:p>
      <w:pPr>
        <w:spacing w:line="440" w:lineRule="exact"/>
        <w:rPr>
          <w:shd w:val="clear" w:color="auto" w:fill="FFFFFF"/>
        </w:rPr>
      </w:pPr>
      <w:r>
        <w:rPr>
          <w:rFonts w:hint="eastAsia"/>
          <w:shd w:val="clear" w:color="auto" w:fill="FFFFFF"/>
        </w:rPr>
        <w:t>6.投资方向和投资范围；</w:t>
      </w:r>
    </w:p>
    <w:p>
      <w:pPr>
        <w:spacing w:line="440" w:lineRule="exact"/>
        <w:rPr>
          <w:shd w:val="clear" w:color="auto" w:fill="FFFFFF"/>
        </w:rPr>
      </w:pPr>
      <w:r>
        <w:rPr>
          <w:rFonts w:hint="eastAsia"/>
          <w:shd w:val="clear" w:color="auto" w:fill="FFFFFF"/>
        </w:rPr>
        <w:t>7.募集方式；</w:t>
      </w:r>
    </w:p>
    <w:p>
      <w:pPr>
        <w:spacing w:line="440" w:lineRule="exact"/>
        <w:rPr>
          <w:shd w:val="clear" w:color="auto" w:fill="FFFFFF"/>
        </w:rPr>
      </w:pPr>
      <w:r>
        <w:rPr>
          <w:rFonts w:hint="eastAsia"/>
          <w:shd w:val="clear" w:color="auto" w:fill="FFFFFF"/>
        </w:rPr>
        <w:t>8.发行人等相关主体的信用状况；</w:t>
      </w:r>
    </w:p>
    <w:p>
      <w:pPr>
        <w:spacing w:line="440" w:lineRule="exact"/>
        <w:rPr>
          <w:shd w:val="clear" w:color="auto" w:fill="FFFFFF"/>
        </w:rPr>
      </w:pPr>
      <w:r>
        <w:rPr>
          <w:rFonts w:hint="eastAsia"/>
          <w:shd w:val="clear" w:color="auto" w:fill="FFFFFF"/>
        </w:rPr>
        <w:t>9.同类产品或者服务过往业绩。</w:t>
      </w:r>
    </w:p>
    <w:p>
      <w:pPr>
        <w:spacing w:line="440" w:lineRule="exact"/>
        <w:rPr>
          <w:shd w:val="clear" w:color="auto" w:fill="FFFFFF"/>
        </w:rPr>
      </w:pPr>
      <w:r>
        <w:rPr>
          <w:rFonts w:hint="eastAsia"/>
          <w:shd w:val="clear" w:color="auto" w:fill="FFFFFF"/>
        </w:rPr>
        <w:t>涉及投资组合的产品或者服务，应当按照产品或者服务整体风险等级进行评估。</w:t>
      </w:r>
    </w:p>
    <w:p>
      <w:pPr>
        <w:spacing w:line="440" w:lineRule="exact"/>
        <w:ind w:firstLine="482"/>
        <w:rPr>
          <w:b/>
          <w:bCs/>
          <w:shd w:val="clear" w:color="auto" w:fill="FFFFFF"/>
        </w:rPr>
      </w:pPr>
      <w:r>
        <w:rPr>
          <w:rFonts w:hint="eastAsia"/>
          <w:b/>
          <w:bCs/>
          <w:shd w:val="clear" w:color="auto" w:fill="FFFFFF"/>
        </w:rPr>
        <w:t>（三）适当性匹配</w:t>
      </w:r>
    </w:p>
    <w:p>
      <w:pPr>
        <w:spacing w:line="440" w:lineRule="exact"/>
        <w:rPr>
          <w:shd w:val="clear" w:color="auto" w:fill="FFFFFF"/>
        </w:rPr>
      </w:pPr>
      <w:r>
        <w:rPr>
          <w:rFonts w:hint="eastAsia"/>
          <w:shd w:val="clear" w:color="auto" w:fill="FFFFFF"/>
        </w:rPr>
        <w:t>公司应当根据产品或者服务的不同风险等级，对其适合销售产品或者提供服务的投资者类型作出判断；根据投资者的不同分类，对其适合购买的产品或接受的服务作出判断。</w:t>
      </w:r>
    </w:p>
    <w:p>
      <w:pPr>
        <w:spacing w:line="440" w:lineRule="exact"/>
        <w:rPr>
          <w:shd w:val="clear" w:color="auto" w:fill="FFFFFF"/>
        </w:rPr>
      </w:pPr>
      <w:r>
        <w:rPr>
          <w:rFonts w:hint="eastAsia"/>
          <w:shd w:val="clear" w:color="auto" w:fill="FFFFFF"/>
        </w:rPr>
        <w:t>对于普通投资者，公司原则上按以下方法进行投资者风险承受能力等级与产品或服务的风险等级适当性匹配：</w:t>
      </w:r>
    </w:p>
    <w:p>
      <w:pPr>
        <w:spacing w:line="440" w:lineRule="exact"/>
        <w:rPr>
          <w:shd w:val="clear" w:color="auto" w:fill="FFFFFF"/>
        </w:rPr>
      </w:pPr>
      <w:r>
        <w:rPr>
          <w:rFonts w:hint="eastAsia"/>
          <w:shd w:val="clear" w:color="auto" w:fill="FFFFFF"/>
        </w:rPr>
        <w:t>1.激进型投资者可购买或接受高风险、中高风险、中风险、中低风险和低风险的产品或服务；</w:t>
      </w:r>
    </w:p>
    <w:p>
      <w:pPr>
        <w:spacing w:line="440" w:lineRule="exact"/>
        <w:rPr>
          <w:shd w:val="clear" w:color="auto" w:fill="FFFFFF"/>
        </w:rPr>
      </w:pPr>
      <w:r>
        <w:rPr>
          <w:rFonts w:hint="eastAsia"/>
          <w:shd w:val="clear" w:color="auto" w:fill="FFFFFF"/>
        </w:rPr>
        <w:t>2.积极型投资者可购买或接受中高风险、中风险、中低风险和低风险的产品或服务；</w:t>
      </w:r>
    </w:p>
    <w:p>
      <w:pPr>
        <w:spacing w:line="440" w:lineRule="exact"/>
        <w:rPr>
          <w:shd w:val="clear" w:color="auto" w:fill="FFFFFF"/>
        </w:rPr>
      </w:pPr>
      <w:r>
        <w:rPr>
          <w:rFonts w:hint="eastAsia"/>
          <w:shd w:val="clear" w:color="auto" w:fill="FFFFFF"/>
        </w:rPr>
        <w:t>3.稳健型投资者可购买或接受中风险、中低风险和低风险的产品或服务；</w:t>
      </w:r>
    </w:p>
    <w:p>
      <w:pPr>
        <w:spacing w:line="440" w:lineRule="exact"/>
        <w:rPr>
          <w:shd w:val="clear" w:color="auto" w:fill="FFFFFF"/>
        </w:rPr>
      </w:pPr>
      <w:r>
        <w:rPr>
          <w:rFonts w:hint="eastAsia"/>
          <w:shd w:val="clear" w:color="auto" w:fill="FFFFFF"/>
        </w:rPr>
        <w:t>4.谨慎型投资者可购买或接受中低风险和低风险的产品或服务；</w:t>
      </w:r>
    </w:p>
    <w:p>
      <w:pPr>
        <w:spacing w:line="440" w:lineRule="exact"/>
        <w:rPr>
          <w:shd w:val="clear" w:color="auto" w:fill="FFFFFF"/>
        </w:rPr>
      </w:pPr>
      <w:r>
        <w:rPr>
          <w:rFonts w:hint="eastAsia"/>
          <w:shd w:val="clear" w:color="auto" w:fill="FFFFFF"/>
        </w:rPr>
        <w:t>5.保守型投资者可购买或接受低风险的产品或服务。</w:t>
      </w:r>
    </w:p>
    <w:p>
      <w:pPr>
        <w:spacing w:line="440" w:lineRule="exact"/>
        <w:rPr>
          <w:shd w:val="clear" w:color="auto" w:fill="FFFFFF"/>
        </w:rPr>
      </w:pPr>
      <w:r>
        <w:rPr>
          <w:rFonts w:hint="eastAsia"/>
          <w:shd w:val="clear" w:color="auto" w:fill="FFFFFF"/>
        </w:rPr>
        <w:t>专业投资者可以购买或接受所有风险等级的产品或服务，法律、行政法规、中国证监会规定及市场、产品或服务对投资者准入有要求的，从其规定和要求。</w:t>
      </w:r>
    </w:p>
    <w:p>
      <w:pPr>
        <w:spacing w:line="440" w:lineRule="exact"/>
        <w:ind w:firstLine="482"/>
        <w:rPr>
          <w:b/>
          <w:bCs/>
          <w:shd w:val="clear" w:color="auto" w:fill="FFFFFF"/>
        </w:rPr>
      </w:pPr>
      <w:r>
        <w:rPr>
          <w:rFonts w:hint="eastAsia"/>
          <w:b/>
          <w:bCs/>
          <w:shd w:val="clear" w:color="auto" w:fill="FFFFFF"/>
        </w:rPr>
        <w:t>（四）持续管理</w:t>
      </w:r>
    </w:p>
    <w:p>
      <w:pPr>
        <w:spacing w:line="440" w:lineRule="exact"/>
        <w:rPr>
          <w:shd w:val="clear" w:color="auto" w:fill="FFFFFF"/>
        </w:rPr>
      </w:pPr>
      <w:r>
        <w:rPr>
          <w:rFonts w:hint="eastAsia"/>
          <w:shd w:val="clear" w:color="auto" w:fill="FFFFFF"/>
        </w:rPr>
        <w:t>公司应当根据投资者和产品或者服务的信息变化情况，主动调整投资者分类、产品或者服务分级以及适当性匹配意见，并告知投资者上述情况。</w:t>
      </w:r>
    </w:p>
    <w:p>
      <w:pPr>
        <w:spacing w:line="440" w:lineRule="exact"/>
        <w:ind w:firstLine="482"/>
        <w:rPr>
          <w:b/>
          <w:bCs/>
          <w:shd w:val="clear" w:color="auto" w:fill="FFFFFF"/>
        </w:rPr>
      </w:pPr>
      <w:r>
        <w:rPr>
          <w:rFonts w:hint="eastAsia"/>
          <w:b/>
          <w:bCs/>
          <w:shd w:val="clear" w:color="auto" w:fill="FFFFFF"/>
        </w:rPr>
        <w:t>（五）适当性管理的禁止性行为</w:t>
      </w:r>
    </w:p>
    <w:p>
      <w:pPr>
        <w:spacing w:line="440" w:lineRule="exact"/>
        <w:rPr>
          <w:shd w:val="clear" w:color="auto" w:fill="FFFFFF"/>
        </w:rPr>
      </w:pPr>
      <w:r>
        <w:rPr>
          <w:rFonts w:hint="eastAsia"/>
          <w:shd w:val="clear" w:color="auto" w:fill="FFFFFF"/>
        </w:rPr>
        <w:t>1.向不符合准入要求的投资者销售产品或者提供服务；</w:t>
      </w:r>
    </w:p>
    <w:p>
      <w:pPr>
        <w:spacing w:line="440" w:lineRule="exact"/>
        <w:rPr>
          <w:shd w:val="clear" w:color="auto" w:fill="FFFFFF"/>
        </w:rPr>
      </w:pPr>
      <w:r>
        <w:rPr>
          <w:rFonts w:hint="eastAsia"/>
          <w:shd w:val="clear" w:color="auto" w:fill="FFFFFF"/>
        </w:rPr>
        <w:t>2.向投资者就不确定事项提供确定性的判断，或者告知投资者有可能使其误认为具有确定性的意见；</w:t>
      </w:r>
    </w:p>
    <w:p>
      <w:pPr>
        <w:spacing w:line="440" w:lineRule="exact"/>
        <w:rPr>
          <w:shd w:val="clear" w:color="auto" w:fill="FFFFFF"/>
        </w:rPr>
      </w:pPr>
      <w:r>
        <w:rPr>
          <w:rFonts w:hint="eastAsia"/>
          <w:shd w:val="clear" w:color="auto" w:fill="FFFFFF"/>
        </w:rPr>
        <w:t>3.向普通投资者主动推介风险等级高于其风险承受能力的产品或者服务；</w:t>
      </w:r>
    </w:p>
    <w:p>
      <w:pPr>
        <w:spacing w:line="440" w:lineRule="exact"/>
        <w:rPr>
          <w:shd w:val="clear" w:color="auto" w:fill="FFFFFF"/>
        </w:rPr>
      </w:pPr>
      <w:r>
        <w:rPr>
          <w:rFonts w:hint="eastAsia"/>
          <w:shd w:val="clear" w:color="auto" w:fill="FFFFFF"/>
        </w:rPr>
        <w:t>4.向普通投资者主动推介不符合其投资目标的产品或者服务；</w:t>
      </w:r>
    </w:p>
    <w:p>
      <w:pPr>
        <w:spacing w:line="440" w:lineRule="exact"/>
        <w:rPr>
          <w:rFonts w:hint="eastAsia"/>
          <w:shd w:val="clear" w:color="auto" w:fill="FFFFFF"/>
          <w:lang w:eastAsia="zh-CN"/>
        </w:rPr>
      </w:pPr>
      <w:r>
        <w:rPr>
          <w:rFonts w:hint="eastAsia"/>
          <w:shd w:val="clear" w:color="auto" w:fill="FFFFFF"/>
        </w:rPr>
        <w:t>5.向风险承受能力最低类别的投资者销售或者提供风险等级高于其风险承受能力的产品或者服务</w:t>
      </w:r>
      <w:r>
        <w:rPr>
          <w:rFonts w:hint="eastAsia"/>
          <w:shd w:val="clear" w:color="auto" w:fill="FFFFFF"/>
          <w:lang w:eastAsia="zh-CN"/>
        </w:rPr>
        <w:t>；</w:t>
      </w:r>
    </w:p>
    <w:p>
      <w:pPr>
        <w:spacing w:line="440" w:lineRule="exact"/>
        <w:rPr>
          <w:shd w:val="clear" w:color="auto" w:fill="FFFFFF"/>
        </w:rPr>
      </w:pPr>
      <w:r>
        <w:rPr>
          <w:rFonts w:hint="eastAsia"/>
          <w:shd w:val="clear" w:color="auto" w:fill="FFFFFF"/>
          <w:lang w:val="en-US" w:eastAsia="zh-CN"/>
        </w:rPr>
        <w:t>6.</w:t>
      </w:r>
      <w:r>
        <w:rPr>
          <w:rFonts w:hint="eastAsia"/>
          <w:shd w:val="clear" w:color="auto" w:fill="FFFFFF"/>
        </w:rPr>
        <w:t>其他违背适当性要求，损害投资者合法权益的行为。</w:t>
      </w:r>
      <w:bookmarkStart w:id="204" w:name="_Toc25597"/>
    </w:p>
    <w:p>
      <w:pPr>
        <w:pStyle w:val="4"/>
        <w:spacing w:line="440" w:lineRule="exact"/>
        <w:rPr>
          <w:shd w:val="clear" w:color="auto" w:fill="FFFFFF"/>
        </w:rPr>
      </w:pPr>
      <w:bookmarkStart w:id="205" w:name="_Toc11558"/>
      <w:bookmarkStart w:id="206" w:name="_Toc13329"/>
      <w:bookmarkStart w:id="207" w:name="_Toc6250"/>
      <w:bookmarkStart w:id="208" w:name="_Toc12635"/>
      <w:bookmarkStart w:id="209" w:name="_Toc495311395"/>
      <w:bookmarkStart w:id="210" w:name="_Toc15812"/>
      <w:bookmarkStart w:id="211" w:name="_Toc15014"/>
      <w:bookmarkStart w:id="212" w:name="_Toc25884"/>
      <w:bookmarkStart w:id="213" w:name="_Toc4927"/>
      <w:bookmarkStart w:id="214" w:name="_Toc31344"/>
      <w:r>
        <w:rPr>
          <w:rFonts w:hint="eastAsia"/>
          <w:shd w:val="clear" w:color="auto" w:fill="FFFFFF"/>
        </w:rPr>
        <w:t>十</w:t>
      </w:r>
      <w:r>
        <w:rPr>
          <w:rFonts w:hint="eastAsia"/>
          <w:shd w:val="clear" w:color="auto" w:fill="FFFFFF"/>
          <w:lang w:val="en-US" w:eastAsia="zh-CN"/>
        </w:rPr>
        <w:t>二</w:t>
      </w:r>
      <w:r>
        <w:rPr>
          <w:rFonts w:hint="eastAsia"/>
          <w:shd w:val="clear" w:color="auto" w:fill="FFFFFF"/>
        </w:rPr>
        <w:t>、网络及信息系统安全</w:t>
      </w:r>
      <w:bookmarkEnd w:id="204"/>
      <w:bookmarkEnd w:id="205"/>
      <w:bookmarkEnd w:id="206"/>
      <w:bookmarkEnd w:id="207"/>
      <w:bookmarkEnd w:id="208"/>
      <w:bookmarkEnd w:id="209"/>
      <w:bookmarkEnd w:id="210"/>
      <w:bookmarkEnd w:id="211"/>
      <w:bookmarkEnd w:id="212"/>
      <w:bookmarkEnd w:id="213"/>
      <w:bookmarkEnd w:id="214"/>
    </w:p>
    <w:p>
      <w:pPr>
        <w:spacing w:line="440" w:lineRule="exact"/>
        <w:ind w:firstLine="482"/>
        <w:rPr>
          <w:b/>
          <w:bCs/>
          <w:shd w:val="clear" w:color="auto" w:fill="FFFFFF"/>
        </w:rPr>
      </w:pPr>
      <w:r>
        <w:rPr>
          <w:rFonts w:hint="eastAsia"/>
          <w:b/>
          <w:bCs/>
          <w:shd w:val="clear" w:color="auto" w:fill="FFFFFF"/>
        </w:rPr>
        <w:t>（一）IT系统的使用</w:t>
      </w:r>
    </w:p>
    <w:p>
      <w:pPr>
        <w:spacing w:line="440" w:lineRule="exact"/>
        <w:rPr>
          <w:shd w:val="clear" w:color="auto" w:fill="FFFFFF"/>
        </w:rPr>
      </w:pPr>
      <w:r>
        <w:rPr>
          <w:rFonts w:hint="eastAsia"/>
          <w:shd w:val="clear" w:color="auto" w:fill="FFFFFF"/>
        </w:rPr>
        <w:t>1.工作人员在</w:t>
      </w:r>
      <w:r>
        <w:rPr>
          <w:rFonts w:hint="eastAsia"/>
          <w:shd w:val="clear" w:color="auto" w:fill="FFFFFF"/>
          <w:lang w:val="en-US" w:eastAsia="zh-CN"/>
        </w:rPr>
        <w:t>获得相关系统的操作员权限</w:t>
      </w:r>
      <w:r>
        <w:rPr>
          <w:rFonts w:hint="eastAsia"/>
          <w:shd w:val="clear" w:color="auto" w:fill="FFFFFF"/>
        </w:rPr>
        <w:t>后应立即更改密码，密码的设定应符合相关规定。工作人员</w:t>
      </w:r>
      <w:r>
        <w:rPr>
          <w:rFonts w:hint="eastAsia" w:ascii="幼圆" w:hAnsi="幼圆" w:eastAsia="幼圆" w:cs="Times New Roman"/>
          <w:i w:val="0"/>
          <w:iCs w:val="0"/>
          <w:caps w:val="0"/>
          <w:spacing w:val="0"/>
          <w:sz w:val="24"/>
          <w:szCs w:val="24"/>
          <w:shd w:val="clear" w:color="auto" w:fill="auto"/>
        </w:rPr>
        <w:t>离司/退养时，应通过“员工离司审批”或“员工离岗退养审批”流程，对离司/退养人员的相关权限进行注销。</w:t>
      </w:r>
    </w:p>
    <w:p>
      <w:pPr>
        <w:spacing w:line="440" w:lineRule="exact"/>
        <w:rPr>
          <w:shd w:val="clear" w:color="auto" w:fill="FFFFFF"/>
        </w:rPr>
      </w:pPr>
      <w:r>
        <w:rPr>
          <w:rFonts w:hint="eastAsia"/>
          <w:shd w:val="clear" w:color="auto" w:fill="FFFFFF"/>
        </w:rPr>
        <w:t>2.</w:t>
      </w:r>
      <w:r>
        <w:rPr>
          <w:rFonts w:hint="eastAsia" w:ascii="幼圆" w:hAnsi="幼圆" w:eastAsia="幼圆" w:cs="Times New Roman"/>
          <w:i w:val="0"/>
          <w:iCs w:val="0"/>
          <w:caps w:val="0"/>
          <w:spacing w:val="0"/>
          <w:sz w:val="24"/>
          <w:szCs w:val="24"/>
          <w:shd w:val="clear" w:color="auto" w:fill="auto"/>
        </w:rPr>
        <w:t>除连接互联网的办公网外，公司其他网络禁止通过无线路由器、无线网卡等方式接入。禁止通过无线网络接入方式进行设备管理维护工作。</w:t>
      </w:r>
      <w:r>
        <w:rPr>
          <w:rFonts w:hint="eastAsia"/>
          <w:shd w:val="clear" w:color="auto" w:fill="FFFFFF"/>
        </w:rPr>
        <w:t>工作人员在非办公场所通过互联网访问公司办公系统时，必须通过信息技术部设定的安全连接方式（如SSL VPN方式）进行；工作人员不得浏览、下载、传播、制作有害信息，不得从事危害信息网络安全和损害公司信誉的活动。</w:t>
      </w:r>
      <w:r>
        <w:rPr>
          <w:rFonts w:hint="eastAsia" w:ascii="幼圆" w:hAnsi="幼圆" w:eastAsia="幼圆" w:cs="Times New Roman"/>
          <w:i w:val="0"/>
          <w:iCs w:val="0"/>
          <w:caps w:val="0"/>
          <w:spacing w:val="0"/>
          <w:sz w:val="24"/>
          <w:szCs w:val="24"/>
          <w:shd w:val="clear" w:color="auto" w:fill="auto"/>
        </w:rPr>
        <w:t>公司网络结构由信息技术部统一规划建设，任何单位和个人不得私自更改网络结构。无线网络设备接入公司网络前，须经各单位负责人审批，并向信息技术部报备。无线网络设备相关信息变更应及时通知信息技术部。分支机构无线网络及无线设备名称应按照统一标准设定</w:t>
      </w:r>
      <w:r>
        <w:rPr>
          <w:rFonts w:hint="eastAsia" w:cs="Times New Roman"/>
          <w:i w:val="0"/>
          <w:iCs w:val="0"/>
          <w:caps w:val="0"/>
          <w:spacing w:val="0"/>
          <w:sz w:val="24"/>
          <w:szCs w:val="24"/>
          <w:shd w:val="clear" w:color="auto" w:fill="FFFFFF"/>
          <w:lang w:eastAsia="zh-CN"/>
        </w:rPr>
        <w:t>。</w:t>
      </w:r>
      <w:r>
        <w:rPr>
          <w:rFonts w:hint="eastAsia"/>
          <w:shd w:val="clear" w:color="auto" w:fill="FFFFFF"/>
        </w:rPr>
        <w:t>工作人员应及时更新操作系统和应用软件补丁。</w:t>
      </w:r>
    </w:p>
    <w:p>
      <w:pPr>
        <w:spacing w:line="440" w:lineRule="exact"/>
        <w:rPr>
          <w:shd w:val="clear" w:color="auto" w:fill="FFFFFF"/>
        </w:rPr>
      </w:pPr>
      <w:r>
        <w:rPr>
          <w:rFonts w:hint="eastAsia"/>
          <w:shd w:val="clear" w:color="auto" w:fill="FFFFFF"/>
        </w:rPr>
        <w:t>3.工作人员应尽量使用公司数字化办公平台的内部邮件系统传输电子版资料。工作人员应注意避免使用公司邮箱传播与公司工作无关的信息。</w:t>
      </w:r>
    </w:p>
    <w:p>
      <w:pPr>
        <w:spacing w:line="440" w:lineRule="exact"/>
        <w:rPr>
          <w:shd w:val="clear" w:color="auto" w:fill="FFFFFF"/>
        </w:rPr>
      </w:pPr>
      <w:r>
        <w:rPr>
          <w:rFonts w:hint="eastAsia"/>
          <w:shd w:val="clear" w:color="auto" w:fill="FFFFFF"/>
        </w:rPr>
        <w:t>4.工作人员</w:t>
      </w:r>
      <w:r>
        <w:rPr>
          <w:rFonts w:hint="eastAsia" w:ascii="幼圆" w:hAnsi="幼圆" w:eastAsia="幼圆" w:cs="Times New Roman"/>
          <w:i w:val="0"/>
          <w:iCs w:val="0"/>
          <w:caps w:val="0"/>
          <w:spacing w:val="0"/>
          <w:sz w:val="24"/>
          <w:szCs w:val="24"/>
          <w:shd w:val="clear" w:color="auto" w:fill="auto"/>
        </w:rPr>
        <w:t>公司办公设备必须使用正版软件，禁止使用个人购买的正版付费软件、未经授权和私自更改版权信息的软件计算机使用人员应确保使用的软件为公司提供的正版软件，禁止安装使用非正版软件，不得擅自卸载公司提供的正版软件。</w:t>
      </w:r>
    </w:p>
    <w:p>
      <w:pPr>
        <w:spacing w:line="440" w:lineRule="exact"/>
        <w:rPr>
          <w:shd w:val="clear" w:color="auto" w:fill="FFFFFF"/>
        </w:rPr>
      </w:pPr>
      <w:r>
        <w:rPr>
          <w:rFonts w:hint="eastAsia"/>
          <w:shd w:val="clear" w:color="auto" w:fill="FFFFFF"/>
        </w:rPr>
        <w:t>5.工作人员严禁随意修改操作规范、应用程序和数据，不得私自开发程序并挂入系统中运行。</w:t>
      </w:r>
    </w:p>
    <w:p>
      <w:pPr>
        <w:spacing w:line="440" w:lineRule="exact"/>
        <w:rPr>
          <w:shd w:val="clear" w:color="auto" w:fill="FFFFFF"/>
        </w:rPr>
      </w:pPr>
      <w:r>
        <w:rPr>
          <w:rFonts w:hint="eastAsia"/>
          <w:shd w:val="clear" w:color="auto" w:fill="FFFFFF"/>
        </w:rPr>
        <w:t>6.存储机密数据的计算机或存储设备，应进行文件压缩加密，</w:t>
      </w:r>
      <w:r>
        <w:rPr>
          <w:shd w:val="clear" w:color="auto" w:fill="FFFFFF"/>
        </w:rPr>
        <w:t>办公文档设置打开密码等方法防止数据泄密</w:t>
      </w:r>
      <w:r>
        <w:rPr>
          <w:rFonts w:hint="eastAsia"/>
          <w:shd w:val="clear" w:color="auto" w:fill="FFFFFF"/>
        </w:rPr>
        <w:t>。</w:t>
      </w:r>
    </w:p>
    <w:p>
      <w:pPr>
        <w:spacing w:line="440" w:lineRule="exact"/>
        <w:rPr>
          <w:shd w:val="clear" w:color="auto" w:fill="FFFFFF"/>
        </w:rPr>
      </w:pPr>
      <w:r>
        <w:rPr>
          <w:rFonts w:hint="eastAsia"/>
          <w:shd w:val="clear" w:color="auto" w:fill="FFFFFF"/>
        </w:rPr>
        <w:t>7.工作人员应安装公司统一规定的防病毒软件及管理软件，并定期进行全盘扫描，不得私自卸载病毒防护软件及管理软件。当工作人员办公电脑遭受攻击时，应当及时向技术人员报告。</w:t>
      </w:r>
    </w:p>
    <w:p>
      <w:pPr>
        <w:spacing w:line="440" w:lineRule="exact"/>
        <w:ind w:firstLine="482"/>
        <w:rPr>
          <w:b/>
          <w:bCs/>
          <w:shd w:val="clear" w:color="auto" w:fill="FFFFFF"/>
        </w:rPr>
      </w:pPr>
      <w:r>
        <w:rPr>
          <w:rFonts w:hint="eastAsia"/>
          <w:b/>
          <w:bCs/>
          <w:shd w:val="clear" w:color="auto" w:fill="FFFFFF"/>
        </w:rPr>
        <w:t>（二）外来设备及移动设备的使用</w:t>
      </w:r>
    </w:p>
    <w:p>
      <w:pPr>
        <w:spacing w:line="440" w:lineRule="exact"/>
        <w:rPr>
          <w:shd w:val="clear" w:color="auto" w:fill="FFFFFF"/>
        </w:rPr>
      </w:pPr>
      <w:r>
        <w:rPr>
          <w:rFonts w:hint="eastAsia"/>
          <w:shd w:val="clear" w:color="auto" w:fill="FFFFFF"/>
        </w:rPr>
        <w:t>外来人员所带笔记本计算机以及离开公司网络一个月以上的计算机设备连入公司网络前，必须经过安全检查，应与信息技术部取得联系，按照公司的要求，安装相应管理软件，全盘杀毒确认无异常后，方可接入使用。使用移动存储设备时，应由各部门注册登记，先进行病毒检测，不得直接接入服务器或客户机的USB接口。</w:t>
      </w:r>
    </w:p>
    <w:p>
      <w:pPr>
        <w:spacing w:line="440" w:lineRule="exact"/>
        <w:rPr>
          <w:shd w:val="clear" w:color="auto" w:fill="FFFFFF"/>
        </w:rPr>
      </w:pPr>
    </w:p>
    <w:p>
      <w:pPr>
        <w:pStyle w:val="3"/>
        <w:spacing w:line="440" w:lineRule="exact"/>
        <w:rPr>
          <w:shd w:val="clear" w:color="auto" w:fill="FFFFFF"/>
        </w:rPr>
      </w:pPr>
      <w:bookmarkStart w:id="215" w:name="_Toc26239"/>
      <w:bookmarkStart w:id="216" w:name="_Toc3758"/>
      <w:bookmarkStart w:id="217" w:name="_Toc2520"/>
      <w:bookmarkStart w:id="218" w:name="_Toc495311402"/>
      <w:bookmarkStart w:id="219" w:name="_Toc31603"/>
      <w:bookmarkStart w:id="220" w:name="_Toc32250"/>
      <w:bookmarkStart w:id="221" w:name="_Toc15236"/>
      <w:bookmarkStart w:id="222" w:name="_Toc30664"/>
      <w:bookmarkStart w:id="223" w:name="_Toc7419"/>
      <w:bookmarkStart w:id="224" w:name="_Toc21394"/>
      <w:bookmarkStart w:id="225" w:name="_Toc1463"/>
      <w:r>
        <w:rPr>
          <w:rFonts w:hint="eastAsia"/>
          <w:shd w:val="clear" w:color="auto" w:fill="FFFFFF"/>
        </w:rPr>
        <w:t>第三章 公司各类业务的合规底线</w:t>
      </w:r>
      <w:bookmarkEnd w:id="215"/>
      <w:bookmarkEnd w:id="216"/>
      <w:bookmarkEnd w:id="217"/>
      <w:bookmarkEnd w:id="218"/>
      <w:bookmarkEnd w:id="219"/>
      <w:bookmarkEnd w:id="220"/>
      <w:bookmarkEnd w:id="221"/>
      <w:bookmarkEnd w:id="222"/>
      <w:bookmarkEnd w:id="223"/>
      <w:bookmarkEnd w:id="224"/>
      <w:bookmarkEnd w:id="225"/>
    </w:p>
    <w:p>
      <w:pPr>
        <w:pStyle w:val="4"/>
        <w:spacing w:line="440" w:lineRule="exact"/>
        <w:rPr>
          <w:shd w:val="clear" w:color="auto" w:fill="FFFFFF"/>
        </w:rPr>
      </w:pPr>
      <w:bookmarkStart w:id="226" w:name="_Toc419553703"/>
      <w:bookmarkStart w:id="227" w:name="_Toc25741"/>
      <w:bookmarkStart w:id="228" w:name="_Toc2598"/>
      <w:bookmarkStart w:id="229" w:name="_Toc20341"/>
      <w:bookmarkStart w:id="230" w:name="_Toc14244"/>
      <w:bookmarkStart w:id="231" w:name="_Toc28679"/>
      <w:bookmarkStart w:id="232" w:name="_Toc17378"/>
      <w:bookmarkStart w:id="233" w:name="_Toc495311403"/>
      <w:bookmarkStart w:id="234" w:name="_Toc10777"/>
      <w:bookmarkStart w:id="235" w:name="_Toc21884"/>
      <w:bookmarkStart w:id="236" w:name="_Toc10072"/>
      <w:bookmarkStart w:id="237" w:name="_Toc30606"/>
      <w:r>
        <w:rPr>
          <w:rFonts w:hint="eastAsia"/>
          <w:shd w:val="clear" w:color="auto" w:fill="FFFFFF"/>
        </w:rPr>
        <w:t>一、</w:t>
      </w:r>
      <w:r>
        <w:rPr>
          <w:rFonts w:hint="eastAsia"/>
          <w:shd w:val="clear" w:color="auto" w:fill="FFFFFF"/>
          <w:lang w:val="en-US" w:eastAsia="zh-CN"/>
        </w:rPr>
        <w:t>证券</w:t>
      </w:r>
      <w:r>
        <w:rPr>
          <w:rFonts w:hint="eastAsia"/>
          <w:shd w:val="clear" w:color="auto" w:fill="FFFFFF"/>
        </w:rPr>
        <w:t>经纪业务</w:t>
      </w:r>
      <w:bookmarkEnd w:id="226"/>
      <w:bookmarkStart w:id="238" w:name="_Hlk484974189"/>
      <w:r>
        <w:rPr>
          <w:rFonts w:hint="eastAsia"/>
          <w:shd w:val="clear" w:color="auto" w:fill="FFFFFF"/>
        </w:rPr>
        <w:t>合规底线</w:t>
      </w:r>
      <w:bookmarkEnd w:id="227"/>
      <w:bookmarkEnd w:id="228"/>
      <w:bookmarkEnd w:id="229"/>
      <w:bookmarkEnd w:id="230"/>
      <w:bookmarkEnd w:id="231"/>
      <w:bookmarkEnd w:id="232"/>
      <w:bookmarkEnd w:id="233"/>
      <w:bookmarkEnd w:id="234"/>
      <w:bookmarkEnd w:id="235"/>
      <w:bookmarkEnd w:id="236"/>
      <w:bookmarkEnd w:id="237"/>
    </w:p>
    <w:bookmarkEnd w:id="238"/>
    <w:p>
      <w:pPr>
        <w:spacing w:line="440" w:lineRule="exact"/>
        <w:ind w:firstLine="482"/>
        <w:rPr>
          <w:b/>
          <w:shd w:val="clear" w:color="auto" w:fill="FFFFFF"/>
        </w:rPr>
      </w:pPr>
      <w:r>
        <w:rPr>
          <w:rFonts w:hint="eastAsia"/>
          <w:b/>
          <w:shd w:val="clear" w:color="auto" w:fill="FFFFFF"/>
        </w:rPr>
        <w:t>（一）经纪业务</w:t>
      </w:r>
      <w:r>
        <w:rPr>
          <w:b/>
          <w:shd w:val="clear" w:color="auto" w:fill="FFFFFF"/>
        </w:rPr>
        <w:t>禁止行为</w:t>
      </w:r>
    </w:p>
    <w:p>
      <w:pPr>
        <w:spacing w:line="440" w:lineRule="exact"/>
        <w:ind w:left="7" w:firstLine="468" w:firstLineChars="195"/>
        <w:rPr>
          <w:rFonts w:hint="eastAsia"/>
          <w:shd w:val="clear" w:color="auto" w:fill="FFFFFF"/>
        </w:rPr>
      </w:pPr>
      <w:r>
        <w:rPr>
          <w:rFonts w:hint="eastAsia"/>
          <w:shd w:val="clear" w:color="auto" w:fill="FFFFFF"/>
        </w:rPr>
        <w:t>1.不得从事非法证券活动；</w:t>
      </w:r>
    </w:p>
    <w:p>
      <w:pPr>
        <w:spacing w:line="440" w:lineRule="exact"/>
        <w:ind w:left="7" w:firstLine="468" w:firstLineChars="195"/>
        <w:rPr>
          <w:rFonts w:hint="eastAsia" w:eastAsia="幼圆"/>
          <w:shd w:val="clear" w:color="auto" w:fill="FFFFFF"/>
          <w:lang w:eastAsia="zh-CN"/>
        </w:rPr>
      </w:pPr>
      <w:r>
        <w:rPr>
          <w:rFonts w:hint="eastAsia"/>
          <w:shd w:val="clear" w:color="auto" w:fill="FFFFFF"/>
        </w:rPr>
        <w:t>2.不得接受经纪业务客户的全权委托从事证券交易</w:t>
      </w:r>
      <w:r>
        <w:rPr>
          <w:rFonts w:hint="eastAsia"/>
          <w:shd w:val="clear" w:color="auto" w:fill="FFFFFF"/>
          <w:lang w:eastAsia="zh-CN"/>
        </w:rPr>
        <w:t>。</w:t>
      </w:r>
    </w:p>
    <w:p>
      <w:pPr>
        <w:spacing w:line="440" w:lineRule="exact"/>
        <w:ind w:left="7" w:firstLine="468" w:firstLineChars="195"/>
        <w:rPr>
          <w:rFonts w:hint="eastAsia" w:eastAsia="幼圆"/>
          <w:shd w:val="clear" w:color="auto" w:fill="FFFFFF"/>
          <w:lang w:eastAsia="zh-CN"/>
        </w:rPr>
      </w:pPr>
      <w:r>
        <w:rPr>
          <w:rFonts w:hint="eastAsia"/>
          <w:shd w:val="clear" w:color="auto" w:fill="FFFFFF"/>
        </w:rPr>
        <w:t>3.不得为牟取佣金诱使客户进行不必要的证券交易</w:t>
      </w:r>
      <w:r>
        <w:rPr>
          <w:rFonts w:hint="eastAsia"/>
          <w:shd w:val="clear" w:color="auto" w:fill="FFFFFF"/>
          <w:lang w:eastAsia="zh-CN"/>
        </w:rPr>
        <w:t>。</w:t>
      </w:r>
    </w:p>
    <w:p>
      <w:pPr>
        <w:spacing w:line="440" w:lineRule="exact"/>
        <w:ind w:left="7" w:firstLine="468" w:firstLineChars="195"/>
        <w:rPr>
          <w:rFonts w:hint="eastAsia"/>
          <w:shd w:val="clear" w:color="auto" w:fill="FFFFFF"/>
          <w:lang w:eastAsia="zh-CN"/>
        </w:rPr>
      </w:pPr>
      <w:r>
        <w:rPr>
          <w:rFonts w:hint="eastAsia"/>
          <w:shd w:val="clear" w:color="auto" w:fill="FFFFFF"/>
        </w:rPr>
        <w:t>4.不得以任何方式对客户证券买卖的收益或者赔偿证券买卖的损失作出承诺</w:t>
      </w:r>
      <w:r>
        <w:rPr>
          <w:rFonts w:hint="eastAsia"/>
          <w:shd w:val="clear" w:color="auto" w:fill="FFFFFF"/>
          <w:lang w:eastAsia="zh-CN"/>
        </w:rPr>
        <w:t>。</w:t>
      </w:r>
    </w:p>
    <w:p>
      <w:pPr>
        <w:spacing w:line="440" w:lineRule="exact"/>
        <w:ind w:left="7" w:firstLine="468" w:firstLineChars="195"/>
        <w:rPr>
          <w:rFonts w:hint="eastAsia" w:eastAsia="幼圆"/>
          <w:shd w:val="clear" w:color="auto" w:fill="FFFFFF"/>
          <w:lang w:eastAsia="zh-CN"/>
        </w:rPr>
      </w:pPr>
      <w:r>
        <w:rPr>
          <w:rFonts w:hint="eastAsia"/>
          <w:shd w:val="clear" w:color="auto" w:fill="FFFFFF"/>
        </w:rPr>
        <w:t>5.不得通过设立非法网点或者与网络公司、网吧等机构或个人发展客户、私下接受客户委托买卖证券</w:t>
      </w:r>
      <w:r>
        <w:rPr>
          <w:rFonts w:hint="eastAsia"/>
          <w:shd w:val="clear" w:color="auto" w:fill="FFFFFF"/>
          <w:lang w:eastAsia="zh-CN"/>
        </w:rPr>
        <w:t>。</w:t>
      </w:r>
    </w:p>
    <w:p>
      <w:pPr>
        <w:spacing w:line="440" w:lineRule="exact"/>
        <w:ind w:left="7" w:firstLine="468" w:firstLineChars="195"/>
        <w:rPr>
          <w:rFonts w:hint="eastAsia" w:eastAsia="幼圆"/>
          <w:shd w:val="clear" w:color="auto" w:fill="FFFFFF"/>
          <w:lang w:eastAsia="zh-CN"/>
        </w:rPr>
      </w:pPr>
      <w:r>
        <w:rPr>
          <w:rFonts w:hint="eastAsia"/>
          <w:shd w:val="clear" w:color="auto" w:fill="FFFFFF"/>
        </w:rPr>
        <w:t>6.不得为客户之间的融资提供担保、中介服务或者其他便利</w:t>
      </w:r>
      <w:r>
        <w:rPr>
          <w:rFonts w:hint="eastAsia"/>
          <w:shd w:val="clear" w:color="auto" w:fill="FFFFFF"/>
          <w:lang w:eastAsia="zh-CN"/>
        </w:rPr>
        <w:t>。</w:t>
      </w:r>
    </w:p>
    <w:p>
      <w:pPr>
        <w:spacing w:line="440" w:lineRule="exact"/>
        <w:ind w:left="7" w:firstLine="468" w:firstLineChars="195"/>
        <w:rPr>
          <w:rFonts w:hint="eastAsia" w:eastAsia="幼圆"/>
          <w:shd w:val="clear" w:color="auto" w:fill="FFFFFF"/>
          <w:lang w:eastAsia="zh-CN"/>
        </w:rPr>
      </w:pPr>
      <w:r>
        <w:rPr>
          <w:rFonts w:hint="eastAsia"/>
          <w:shd w:val="clear" w:color="auto" w:fill="FFFFFF"/>
        </w:rPr>
        <w:t>7.除法定情形外，不得动用客户的交易结算资金或者委托资金</w:t>
      </w:r>
      <w:r>
        <w:rPr>
          <w:rFonts w:hint="eastAsia"/>
          <w:shd w:val="clear" w:color="auto" w:fill="FFFFFF"/>
          <w:lang w:eastAsia="zh-CN"/>
        </w:rPr>
        <w:t>。</w:t>
      </w:r>
    </w:p>
    <w:p>
      <w:pPr>
        <w:spacing w:line="440" w:lineRule="exact"/>
        <w:ind w:left="7" w:firstLine="468" w:firstLineChars="195"/>
        <w:rPr>
          <w:shd w:val="clear" w:color="auto" w:fill="FFFFFF"/>
        </w:rPr>
      </w:pPr>
      <w:r>
        <w:rPr>
          <w:rFonts w:hint="eastAsia"/>
          <w:shd w:val="clear" w:color="auto" w:fill="FFFFFF"/>
        </w:rPr>
        <w:t>8.不得以证券经纪客户的资产向他人提供融资或者担保。</w:t>
      </w:r>
    </w:p>
    <w:p>
      <w:pPr>
        <w:spacing w:line="440" w:lineRule="exact"/>
        <w:ind w:firstLine="482"/>
        <w:rPr>
          <w:b/>
          <w:shd w:val="clear" w:color="auto" w:fill="FFFFFF"/>
        </w:rPr>
      </w:pPr>
      <w:r>
        <w:rPr>
          <w:rFonts w:hint="eastAsia"/>
          <w:b/>
          <w:shd w:val="clear" w:color="auto" w:fill="FFFFFF"/>
        </w:rPr>
        <w:t>（二）投资者权益保护</w:t>
      </w:r>
    </w:p>
    <w:p>
      <w:pPr>
        <w:spacing w:line="440" w:lineRule="exact"/>
        <w:ind w:firstLineChars="0"/>
        <w:rPr>
          <w:rFonts w:hint="eastAsia" w:eastAsia="幼圆"/>
          <w:shd w:val="clear" w:color="auto" w:fill="FFFFFF"/>
          <w:lang w:eastAsia="zh-CN"/>
        </w:rPr>
      </w:pPr>
      <w:r>
        <w:rPr>
          <w:rFonts w:hint="eastAsia"/>
          <w:shd w:val="clear" w:color="auto" w:fill="FFFFFF"/>
        </w:rPr>
        <w:t>1.应当对产品或者服务的风险进行评估并划分风险等级。推荐与投资者风险承受和识别能力相适应的产品或者服务，向投资者充分说明可能影响其权利的信息，不得误导、欺诈客户</w:t>
      </w:r>
      <w:r>
        <w:rPr>
          <w:rFonts w:hint="eastAsia"/>
          <w:shd w:val="clear" w:color="auto" w:fill="FFFFFF"/>
          <w:lang w:eastAsia="zh-CN"/>
        </w:rPr>
        <w:t>。</w:t>
      </w:r>
    </w:p>
    <w:p>
      <w:pPr>
        <w:spacing w:line="440" w:lineRule="exact"/>
        <w:ind w:left="429" w:leftChars="179" w:firstLine="48" w:firstLineChars="20"/>
        <w:rPr>
          <w:rFonts w:hint="eastAsia" w:eastAsia="幼圆"/>
          <w:shd w:val="clear" w:color="auto" w:fill="FFFFFF"/>
          <w:lang w:eastAsia="zh-CN"/>
        </w:rPr>
      </w:pPr>
      <w:r>
        <w:rPr>
          <w:rFonts w:hint="eastAsia"/>
          <w:shd w:val="clear" w:color="auto" w:fill="FFFFFF"/>
        </w:rPr>
        <w:t>2.不得以个人名义接受客户委托从事交易</w:t>
      </w:r>
      <w:r>
        <w:rPr>
          <w:rFonts w:hint="eastAsia"/>
          <w:shd w:val="clear" w:color="auto" w:fill="FFFFFF"/>
          <w:lang w:eastAsia="zh-CN"/>
        </w:rPr>
        <w:t>。</w:t>
      </w:r>
    </w:p>
    <w:p>
      <w:pPr>
        <w:spacing w:line="440" w:lineRule="exact"/>
        <w:ind w:left="10" w:firstLine="468" w:firstLineChars="195"/>
        <w:rPr>
          <w:rFonts w:hint="eastAsia" w:eastAsia="幼圆"/>
          <w:shd w:val="clear" w:color="auto" w:fill="FFFFFF"/>
          <w:lang w:eastAsia="zh-CN"/>
        </w:rPr>
      </w:pPr>
      <w:r>
        <w:rPr>
          <w:rFonts w:hint="eastAsia"/>
          <w:shd w:val="clear" w:color="auto" w:fill="FFFFFF"/>
        </w:rPr>
        <w:t>3.应当明确提示投资者如实提供资料信息，对收集的个人信息要严格保密、确保安全，不得出售或者非法提供给他人</w:t>
      </w:r>
      <w:r>
        <w:rPr>
          <w:rFonts w:hint="eastAsia"/>
          <w:shd w:val="clear" w:color="auto" w:fill="FFFFFF"/>
          <w:lang w:eastAsia="zh-CN"/>
        </w:rPr>
        <w:t>。</w:t>
      </w:r>
    </w:p>
    <w:p>
      <w:pPr>
        <w:spacing w:line="440" w:lineRule="exact"/>
        <w:ind w:left="431" w:firstLine="48" w:firstLineChars="20"/>
        <w:rPr>
          <w:shd w:val="clear" w:color="auto" w:fill="FFFFFF"/>
        </w:rPr>
      </w:pPr>
      <w:r>
        <w:rPr>
          <w:rFonts w:hint="eastAsia"/>
          <w:shd w:val="clear" w:color="auto" w:fill="FFFFFF"/>
        </w:rPr>
        <w:t>4.不得设定不公平、不合理的交易条件，不得强制交易。</w:t>
      </w:r>
    </w:p>
    <w:p>
      <w:pPr>
        <w:spacing w:line="440" w:lineRule="exact"/>
        <w:ind w:firstLine="482"/>
        <w:rPr>
          <w:b/>
          <w:shd w:val="clear" w:color="auto" w:fill="FFFFFF"/>
        </w:rPr>
      </w:pPr>
      <w:r>
        <w:rPr>
          <w:rFonts w:hint="eastAsia"/>
          <w:b/>
          <w:shd w:val="clear" w:color="auto" w:fill="FFFFFF"/>
        </w:rPr>
        <w:t>（三）账户管理</w:t>
      </w:r>
    </w:p>
    <w:p>
      <w:pPr>
        <w:spacing w:line="440" w:lineRule="exact"/>
        <w:ind w:firstLineChars="0"/>
        <w:rPr>
          <w:rFonts w:hint="eastAsia" w:eastAsia="幼圆"/>
          <w:shd w:val="clear" w:color="auto" w:fill="FFFFFF"/>
          <w:lang w:eastAsia="zh-CN"/>
        </w:rPr>
      </w:pPr>
      <w:r>
        <w:rPr>
          <w:rFonts w:hint="eastAsia"/>
          <w:shd w:val="clear" w:color="auto" w:fill="FFFFFF"/>
        </w:rPr>
        <w:t>1.不得利用除公司网站以外的第三方网站为投资者办理网上开户业务</w:t>
      </w:r>
      <w:r>
        <w:rPr>
          <w:rFonts w:hint="eastAsia"/>
          <w:shd w:val="clear" w:color="auto" w:fill="FFFFFF"/>
          <w:lang w:eastAsia="zh-CN"/>
        </w:rPr>
        <w:t>。</w:t>
      </w:r>
    </w:p>
    <w:p>
      <w:pPr>
        <w:spacing w:line="440" w:lineRule="exact"/>
        <w:ind w:firstLineChars="0"/>
        <w:rPr>
          <w:rFonts w:hint="eastAsia" w:eastAsia="幼圆"/>
          <w:shd w:val="clear" w:color="auto" w:fill="FFFFFF"/>
          <w:lang w:eastAsia="zh-CN"/>
        </w:rPr>
      </w:pPr>
      <w:r>
        <w:rPr>
          <w:rFonts w:hint="eastAsia"/>
          <w:shd w:val="clear" w:color="auto" w:fill="FFFFFF"/>
        </w:rPr>
        <w:t>2.应当严格按照中国证券登记结算有限责任公司规定及开户代理协议约定的业务范围和要求开展证券账户有关业务，不得违规、越权开展业务，不得将所代理证券账户业务转委托第三方机构办理</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3.应当依法合规使用投资者信息，不得违规对外提供</w:t>
      </w:r>
      <w:r>
        <w:rPr>
          <w:rFonts w:hint="eastAsia"/>
          <w:shd w:val="clear" w:color="auto" w:fill="FFFFFF"/>
          <w:lang w:eastAsia="zh-CN"/>
        </w:rPr>
        <w:t>。</w:t>
      </w:r>
    </w:p>
    <w:p>
      <w:pPr>
        <w:spacing w:line="440" w:lineRule="exact"/>
        <w:ind w:firstLineChars="0"/>
        <w:rPr>
          <w:rFonts w:hint="eastAsia" w:eastAsia="幼圆"/>
          <w:shd w:val="clear" w:color="auto" w:fill="FFFFFF"/>
          <w:lang w:eastAsia="zh-CN"/>
        </w:rPr>
      </w:pPr>
      <w:r>
        <w:rPr>
          <w:rFonts w:hint="eastAsia"/>
          <w:shd w:val="clear" w:color="auto" w:fill="FFFFFF"/>
        </w:rPr>
        <w:t>4.不得违规使用他人证券账户或将证券账户提供给他人使用；不得为投资者违规使用他人证券账户提供便利</w:t>
      </w:r>
      <w:r>
        <w:rPr>
          <w:rFonts w:hint="eastAsia"/>
          <w:shd w:val="clear" w:color="auto" w:fill="FFFFFF"/>
          <w:lang w:eastAsia="zh-CN"/>
        </w:rPr>
        <w:t>。</w:t>
      </w:r>
    </w:p>
    <w:p>
      <w:pPr>
        <w:spacing w:line="440" w:lineRule="exact"/>
        <w:ind w:firstLineChars="0"/>
        <w:rPr>
          <w:rFonts w:hint="eastAsia" w:eastAsia="幼圆"/>
          <w:shd w:val="clear" w:color="auto" w:fill="FFFFFF"/>
          <w:lang w:eastAsia="zh-CN"/>
        </w:rPr>
      </w:pPr>
      <w:r>
        <w:rPr>
          <w:rFonts w:hint="eastAsia"/>
          <w:shd w:val="clear" w:color="auto" w:fill="FFFFFF"/>
        </w:rPr>
        <w:t>5.应当妥善保存客户开户资料、委托记录、交易记录和与内部管理、业务经营有关的各项资料，不得隐匿、伪造、篡改或者毁损</w:t>
      </w:r>
      <w:r>
        <w:rPr>
          <w:rFonts w:hint="eastAsia"/>
          <w:shd w:val="clear" w:color="auto" w:fill="FFFFFF"/>
          <w:lang w:eastAsia="zh-CN"/>
        </w:rPr>
        <w:t>。</w:t>
      </w:r>
    </w:p>
    <w:p>
      <w:pPr>
        <w:spacing w:line="440" w:lineRule="exact"/>
        <w:rPr>
          <w:rFonts w:hint="eastAsia"/>
          <w:shd w:val="clear" w:color="auto" w:fill="FFFFFF"/>
        </w:rPr>
      </w:pPr>
      <w:r>
        <w:rPr>
          <w:rFonts w:hint="eastAsia"/>
          <w:shd w:val="clear" w:color="auto" w:fill="FFFFFF"/>
        </w:rPr>
        <w:t>6.不得违反规定限制客户终止交易代理关系、转移资产。</w:t>
      </w:r>
    </w:p>
    <w:p>
      <w:pPr>
        <w:pStyle w:val="2"/>
        <w:rPr>
          <w:rFonts w:hint="eastAsia" w:ascii="幼圆" w:hAnsi="幼圆" w:eastAsia="幼圆"/>
          <w:kern w:val="2"/>
          <w:shd w:val="clear" w:color="auto" w:fill="FFFFFF"/>
          <w:lang w:val="en-US" w:eastAsia="zh-CN"/>
        </w:rPr>
      </w:pPr>
      <w:r>
        <w:rPr>
          <w:rFonts w:hint="eastAsia" w:ascii="幼圆" w:hAnsi="幼圆" w:eastAsia="幼圆"/>
          <w:kern w:val="2"/>
          <w:shd w:val="clear" w:color="auto" w:fill="FFFFFF"/>
          <w:lang w:val="en-US"/>
        </w:rPr>
        <w:t>7.</w:t>
      </w:r>
      <w:r>
        <w:rPr>
          <w:rFonts w:hint="eastAsia" w:ascii="幼圆" w:hAnsi="幼圆" w:eastAsia="幼圆"/>
          <w:kern w:val="2"/>
          <w:shd w:val="clear" w:color="auto" w:fill="FFFFFF"/>
          <w:lang w:val="en-US" w:eastAsia="zh-CN"/>
        </w:rPr>
        <w:t>公司及营业网点不得在同一个境内商业银行开立一个以上的</w:t>
      </w:r>
      <w:r>
        <w:rPr>
          <w:rFonts w:hint="default" w:ascii="幼圆" w:hAnsi="幼圆" w:eastAsia="幼圆"/>
          <w:kern w:val="2"/>
          <w:shd w:val="clear" w:color="auto" w:fill="FFFFFF"/>
          <w:lang w:val="en-US" w:eastAsia="zh-CN"/>
        </w:rPr>
        <w:t>B</w:t>
      </w:r>
      <w:r>
        <w:rPr>
          <w:rFonts w:hint="eastAsia" w:ascii="幼圆" w:hAnsi="幼圆" w:eastAsia="幼圆"/>
          <w:kern w:val="2"/>
          <w:shd w:val="clear" w:color="auto" w:fill="FFFFFF"/>
          <w:lang w:val="en-US" w:eastAsia="zh-CN"/>
        </w:rPr>
        <w:t>股保证金账户，且开户后三个工作日内需报</w:t>
      </w:r>
      <w:r>
        <w:rPr>
          <w:rFonts w:hint="eastAsia" w:ascii="幼圆" w:hAnsi="幼圆" w:eastAsia="幼圆"/>
          <w:kern w:val="2"/>
          <w:shd w:val="clear" w:color="auto" w:fill="FFFFFF"/>
        </w:rPr>
        <w:t>所在地国家外汇管理局或其分支局备案，并通过所在地新闻媒体对外公布其开户情况</w:t>
      </w:r>
      <w:r>
        <w:rPr>
          <w:rFonts w:hint="eastAsia" w:ascii="幼圆" w:hAnsi="幼圆" w:eastAsia="幼圆"/>
          <w:kern w:val="2"/>
          <w:shd w:val="clear" w:color="auto" w:fill="FFFFFF"/>
          <w:lang w:eastAsia="zh-CN"/>
        </w:rPr>
        <w:t>。</w:t>
      </w:r>
      <w:r>
        <w:rPr>
          <w:rFonts w:hint="eastAsia" w:ascii="幼圆" w:hAnsi="幼圆" w:eastAsia="幼圆"/>
          <w:kern w:val="2"/>
          <w:shd w:val="clear" w:color="auto" w:fill="FFFFFF"/>
          <w:lang w:val="en-US" w:eastAsia="zh-CN"/>
        </w:rPr>
        <w:t>开立的B股保证金账户，只能用于与B股交易有关的资金、股利红利收支和证券交易税费的支付，不得与其经营性外汇账户串用，不得用于其他外汇业务。</w:t>
      </w:r>
    </w:p>
    <w:p>
      <w:pPr>
        <w:rPr>
          <w:rFonts w:hint="default" w:eastAsia="幼圆"/>
          <w:shd w:val="clear" w:color="auto" w:fill="FFFFFF"/>
          <w:lang w:val="en-US" w:eastAsia="zh-CN"/>
        </w:rPr>
      </w:pPr>
      <w:r>
        <w:rPr>
          <w:rFonts w:hint="default"/>
          <w:kern w:val="2"/>
          <w:shd w:val="clear" w:color="auto" w:fill="FFFFFF"/>
          <w:lang w:val="en-US" w:eastAsia="zh-CN"/>
        </w:rPr>
        <w:t>8.</w:t>
      </w:r>
      <w:r>
        <w:rPr>
          <w:rFonts w:hint="eastAsia"/>
          <w:kern w:val="2"/>
          <w:shd w:val="clear" w:color="auto" w:fill="FFFFFF"/>
          <w:lang w:val="en-US" w:eastAsia="zh-CN"/>
        </w:rPr>
        <w:t>营业网点为客户开立</w:t>
      </w:r>
      <w:r>
        <w:rPr>
          <w:rFonts w:hint="default"/>
          <w:kern w:val="2"/>
          <w:shd w:val="clear" w:color="auto" w:fill="FFFFFF"/>
          <w:lang w:val="en-US" w:eastAsia="zh-CN"/>
        </w:rPr>
        <w:t>B</w:t>
      </w:r>
      <w:r>
        <w:rPr>
          <w:rFonts w:hint="eastAsia"/>
          <w:kern w:val="2"/>
          <w:shd w:val="clear" w:color="auto" w:fill="FFFFFF"/>
          <w:lang w:val="en-US" w:eastAsia="zh-CN"/>
        </w:rPr>
        <w:t>股资金账户前，应当要求客户将等值</w:t>
      </w:r>
      <w:r>
        <w:rPr>
          <w:rFonts w:hint="default"/>
          <w:kern w:val="2"/>
          <w:shd w:val="clear" w:color="auto" w:fill="FFFFFF"/>
          <w:lang w:val="en-US" w:eastAsia="zh-CN"/>
        </w:rPr>
        <w:t>1000</w:t>
      </w:r>
      <w:r>
        <w:rPr>
          <w:rFonts w:hint="eastAsia"/>
          <w:kern w:val="2"/>
          <w:shd w:val="clear" w:color="auto" w:fill="FFFFFF"/>
          <w:lang w:val="en-US" w:eastAsia="zh-CN"/>
        </w:rPr>
        <w:t>美元或以上的外汇资金划入营业部</w:t>
      </w:r>
      <w:r>
        <w:rPr>
          <w:rFonts w:hint="default"/>
          <w:kern w:val="2"/>
          <w:shd w:val="clear" w:color="auto" w:fill="FFFFFF"/>
          <w:lang w:val="en-US" w:eastAsia="zh-CN"/>
        </w:rPr>
        <w:t>B</w:t>
      </w:r>
      <w:r>
        <w:rPr>
          <w:rFonts w:hint="eastAsia"/>
          <w:kern w:val="2"/>
          <w:shd w:val="clear" w:color="auto" w:fill="FFFFFF"/>
          <w:lang w:val="en-US" w:eastAsia="zh-CN"/>
        </w:rPr>
        <w:t>股保证金账户。</w:t>
      </w:r>
    </w:p>
    <w:p>
      <w:pPr>
        <w:spacing w:line="440" w:lineRule="exact"/>
        <w:ind w:firstLine="482"/>
        <w:rPr>
          <w:b/>
          <w:shd w:val="clear" w:color="auto" w:fill="FFFFFF"/>
        </w:rPr>
      </w:pPr>
      <w:r>
        <w:rPr>
          <w:rFonts w:hint="eastAsia"/>
          <w:b/>
          <w:shd w:val="clear" w:color="auto" w:fill="FFFFFF"/>
        </w:rPr>
        <w:t>（四）人员管理</w:t>
      </w:r>
    </w:p>
    <w:p>
      <w:pPr>
        <w:spacing w:line="440" w:lineRule="exact"/>
        <w:ind w:firstLineChars="0"/>
        <w:rPr>
          <w:rFonts w:hint="eastAsia" w:eastAsia="幼圆"/>
          <w:shd w:val="clear" w:color="auto" w:fill="FFFFFF"/>
          <w:lang w:eastAsia="zh-CN"/>
        </w:rPr>
      </w:pPr>
      <w:r>
        <w:rPr>
          <w:rFonts w:hint="eastAsia"/>
          <w:shd w:val="clear" w:color="auto" w:fill="FFFFFF"/>
        </w:rPr>
        <w:t>1.从事技术、风险监控、合规管理的人员不得从事营销、客户账户及客户资金存管等业务活动</w:t>
      </w:r>
      <w:r>
        <w:rPr>
          <w:rFonts w:hint="eastAsia"/>
          <w:shd w:val="clear" w:color="auto" w:fill="FFFFFF"/>
          <w:lang w:eastAsia="zh-CN"/>
        </w:rPr>
        <w:t>。</w:t>
      </w:r>
    </w:p>
    <w:p>
      <w:pPr>
        <w:spacing w:line="440" w:lineRule="exact"/>
        <w:ind w:left="429" w:leftChars="179" w:firstLine="48" w:firstLineChars="20"/>
        <w:rPr>
          <w:rFonts w:hint="eastAsia" w:eastAsia="幼圆"/>
          <w:shd w:val="clear" w:color="auto" w:fill="FFFFFF"/>
          <w:lang w:eastAsia="zh-CN"/>
        </w:rPr>
      </w:pPr>
      <w:r>
        <w:rPr>
          <w:rFonts w:hint="eastAsia"/>
          <w:shd w:val="clear" w:color="auto" w:fill="FFFFFF"/>
        </w:rPr>
        <w:t>2.营销人员不得经办客户账户及客户资金存管业务</w:t>
      </w:r>
      <w:r>
        <w:rPr>
          <w:rFonts w:hint="eastAsia"/>
          <w:shd w:val="clear" w:color="auto" w:fill="FFFFFF"/>
          <w:lang w:eastAsia="zh-CN"/>
        </w:rPr>
        <w:t>。</w:t>
      </w:r>
    </w:p>
    <w:p>
      <w:pPr>
        <w:spacing w:line="440" w:lineRule="exact"/>
        <w:ind w:left="429" w:leftChars="179" w:firstLine="48" w:firstLineChars="20"/>
        <w:rPr>
          <w:rFonts w:hint="eastAsia" w:eastAsia="幼圆"/>
          <w:shd w:val="clear" w:color="auto" w:fill="FFFFFF"/>
          <w:lang w:eastAsia="zh-CN"/>
        </w:rPr>
      </w:pPr>
      <w:r>
        <w:rPr>
          <w:rFonts w:hint="eastAsia"/>
          <w:shd w:val="clear" w:color="auto" w:fill="FFFFFF"/>
        </w:rPr>
        <w:t>3.技术人员不得承担风险监控及合规管理职责</w:t>
      </w:r>
      <w:r>
        <w:rPr>
          <w:rFonts w:hint="eastAsia"/>
          <w:shd w:val="clear" w:color="auto" w:fill="FFFFFF"/>
          <w:lang w:eastAsia="zh-CN"/>
        </w:rPr>
        <w:t>。</w:t>
      </w:r>
    </w:p>
    <w:p>
      <w:pPr>
        <w:spacing w:line="440" w:lineRule="exact"/>
        <w:ind w:left="10" w:firstLine="468" w:firstLineChars="195"/>
        <w:rPr>
          <w:rFonts w:hint="eastAsia" w:eastAsia="幼圆"/>
          <w:shd w:val="clear" w:color="auto" w:fill="FFFFFF"/>
          <w:lang w:eastAsia="zh-CN"/>
        </w:rPr>
      </w:pPr>
      <w:r>
        <w:rPr>
          <w:rFonts w:hint="eastAsia"/>
          <w:shd w:val="clear" w:color="auto" w:fill="FFFFFF"/>
        </w:rPr>
        <w:t>4.可以通过公司工作人员或者委托公司以外的人员从事客户招揽和客户服务等活</w:t>
      </w:r>
      <w:r>
        <w:rPr>
          <w:rFonts w:hint="eastAsia"/>
          <w:shd w:val="clear" w:color="auto" w:fill="FFFFFF"/>
          <w:lang w:eastAsia="zh-CN"/>
        </w:rPr>
        <w:t>动</w:t>
      </w:r>
      <w:r>
        <w:rPr>
          <w:rFonts w:hint="eastAsia"/>
          <w:shd w:val="clear" w:color="auto" w:fill="FFFFFF"/>
        </w:rPr>
        <w:t>，委托公司以外的人员的，应当以证券经纪人形式进行</w:t>
      </w:r>
      <w:r>
        <w:rPr>
          <w:rFonts w:hint="eastAsia"/>
          <w:shd w:val="clear" w:color="auto" w:fill="FFFFFF"/>
          <w:lang w:eastAsia="zh-CN"/>
        </w:rPr>
        <w:t>。</w:t>
      </w:r>
    </w:p>
    <w:p>
      <w:pPr>
        <w:spacing w:line="440" w:lineRule="exact"/>
        <w:ind w:left="10" w:firstLine="468" w:firstLineChars="195"/>
        <w:rPr>
          <w:rFonts w:hint="eastAsia" w:eastAsia="幼圆"/>
          <w:shd w:val="clear" w:color="auto" w:fill="FFFFFF"/>
          <w:lang w:eastAsia="zh-CN"/>
        </w:rPr>
      </w:pPr>
      <w:r>
        <w:rPr>
          <w:rFonts w:hint="eastAsia"/>
          <w:shd w:val="clear" w:color="auto" w:fill="FFFFFF"/>
        </w:rPr>
        <w:t>5.负责对证券经纪人招揽和服务的客户进行回访的人员不得从事客户招揽和客户服务活动</w:t>
      </w:r>
      <w:r>
        <w:rPr>
          <w:rFonts w:hint="eastAsia"/>
          <w:shd w:val="clear" w:color="auto" w:fill="FFFFFF"/>
          <w:lang w:eastAsia="zh-CN"/>
        </w:rPr>
        <w:t>。</w:t>
      </w:r>
    </w:p>
    <w:p>
      <w:pPr>
        <w:spacing w:line="440" w:lineRule="exact"/>
        <w:ind w:left="429" w:leftChars="179" w:firstLine="48" w:firstLineChars="20"/>
        <w:rPr>
          <w:rFonts w:hint="eastAsia" w:eastAsia="幼圆"/>
          <w:shd w:val="clear" w:color="auto" w:fill="FFFFFF"/>
          <w:lang w:eastAsia="zh-CN"/>
        </w:rPr>
      </w:pPr>
      <w:r>
        <w:rPr>
          <w:rFonts w:hint="eastAsia"/>
          <w:shd w:val="clear" w:color="auto" w:fill="FFFFFF"/>
        </w:rPr>
        <w:t>6.对不具备规定条件的证券经纪人，公司不得与其签订委托合同</w:t>
      </w:r>
      <w:r>
        <w:rPr>
          <w:rFonts w:hint="eastAsia"/>
          <w:shd w:val="clear" w:color="auto" w:fill="FFFFFF"/>
          <w:lang w:eastAsia="zh-CN"/>
        </w:rPr>
        <w:t>。</w:t>
      </w:r>
    </w:p>
    <w:p>
      <w:pPr>
        <w:spacing w:line="440" w:lineRule="exact"/>
        <w:ind w:left="429" w:leftChars="179" w:firstLine="48" w:firstLineChars="20"/>
        <w:rPr>
          <w:rFonts w:hint="eastAsia" w:eastAsia="幼圆"/>
          <w:shd w:val="clear" w:color="auto" w:fill="FFFFFF"/>
          <w:lang w:eastAsia="zh-CN"/>
        </w:rPr>
      </w:pPr>
      <w:r>
        <w:rPr>
          <w:rFonts w:hint="eastAsia"/>
          <w:shd w:val="clear" w:color="auto" w:fill="FFFFFF"/>
        </w:rPr>
        <w:t>7.证券经纪人不能同时在其他机构任职或者同时接受其他机构委托</w:t>
      </w:r>
      <w:r>
        <w:rPr>
          <w:rFonts w:hint="eastAsia"/>
          <w:shd w:val="clear" w:color="auto" w:fill="FFFFFF"/>
          <w:lang w:eastAsia="zh-CN"/>
        </w:rPr>
        <w:t>。</w:t>
      </w:r>
    </w:p>
    <w:p>
      <w:pPr>
        <w:spacing w:line="440" w:lineRule="exact"/>
        <w:ind w:left="11" w:firstLine="468" w:firstLineChars="195"/>
        <w:rPr>
          <w:rFonts w:hint="eastAsia" w:eastAsia="幼圆"/>
          <w:shd w:val="clear" w:color="auto" w:fill="FFFFFF"/>
          <w:lang w:eastAsia="zh-CN"/>
        </w:rPr>
      </w:pPr>
      <w:r>
        <w:rPr>
          <w:rFonts w:hint="eastAsia"/>
          <w:shd w:val="clear" w:color="auto" w:fill="FFFFFF"/>
        </w:rPr>
        <w:t>8.证券经纪人应当按照规定严格保守其在执业过程中获悉的客户及所服务公司的商业秘密，无法律依据不得向公司以外的机构和个人提供客户的信息</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9.见证人员应当为与公司签订劳动合同的工作人员，经培训合格后方可上岗，并应具有证券执业资格；营销人员、劳务派遣人员、其他未与公司签订正式劳动合同的证券经纪人员等不能担任见证人员</w:t>
      </w:r>
      <w:r>
        <w:rPr>
          <w:rFonts w:hint="eastAsia"/>
          <w:shd w:val="clear" w:color="auto" w:fill="FFFFFF"/>
          <w:lang w:eastAsia="zh-CN"/>
        </w:rPr>
        <w:t>。</w:t>
      </w:r>
    </w:p>
    <w:p>
      <w:pPr>
        <w:spacing w:line="440" w:lineRule="exact"/>
        <w:rPr>
          <w:shd w:val="clear" w:color="auto" w:fill="FFFFFF"/>
        </w:rPr>
      </w:pPr>
      <w:r>
        <w:rPr>
          <w:rFonts w:hint="eastAsia"/>
          <w:shd w:val="clear" w:color="auto" w:fill="FFFFFF"/>
        </w:rPr>
        <w:t>10</w:t>
      </w:r>
      <w:r>
        <w:rPr>
          <w:shd w:val="clear" w:color="auto" w:fill="FFFFFF"/>
        </w:rPr>
        <w:t>.</w:t>
      </w:r>
      <w:r>
        <w:rPr>
          <w:rFonts w:hint="eastAsia"/>
          <w:shd w:val="clear" w:color="auto" w:fill="FFFFFF"/>
        </w:rPr>
        <w:t>审慎开展中间介绍业务，从事证券经纪业务营销的人员不得从事中间介绍业务，不得利用各种形式从中间介绍业务的客户手续费中提取报酬。</w:t>
      </w:r>
    </w:p>
    <w:p>
      <w:pPr>
        <w:spacing w:line="440" w:lineRule="exact"/>
        <w:ind w:firstLine="482"/>
        <w:rPr>
          <w:b/>
          <w:shd w:val="clear" w:color="auto" w:fill="FFFFFF"/>
        </w:rPr>
      </w:pPr>
      <w:r>
        <w:rPr>
          <w:rFonts w:hint="eastAsia"/>
          <w:b/>
          <w:shd w:val="clear" w:color="auto" w:fill="FFFFFF"/>
        </w:rPr>
        <w:t>（五）客户适当性管理</w:t>
      </w:r>
    </w:p>
    <w:p>
      <w:pPr>
        <w:spacing w:line="440" w:lineRule="exact"/>
        <w:ind w:firstLineChars="0"/>
        <w:rPr>
          <w:rFonts w:hint="eastAsia" w:eastAsia="幼圆"/>
          <w:shd w:val="clear" w:color="auto" w:fill="FFFFFF"/>
          <w:lang w:eastAsia="zh-CN"/>
        </w:rPr>
      </w:pPr>
      <w:r>
        <w:rPr>
          <w:rFonts w:hint="eastAsia"/>
          <w:shd w:val="clear" w:color="auto" w:fill="FFFFFF"/>
        </w:rPr>
        <w:t>1.开展证券经纪业务，无论是利用传统方式还是互联网（含移动互联网</w:t>
      </w:r>
      <w:r>
        <w:rPr>
          <w:rFonts w:hint="eastAsia"/>
          <w:shd w:val="clear" w:color="auto" w:fill="FFFFFF"/>
          <w:lang w:eastAsia="zh-CN"/>
        </w:rPr>
        <w:t>）</w:t>
      </w:r>
      <w:r>
        <w:rPr>
          <w:shd w:val="clear" w:color="auto" w:fill="FFFFFF"/>
        </w:rPr>
        <w:t>等新技术，都应严格验证客户开户身份，确保客户身份信息的真实、准确、完整；切实落实客户适当性要求，根据了解的客户情况推荐适当的产品或服务；强化信息披露和风险揭示的有效性，不得过度追求客户体验而省略必要的风险防范措施；做好客户回访与服务工作，确保及时响应客户各项服务请求，妥善处理客户投诉</w:t>
      </w:r>
      <w:r>
        <w:rPr>
          <w:rFonts w:hint="eastAsia"/>
          <w:shd w:val="clear" w:color="auto" w:fill="FFFFFF"/>
          <w:lang w:eastAsia="zh-CN"/>
        </w:rPr>
        <w:t>。</w:t>
      </w:r>
    </w:p>
    <w:p>
      <w:pPr>
        <w:spacing w:line="440" w:lineRule="exact"/>
        <w:ind w:firstLineChars="0"/>
        <w:rPr>
          <w:rFonts w:hint="eastAsia" w:eastAsia="幼圆"/>
          <w:shd w:val="clear" w:color="auto" w:fill="FFFFFF"/>
          <w:lang w:eastAsia="zh-CN"/>
        </w:rPr>
      </w:pPr>
      <w:r>
        <w:rPr>
          <w:rFonts w:hint="eastAsia"/>
          <w:shd w:val="clear" w:color="auto" w:fill="FFFFFF"/>
        </w:rPr>
        <w:t>2.除为未成年人因遗产继承、接受赠予等原因需要开立账户并采取技术手段对其买入证券等投资行为进行适当的限制外，不应为拟进行证券买卖的不具备完全民事行为能力的未成年人办理开户手续</w:t>
      </w:r>
      <w:r>
        <w:rPr>
          <w:rFonts w:hint="eastAsia"/>
          <w:shd w:val="clear" w:color="auto" w:fill="FFFFFF"/>
          <w:lang w:eastAsia="zh-CN"/>
        </w:rPr>
        <w:t>。</w:t>
      </w:r>
    </w:p>
    <w:p>
      <w:pPr>
        <w:spacing w:line="440" w:lineRule="exact"/>
        <w:ind w:firstLineChars="0"/>
        <w:rPr>
          <w:rFonts w:hint="eastAsia" w:eastAsia="幼圆"/>
          <w:shd w:val="clear" w:color="auto" w:fill="FFFFFF"/>
          <w:lang w:eastAsia="zh-CN"/>
        </w:rPr>
      </w:pPr>
      <w:r>
        <w:rPr>
          <w:rFonts w:hint="eastAsia"/>
          <w:shd w:val="clear" w:color="auto" w:fill="FFFFFF"/>
        </w:rPr>
        <w:t>3.向客户出具的金融产品或金融服务材料不得含有虚假、误导性信息或存在重大遗漏，不得欺诈客户</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4.禁止进行下列销售产品或者提供服务的活动，参见本手册第二章第十</w:t>
      </w:r>
      <w:r>
        <w:rPr>
          <w:rFonts w:hint="eastAsia"/>
          <w:shd w:val="clear" w:color="auto" w:fill="FFFFFF"/>
          <w:lang w:val="en-US" w:eastAsia="zh-CN"/>
        </w:rPr>
        <w:t>一</w:t>
      </w:r>
      <w:r>
        <w:rPr>
          <w:rFonts w:hint="eastAsia"/>
          <w:shd w:val="clear" w:color="auto" w:fill="FFFFFF"/>
        </w:rPr>
        <w:t>节“（四）适当性管理的禁止性行为”的具体内容</w:t>
      </w:r>
      <w:r>
        <w:rPr>
          <w:rFonts w:hint="eastAsia"/>
          <w:shd w:val="clear" w:color="auto" w:fill="FFFFFF"/>
          <w:lang w:eastAsia="zh-CN"/>
        </w:rPr>
        <w:t>。</w:t>
      </w:r>
    </w:p>
    <w:p>
      <w:pPr>
        <w:spacing w:line="440" w:lineRule="exact"/>
        <w:ind w:firstLineChars="0"/>
        <w:rPr>
          <w:rFonts w:hint="eastAsia" w:eastAsia="幼圆"/>
          <w:shd w:val="clear" w:color="auto" w:fill="FFFFFF"/>
          <w:lang w:eastAsia="zh-CN"/>
        </w:rPr>
      </w:pPr>
      <w:r>
        <w:rPr>
          <w:rFonts w:hint="eastAsia"/>
          <w:shd w:val="clear" w:color="auto" w:fill="FFFFFF"/>
        </w:rPr>
        <w:t>5.应当要求首次委托买入风险警示股票或者退市整理股票的客户，以书面或电子形式分别签署《风险警示股票风险揭示书》和《退市整理股票风险揭示书》；客户未签署《风险揭示书》的，不得接受其买入委托</w:t>
      </w:r>
      <w:r>
        <w:rPr>
          <w:rFonts w:hint="eastAsia"/>
          <w:shd w:val="clear" w:color="auto" w:fill="FFFFFF"/>
          <w:lang w:eastAsia="zh-CN"/>
        </w:rPr>
        <w:t>。</w:t>
      </w:r>
    </w:p>
    <w:p>
      <w:pPr>
        <w:spacing w:line="440" w:lineRule="exact"/>
        <w:ind w:firstLineChars="0"/>
        <w:rPr>
          <w:rFonts w:hint="eastAsia" w:eastAsia="幼圆"/>
          <w:shd w:val="clear" w:color="auto" w:fill="FFFFFF"/>
          <w:lang w:eastAsia="zh-CN"/>
        </w:rPr>
      </w:pPr>
      <w:r>
        <w:rPr>
          <w:rFonts w:hint="eastAsia"/>
          <w:shd w:val="clear" w:color="auto" w:fill="FFFFFF"/>
        </w:rPr>
        <w:t>6.对于交易经验不足</w:t>
      </w:r>
      <w:r>
        <w:rPr>
          <w:shd w:val="clear" w:color="auto" w:fill="FFFFFF"/>
        </w:rPr>
        <w:t>2年的新申请投资者，原则上不得为其开通创业板交易；对于交易经验满2年但风险测评结果显示风险承受能力低（保守型）的新申请投资者，原则上不得为其开通创业板交易。以上两类情况，在经过劝导和风险教育后，投资者仍坚持要求开通创业板交易的，应对客户申请、风险揭示及相关劝导工作等情况通过书面、电子或录音等方式进行详细留痕，以备核查</w:t>
      </w:r>
      <w:r>
        <w:rPr>
          <w:rFonts w:hint="eastAsia"/>
          <w:shd w:val="clear" w:color="auto" w:fill="FFFFFF"/>
          <w:lang w:eastAsia="zh-CN"/>
        </w:rPr>
        <w:t>。</w:t>
      </w:r>
    </w:p>
    <w:p>
      <w:pPr>
        <w:spacing w:line="440" w:lineRule="exact"/>
        <w:rPr>
          <w:rFonts w:hint="eastAsia" w:eastAsia="幼圆"/>
          <w:shd w:val="clear" w:color="auto" w:fill="FFFFFF"/>
          <w:lang w:eastAsia="zh-CN"/>
        </w:rPr>
      </w:pPr>
      <w:r>
        <w:rPr>
          <w:shd w:val="clear" w:color="auto" w:fill="FFFFFF"/>
        </w:rPr>
        <w:t>7.</w:t>
      </w:r>
      <w:r>
        <w:rPr>
          <w:rFonts w:hint="eastAsia"/>
          <w:shd w:val="clear" w:color="auto" w:fill="FFFFFF"/>
        </w:rPr>
        <w:t>在为自然人投资者开通新三板业务权限后，应持续跟踪、了解投资者的财产与收入状况、证券投资情况等信息，至少每两年对所有开通权限的自然人投资者进行一次风险承受能力的后续评估，并留存评估结果备查</w:t>
      </w:r>
      <w:r>
        <w:rPr>
          <w:rFonts w:hint="eastAsia"/>
          <w:shd w:val="clear" w:color="auto" w:fill="FFFFFF"/>
          <w:lang w:eastAsia="zh-CN"/>
        </w:rPr>
        <w:t>。</w:t>
      </w:r>
    </w:p>
    <w:p>
      <w:pPr>
        <w:spacing w:line="440" w:lineRule="exact"/>
        <w:rPr>
          <w:shd w:val="clear" w:color="auto" w:fill="FFFFFF"/>
        </w:rPr>
      </w:pPr>
      <w:r>
        <w:rPr>
          <w:shd w:val="clear" w:color="auto" w:fill="FFFFFF"/>
        </w:rPr>
        <w:t>在后续评估中，发现评估期内自然人投资者的证券类资产市值持续大幅低于500万元人民币的，应及时向其揭示参与股票公开转让可能面临的风险，并要求其重新临柜签署《挂牌公司股票公开转让特别风险揭示书》。若投资者不予配合，主办券商可以采取限制其交易权限、拒绝接受委托、解除委托代理协议等措施。</w:t>
      </w:r>
    </w:p>
    <w:p>
      <w:pPr>
        <w:spacing w:line="440" w:lineRule="exact"/>
        <w:ind w:firstLine="482"/>
        <w:rPr>
          <w:b/>
          <w:shd w:val="clear" w:color="auto" w:fill="FFFFFF"/>
        </w:rPr>
      </w:pPr>
      <w:r>
        <w:rPr>
          <w:rFonts w:hint="eastAsia"/>
          <w:b/>
          <w:shd w:val="clear" w:color="auto" w:fill="FFFFFF"/>
        </w:rPr>
        <w:t>（六）客户招揽</w:t>
      </w:r>
    </w:p>
    <w:p>
      <w:pPr>
        <w:spacing w:line="440" w:lineRule="exact"/>
        <w:ind w:firstLineChars="0"/>
        <w:rPr>
          <w:rFonts w:hint="eastAsia" w:eastAsia="幼圆"/>
          <w:shd w:val="clear" w:color="auto" w:fill="FFFFFF"/>
          <w:lang w:eastAsia="zh-CN"/>
        </w:rPr>
      </w:pPr>
      <w:r>
        <w:rPr>
          <w:rFonts w:hint="eastAsia"/>
          <w:shd w:val="clear" w:color="auto" w:fill="FFFFFF"/>
        </w:rPr>
        <w:t>1.不得违反规定委托其他机构或者个人进行客户招揽、客户服务、产品销售活动</w:t>
      </w:r>
      <w:r>
        <w:rPr>
          <w:rFonts w:hint="eastAsia"/>
          <w:shd w:val="clear" w:color="auto" w:fill="FFFFFF"/>
          <w:lang w:eastAsia="zh-CN"/>
        </w:rPr>
        <w:t>。</w:t>
      </w:r>
    </w:p>
    <w:p>
      <w:pPr>
        <w:spacing w:line="440" w:lineRule="exact"/>
        <w:ind w:left="431" w:firstLine="48" w:firstLineChars="20"/>
        <w:rPr>
          <w:rFonts w:hint="eastAsia" w:eastAsia="幼圆"/>
          <w:shd w:val="clear" w:color="auto" w:fill="FFFFFF"/>
          <w:lang w:eastAsia="zh-CN"/>
        </w:rPr>
      </w:pPr>
      <w:r>
        <w:rPr>
          <w:rFonts w:hint="eastAsia"/>
          <w:shd w:val="clear" w:color="auto" w:fill="FFFFFF"/>
        </w:rPr>
        <w:t>2.不宜安排证券经纪人从事定向资产管理的业务招揽活动</w:t>
      </w:r>
      <w:r>
        <w:rPr>
          <w:rFonts w:hint="eastAsia"/>
          <w:shd w:val="clear" w:color="auto" w:fill="FFFFFF"/>
          <w:lang w:eastAsia="zh-CN"/>
        </w:rPr>
        <w:t>。</w:t>
      </w:r>
    </w:p>
    <w:p>
      <w:pPr>
        <w:spacing w:line="440" w:lineRule="exact"/>
        <w:ind w:left="431" w:firstLine="48" w:firstLineChars="20"/>
        <w:rPr>
          <w:rFonts w:hint="eastAsia" w:eastAsia="幼圆"/>
          <w:shd w:val="clear" w:color="auto" w:fill="FFFFFF"/>
          <w:lang w:eastAsia="zh-CN"/>
        </w:rPr>
      </w:pPr>
      <w:r>
        <w:rPr>
          <w:rFonts w:hint="eastAsia"/>
          <w:shd w:val="clear" w:color="auto" w:fill="FFFFFF"/>
        </w:rPr>
        <w:t>3.不应当安排证券经纪人从事投行业务的招揽及相关服务活动</w:t>
      </w:r>
      <w:r>
        <w:rPr>
          <w:rFonts w:hint="eastAsia"/>
          <w:shd w:val="clear" w:color="auto" w:fill="FFFFFF"/>
          <w:lang w:eastAsia="zh-CN"/>
        </w:rPr>
        <w:t>。</w:t>
      </w:r>
    </w:p>
    <w:p>
      <w:pPr>
        <w:spacing w:line="440" w:lineRule="exact"/>
        <w:ind w:left="431" w:firstLine="48" w:firstLineChars="20"/>
        <w:rPr>
          <w:shd w:val="clear" w:color="auto" w:fill="FFFFFF"/>
        </w:rPr>
      </w:pPr>
      <w:r>
        <w:rPr>
          <w:rFonts w:hint="eastAsia"/>
          <w:shd w:val="clear" w:color="auto" w:fill="FFFFFF"/>
        </w:rPr>
        <w:t>4.不得以办理见证开户或网上开户的名义设立非法经营网点。</w:t>
      </w:r>
    </w:p>
    <w:p>
      <w:pPr>
        <w:spacing w:line="440" w:lineRule="exact"/>
        <w:ind w:firstLine="482"/>
        <w:rPr>
          <w:b/>
          <w:shd w:val="clear" w:color="auto" w:fill="FFFFFF"/>
        </w:rPr>
      </w:pPr>
      <w:r>
        <w:rPr>
          <w:rFonts w:hint="eastAsia"/>
          <w:b/>
          <w:shd w:val="clear" w:color="auto" w:fill="FFFFFF"/>
        </w:rPr>
        <w:t>（七）经纪人禁止行为</w:t>
      </w:r>
    </w:p>
    <w:p>
      <w:pPr>
        <w:spacing w:line="440" w:lineRule="exact"/>
        <w:ind w:firstLineChars="0"/>
        <w:rPr>
          <w:rFonts w:hint="eastAsia" w:eastAsia="幼圆"/>
          <w:shd w:val="clear" w:color="auto" w:fill="FFFFFF"/>
          <w:lang w:eastAsia="zh-CN"/>
        </w:rPr>
      </w:pPr>
      <w:r>
        <w:rPr>
          <w:rFonts w:hint="eastAsia"/>
          <w:shd w:val="clear" w:color="auto" w:fill="FFFFFF"/>
        </w:rPr>
        <w:t>1.不得</w:t>
      </w:r>
      <w:r>
        <w:rPr>
          <w:shd w:val="clear" w:color="auto" w:fill="FFFFFF"/>
        </w:rPr>
        <w:t>替客户办理账户开立、注销、转移，证券认购、交易或者资金存取、划转、查询等事宜</w:t>
      </w:r>
      <w:r>
        <w:rPr>
          <w:rFonts w:hint="eastAsia"/>
          <w:shd w:val="clear" w:color="auto" w:fill="FFFFFF"/>
          <w:lang w:eastAsia="zh-CN"/>
        </w:rPr>
        <w:t>。</w:t>
      </w:r>
    </w:p>
    <w:p>
      <w:pPr>
        <w:spacing w:line="440" w:lineRule="exact"/>
        <w:ind w:firstLineChars="0"/>
        <w:rPr>
          <w:rFonts w:hint="eastAsia" w:eastAsia="幼圆"/>
          <w:shd w:val="clear" w:color="auto" w:fill="FFFFFF"/>
          <w:lang w:eastAsia="zh-CN"/>
        </w:rPr>
      </w:pPr>
      <w:r>
        <w:rPr>
          <w:rFonts w:hint="eastAsia"/>
          <w:shd w:val="clear" w:color="auto" w:fill="FFFFFF"/>
        </w:rPr>
        <w:t>2.不得</w:t>
      </w:r>
      <w:r>
        <w:rPr>
          <w:shd w:val="clear" w:color="auto" w:fill="FFFFFF"/>
        </w:rPr>
        <w:t>提供、传播虚假或者误导客户的信息，或者诱使客户进行不必要的证券买卖</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3.不得</w:t>
      </w:r>
      <w:r>
        <w:rPr>
          <w:shd w:val="clear" w:color="auto" w:fill="FFFFFF"/>
        </w:rPr>
        <w:t>与客户约定分享投资收益，对客户证券买卖的收益或者赔偿证券买卖的损失</w:t>
      </w:r>
      <w:r>
        <w:rPr>
          <w:rFonts w:hint="eastAsia"/>
          <w:shd w:val="clear" w:color="auto" w:fill="FFFFFF"/>
          <w:lang w:val="en-US" w:eastAsia="zh-CN"/>
        </w:rPr>
        <w:t>作出</w:t>
      </w:r>
      <w:r>
        <w:rPr>
          <w:shd w:val="clear" w:color="auto" w:fill="FFFFFF"/>
        </w:rPr>
        <w:t>承诺</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4.不得</w:t>
      </w:r>
      <w:r>
        <w:rPr>
          <w:shd w:val="clear" w:color="auto" w:fill="FFFFFF"/>
        </w:rPr>
        <w:t>采取贬低竞争对手、进入竞争对手营业场所劝导客户等不正当手段招揽客户</w:t>
      </w:r>
      <w:r>
        <w:rPr>
          <w:rFonts w:hint="eastAsia"/>
          <w:shd w:val="clear" w:color="auto" w:fill="FFFFFF"/>
          <w:lang w:eastAsia="zh-CN"/>
        </w:rPr>
        <w:t>。</w:t>
      </w:r>
    </w:p>
    <w:p>
      <w:pPr>
        <w:spacing w:line="440" w:lineRule="exact"/>
        <w:ind w:left="429" w:leftChars="179" w:firstLine="48" w:firstLineChars="20"/>
        <w:rPr>
          <w:rFonts w:hint="eastAsia" w:eastAsia="幼圆"/>
          <w:shd w:val="clear" w:color="auto" w:fill="FFFFFF"/>
          <w:lang w:eastAsia="zh-CN"/>
        </w:rPr>
      </w:pPr>
      <w:r>
        <w:rPr>
          <w:rFonts w:hint="eastAsia"/>
          <w:shd w:val="clear" w:color="auto" w:fill="FFFFFF"/>
        </w:rPr>
        <w:t>5.不得</w:t>
      </w:r>
      <w:r>
        <w:rPr>
          <w:shd w:val="clear" w:color="auto" w:fill="FFFFFF"/>
        </w:rPr>
        <w:t>泄漏客户的商业秘密或者个人隐私</w:t>
      </w:r>
      <w:r>
        <w:rPr>
          <w:rFonts w:hint="eastAsia"/>
          <w:shd w:val="clear" w:color="auto" w:fill="FFFFFF"/>
          <w:lang w:eastAsia="zh-CN"/>
        </w:rPr>
        <w:t>。</w:t>
      </w:r>
    </w:p>
    <w:p>
      <w:pPr>
        <w:spacing w:line="440" w:lineRule="exact"/>
        <w:ind w:left="429" w:leftChars="179" w:firstLine="48" w:firstLineChars="20"/>
        <w:rPr>
          <w:rFonts w:hint="eastAsia" w:eastAsia="幼圆"/>
          <w:shd w:val="clear" w:color="auto" w:fill="FFFFFF"/>
          <w:lang w:eastAsia="zh-CN"/>
        </w:rPr>
      </w:pPr>
      <w:r>
        <w:rPr>
          <w:rFonts w:hint="eastAsia"/>
          <w:shd w:val="clear" w:color="auto" w:fill="FFFFFF"/>
        </w:rPr>
        <w:t>6.不得</w:t>
      </w:r>
      <w:r>
        <w:rPr>
          <w:shd w:val="clear" w:color="auto" w:fill="FFFFFF"/>
        </w:rPr>
        <w:t>为客户之间的融资提供中介、担保或者其他便利</w:t>
      </w:r>
      <w:r>
        <w:rPr>
          <w:rFonts w:hint="eastAsia"/>
          <w:shd w:val="clear" w:color="auto" w:fill="FFFFFF"/>
          <w:lang w:eastAsia="zh-CN"/>
        </w:rPr>
        <w:t>。</w:t>
      </w:r>
    </w:p>
    <w:p>
      <w:pPr>
        <w:spacing w:line="440" w:lineRule="exact"/>
        <w:ind w:firstLineChars="0"/>
        <w:rPr>
          <w:rFonts w:hint="eastAsia" w:eastAsia="幼圆"/>
          <w:shd w:val="clear" w:color="auto" w:fill="FFFFFF"/>
          <w:lang w:eastAsia="zh-CN"/>
        </w:rPr>
      </w:pPr>
      <w:r>
        <w:rPr>
          <w:rFonts w:hint="eastAsia"/>
          <w:shd w:val="clear" w:color="auto" w:fill="FFFFFF"/>
        </w:rPr>
        <w:t>7.不得为客户提供非法的服务场所或者交易设施，或者通过互联网络、新闻媒体从事客户招揽和客户服务等活动</w:t>
      </w:r>
      <w:r>
        <w:rPr>
          <w:rFonts w:hint="eastAsia"/>
          <w:shd w:val="clear" w:color="auto" w:fill="FFFFFF"/>
          <w:lang w:eastAsia="zh-CN"/>
        </w:rPr>
        <w:t>。</w:t>
      </w:r>
    </w:p>
    <w:p>
      <w:pPr>
        <w:spacing w:line="440" w:lineRule="exact"/>
        <w:ind w:left="429" w:leftChars="179" w:firstLine="48" w:firstLineChars="20"/>
        <w:rPr>
          <w:rFonts w:hint="eastAsia"/>
          <w:shd w:val="clear" w:color="auto" w:fill="FFFFFF"/>
        </w:rPr>
      </w:pPr>
      <w:r>
        <w:rPr>
          <w:rFonts w:hint="eastAsia"/>
          <w:shd w:val="clear" w:color="auto" w:fill="FFFFFF"/>
        </w:rPr>
        <w:t>8.不得委托他人代理其从事客户招揽和客户服务等活动</w:t>
      </w:r>
      <w:r>
        <w:rPr>
          <w:rFonts w:hint="eastAsia"/>
          <w:shd w:val="clear" w:color="auto" w:fill="FFFFFF"/>
          <w:lang w:eastAsia="zh-CN"/>
        </w:rPr>
        <w:t>。</w:t>
      </w:r>
    </w:p>
    <w:p>
      <w:pPr>
        <w:spacing w:line="440" w:lineRule="exact"/>
        <w:ind w:left="429" w:leftChars="179" w:firstLine="48" w:firstLineChars="20"/>
        <w:rPr>
          <w:rFonts w:hint="eastAsia" w:eastAsia="幼圆"/>
          <w:shd w:val="clear" w:color="auto" w:fill="FFFFFF"/>
          <w:lang w:eastAsia="zh-CN"/>
        </w:rPr>
      </w:pPr>
      <w:r>
        <w:rPr>
          <w:rFonts w:hint="eastAsia"/>
          <w:shd w:val="clear" w:color="auto" w:fill="FFFFFF"/>
          <w:lang w:val="en-US" w:eastAsia="zh-CN"/>
        </w:rPr>
        <w:t>9.</w:t>
      </w:r>
      <w:r>
        <w:rPr>
          <w:rFonts w:hint="eastAsia"/>
          <w:shd w:val="clear" w:color="auto" w:fill="FFFFFF"/>
        </w:rPr>
        <w:t>不得</w:t>
      </w:r>
      <w:r>
        <w:rPr>
          <w:shd w:val="clear" w:color="auto" w:fill="FFFFFF"/>
        </w:rPr>
        <w:t>以</w:t>
      </w:r>
      <w:r>
        <w:rPr>
          <w:rFonts w:hint="eastAsia"/>
          <w:shd w:val="clear" w:color="auto" w:fill="FFFFFF"/>
        </w:rPr>
        <w:t>公司</w:t>
      </w:r>
      <w:r>
        <w:rPr>
          <w:shd w:val="clear" w:color="auto" w:fill="FFFFFF"/>
        </w:rPr>
        <w:t>或证券营业部的名义，与客户或他人签订任何合同、协议</w:t>
      </w:r>
      <w:r>
        <w:rPr>
          <w:rFonts w:hint="eastAsia"/>
          <w:shd w:val="clear" w:color="auto" w:fill="FFFFFF"/>
          <w:lang w:eastAsia="zh-CN"/>
        </w:rPr>
        <w:t>。</w:t>
      </w:r>
    </w:p>
    <w:p>
      <w:pPr>
        <w:spacing w:line="440" w:lineRule="exact"/>
        <w:ind w:left="429" w:leftChars="179" w:firstLine="48" w:firstLineChars="20"/>
        <w:rPr>
          <w:rFonts w:hint="eastAsia" w:eastAsia="幼圆"/>
          <w:shd w:val="clear" w:color="auto" w:fill="FFFFFF"/>
          <w:lang w:eastAsia="zh-CN"/>
        </w:rPr>
      </w:pPr>
      <w:r>
        <w:rPr>
          <w:rFonts w:hint="eastAsia"/>
          <w:shd w:val="clear" w:color="auto" w:fill="FFFFFF"/>
        </w:rPr>
        <w:t>10.不得</w:t>
      </w:r>
      <w:r>
        <w:rPr>
          <w:shd w:val="clear" w:color="auto" w:fill="FFFFFF"/>
        </w:rPr>
        <w:t>代客户在相关合同、协议、文件等资料上签字</w:t>
      </w:r>
      <w:r>
        <w:rPr>
          <w:rFonts w:hint="eastAsia"/>
          <w:shd w:val="clear" w:color="auto" w:fill="FFFFFF"/>
          <w:lang w:eastAsia="zh-CN"/>
        </w:rPr>
        <w:t>。</w:t>
      </w:r>
    </w:p>
    <w:p>
      <w:pPr>
        <w:spacing w:line="440" w:lineRule="exact"/>
        <w:ind w:left="429" w:leftChars="179" w:firstLine="48" w:firstLineChars="20"/>
        <w:rPr>
          <w:rFonts w:hint="eastAsia" w:eastAsia="幼圆"/>
          <w:shd w:val="clear" w:color="auto" w:fill="FFFFFF"/>
          <w:lang w:eastAsia="zh-CN"/>
        </w:rPr>
      </w:pPr>
      <w:r>
        <w:rPr>
          <w:rFonts w:hint="eastAsia"/>
          <w:shd w:val="clear" w:color="auto" w:fill="FFFFFF"/>
        </w:rPr>
        <w:t>11.不得</w:t>
      </w:r>
      <w:r>
        <w:rPr>
          <w:shd w:val="clear" w:color="auto" w:fill="FFFFFF"/>
        </w:rPr>
        <w:t>在执业过程中索取或收受客户款项和财物</w:t>
      </w:r>
      <w:r>
        <w:rPr>
          <w:rFonts w:hint="eastAsia"/>
          <w:shd w:val="clear" w:color="auto" w:fill="FFFFFF"/>
          <w:lang w:eastAsia="zh-CN"/>
        </w:rPr>
        <w:t>。</w:t>
      </w:r>
    </w:p>
    <w:p>
      <w:pPr>
        <w:spacing w:line="440" w:lineRule="exact"/>
        <w:ind w:left="10" w:firstLine="468" w:firstLineChars="195"/>
        <w:rPr>
          <w:shd w:val="clear" w:color="auto" w:fill="FFFFFF"/>
        </w:rPr>
      </w:pPr>
      <w:r>
        <w:rPr>
          <w:rFonts w:hint="eastAsia"/>
          <w:shd w:val="clear" w:color="auto" w:fill="FFFFFF"/>
        </w:rPr>
        <w:t>12.不得</w:t>
      </w:r>
      <w:r>
        <w:rPr>
          <w:shd w:val="clear" w:color="auto" w:fill="FFFFFF"/>
        </w:rPr>
        <w:t>向客户提供非由</w:t>
      </w:r>
      <w:r>
        <w:rPr>
          <w:rFonts w:hint="eastAsia"/>
          <w:shd w:val="clear" w:color="auto" w:fill="FFFFFF"/>
          <w:lang w:val="en-US" w:eastAsia="zh-CN"/>
        </w:rPr>
        <w:t>本</w:t>
      </w:r>
      <w:r>
        <w:rPr>
          <w:rFonts w:hint="eastAsia"/>
          <w:shd w:val="clear" w:color="auto" w:fill="FFFFFF"/>
        </w:rPr>
        <w:t>公司</w:t>
      </w:r>
      <w:r>
        <w:rPr>
          <w:shd w:val="clear" w:color="auto" w:fill="FFFFFF"/>
        </w:rPr>
        <w:t>统一提供的研究报告及与证券投资有关的信息、证券类金融产品宣传推介材料及有关信息</w:t>
      </w:r>
      <w:r>
        <w:rPr>
          <w:rFonts w:hint="eastAsia"/>
          <w:shd w:val="clear" w:color="auto" w:fill="FFFFFF"/>
        </w:rPr>
        <w:t>。</w:t>
      </w:r>
    </w:p>
    <w:p>
      <w:pPr>
        <w:pStyle w:val="4"/>
        <w:spacing w:line="440" w:lineRule="exact"/>
        <w:rPr>
          <w:shd w:val="clear" w:color="auto" w:fill="FFFFFF"/>
        </w:rPr>
      </w:pPr>
      <w:bookmarkStart w:id="239" w:name="_Toc419553704"/>
      <w:bookmarkStart w:id="240" w:name="_Toc9759"/>
      <w:bookmarkStart w:id="241" w:name="_Toc27335"/>
      <w:bookmarkStart w:id="242" w:name="_Toc7120"/>
      <w:bookmarkStart w:id="243" w:name="_Toc27138"/>
      <w:bookmarkStart w:id="244" w:name="_Toc14297"/>
      <w:bookmarkStart w:id="245" w:name="_Toc18731"/>
      <w:bookmarkStart w:id="246" w:name="_Toc18952"/>
      <w:bookmarkStart w:id="247" w:name="_Toc18428"/>
      <w:bookmarkStart w:id="248" w:name="_Toc22343"/>
      <w:bookmarkStart w:id="249" w:name="_Toc11811"/>
      <w:bookmarkStart w:id="250" w:name="_Toc495311404"/>
      <w:r>
        <w:rPr>
          <w:rFonts w:hint="eastAsia"/>
          <w:shd w:val="clear" w:color="auto" w:fill="FFFFFF"/>
        </w:rPr>
        <w:t>二、投资银行业务</w:t>
      </w:r>
      <w:bookmarkEnd w:id="239"/>
      <w:r>
        <w:rPr>
          <w:rFonts w:hint="eastAsia"/>
          <w:shd w:val="clear" w:color="auto" w:fill="FFFFFF"/>
        </w:rPr>
        <w:t>合规底线</w:t>
      </w:r>
      <w:bookmarkEnd w:id="240"/>
      <w:bookmarkEnd w:id="241"/>
      <w:bookmarkEnd w:id="242"/>
      <w:bookmarkEnd w:id="243"/>
      <w:bookmarkEnd w:id="244"/>
      <w:bookmarkEnd w:id="245"/>
      <w:bookmarkEnd w:id="246"/>
      <w:bookmarkEnd w:id="247"/>
      <w:bookmarkEnd w:id="248"/>
      <w:bookmarkEnd w:id="249"/>
      <w:bookmarkEnd w:id="250"/>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1.参与证券发行申请注册的人员，不得与发行申请人有利害关系，不得直接或者间接接受发行申请人的馈赠，不得持有所注册的发行申请的证券，不得私下与发行申请人进行接触。</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2.不得以不正当竞争手段招揽承销业务，不得存在违反公平竞争、破坏市场秩序等行为，禁止通过各种形式进行利益输送、商业贿赂等行为。</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3.不得操纵发行定价、暗箱操作；不得以代持、信托等方式谋取不正当利益或向其他相关利益主体输送利益；不得直接或通过其利益相关方向参与认购的投资者提供财务资助；不得有其他违反公平竞争、破坏市场秩序等行为。</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4.推介过程中不得夸大宣传，或以虚假广告等不正当手段诱导、误导投资者，不得披露除债券募集说明书等信息以外的发行人其他信息。非公开发行公司债券的，不得采取公开或变相公开方式进行推介。</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5.未经内核程序，承销商不得就承销首次公开发行股票</w:t>
      </w:r>
      <w:r>
        <w:rPr>
          <w:rFonts w:hint="eastAsia" w:ascii="幼圆" w:eastAsia="幼圆"/>
          <w:sz w:val="24"/>
          <w:szCs w:val="24"/>
          <w:shd w:val="clear" w:color="auto" w:fill="FFFFFF"/>
          <w:lang w:eastAsia="zh-CN"/>
        </w:rPr>
        <w:t>、</w:t>
      </w:r>
      <w:r>
        <w:rPr>
          <w:rFonts w:hint="eastAsia" w:ascii="幼圆" w:eastAsia="幼圆"/>
          <w:sz w:val="24"/>
          <w:szCs w:val="24"/>
          <w:shd w:val="clear" w:color="auto" w:fill="FFFFFF"/>
          <w:lang w:val="en-US" w:eastAsia="zh-CN"/>
        </w:rPr>
        <w:t>债券</w:t>
      </w:r>
      <w:r>
        <w:rPr>
          <w:rFonts w:hint="eastAsia" w:ascii="幼圆" w:eastAsia="幼圆"/>
          <w:sz w:val="24"/>
          <w:szCs w:val="24"/>
          <w:shd w:val="clear" w:color="auto" w:fill="FFFFFF"/>
        </w:rPr>
        <w:t>对外披露相关文件或对外提交备案材料。</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6.不得承诺发行价格或利率，不得将发行价格或利率与承销费用直接挂钩，不得承诺以包销以外的方式购买债券。</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7.不得将投资银行类业务人员薪酬收入与其承揽、承做的项目收入直接挂钩，应当综合考虑其专业胜任能力、执业质量、合规情况、业务收入等各项因素；对投资银行类项目负有主要管理或执行责任人员的收入递延支付年限原则上不得少于3年。</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8.非单一从事投资银行类业务的分支机构不得开展除项目承揽等辅助性活动以外的投资银行类业务，专门从事资产管理业务的分支机构开展资产证券化业务除外。</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9.立项委员、内核委员不得参与其负责或可能存在利益冲突项目的表决。</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10.工作底稿未验收通过的，不得启动内核会议审议程序。</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11.不得通过从事保荐业务</w:t>
      </w:r>
      <w:r>
        <w:rPr>
          <w:rFonts w:hint="eastAsia" w:ascii="幼圆" w:eastAsia="幼圆"/>
          <w:sz w:val="24"/>
          <w:szCs w:val="24"/>
          <w:shd w:val="clear" w:color="auto" w:fill="FFFFFF"/>
          <w:lang w:eastAsia="zh-CN"/>
        </w:rPr>
        <w:t>，或</w:t>
      </w:r>
      <w:r>
        <w:rPr>
          <w:rFonts w:hint="eastAsia" w:ascii="幼圆" w:eastAsia="幼圆"/>
          <w:sz w:val="24"/>
          <w:szCs w:val="24"/>
          <w:shd w:val="clear" w:color="auto" w:fill="FFFFFF"/>
        </w:rPr>
        <w:t>利用内幕信息为本单位、个人或其他人谋取任何不正当利益，不得利用上市公司的收购、重组业务谋取不正当利益。</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12.保荐代表人及其配偶不得以任何名义或者方式持有发行人的股份。</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13.严禁虚假承销行为。</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14.不得承销未经中国证监会</w:t>
      </w:r>
      <w:r>
        <w:rPr>
          <w:rFonts w:hint="eastAsia" w:ascii="幼圆" w:eastAsia="幼圆"/>
          <w:sz w:val="24"/>
          <w:szCs w:val="24"/>
          <w:shd w:val="clear" w:color="auto" w:fill="FFFFFF"/>
          <w:lang w:val="en-US" w:eastAsia="zh-CN"/>
        </w:rPr>
        <w:t>注册或者</w:t>
      </w:r>
      <w:r>
        <w:rPr>
          <w:rFonts w:hint="eastAsia" w:ascii="幼圆" w:eastAsia="幼圆"/>
          <w:sz w:val="24"/>
          <w:szCs w:val="24"/>
          <w:shd w:val="clear" w:color="auto" w:fill="FFFFFF"/>
        </w:rPr>
        <w:t>核准擅自公开发行的证券。</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15.应当维护发行人的合法利益，对从事保荐业务过程中获知的信息保密，不得在发行证券的信息依法公开前，公开或者泄露该信息。</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16.不得唆使、协助或者参与发行人及证券服务机构实施非法的或者具有欺诈性的行为。</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17.首次公开发行股票网下配售时，不得向不符合条件的投资者配售股票；不得向发行人、发行人董事及高级管理人员、承销商及上述人员的关联方配售股票。</w:t>
      </w:r>
    </w:p>
    <w:p>
      <w:pPr>
        <w:pStyle w:val="10"/>
        <w:overflowPunct w:val="0"/>
        <w:spacing w:before="0" w:line="440" w:lineRule="exact"/>
        <w:ind w:left="0" w:firstLine="480" w:firstLineChars="200"/>
        <w:jc w:val="both"/>
        <w:rPr>
          <w:rFonts w:hint="eastAsia" w:ascii="幼圆" w:hAnsi="Microsoft JhengHei" w:eastAsia="幼圆" w:cs="Times New Roman"/>
          <w:kern w:val="0"/>
          <w:sz w:val="24"/>
          <w:szCs w:val="24"/>
          <w:shd w:val="clear" w:color="auto" w:fill="FFFFFF"/>
          <w:lang w:val="en-US" w:eastAsia="zh-CN" w:bidi="ar-SA"/>
        </w:rPr>
      </w:pPr>
      <w:r>
        <w:rPr>
          <w:rFonts w:hint="eastAsia" w:ascii="幼圆" w:eastAsia="幼圆"/>
          <w:sz w:val="24"/>
          <w:szCs w:val="24"/>
          <w:shd w:val="clear" w:color="auto" w:fill="FFFFFF"/>
        </w:rPr>
        <w:t>18.</w:t>
      </w:r>
      <w:r>
        <w:rPr>
          <w:rFonts w:hint="eastAsia" w:ascii="幼圆" w:hAnsi="Microsoft JhengHei" w:eastAsia="幼圆" w:cs="Times New Roman"/>
          <w:kern w:val="0"/>
          <w:sz w:val="24"/>
          <w:szCs w:val="24"/>
          <w:shd w:val="clear" w:color="auto" w:fill="FFFFFF"/>
          <w:lang w:val="en-US" w:eastAsia="zh-CN" w:bidi="ar-SA"/>
        </w:rPr>
        <w:t>不得泄露询价和定价信息；不得以任何方式操纵发行定价。</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cs="Times New Roman"/>
          <w:kern w:val="0"/>
          <w:sz w:val="24"/>
          <w:szCs w:val="24"/>
          <w:shd w:val="clear" w:color="auto" w:fill="FFFFFF"/>
          <w:lang w:val="en-US" w:eastAsia="zh-CN" w:bidi="ar-SA"/>
        </w:rPr>
        <w:t>19.</w:t>
      </w:r>
      <w:r>
        <w:rPr>
          <w:rFonts w:hint="eastAsia" w:ascii="幼圆" w:eastAsia="幼圆"/>
          <w:sz w:val="24"/>
          <w:szCs w:val="24"/>
          <w:shd w:val="clear" w:color="auto" w:fill="FFFFFF"/>
        </w:rPr>
        <w:t>不得劝诱网下投资者抬高报价，不得干扰网下投资者正常报价和申购。</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lang w:val="en-US" w:eastAsia="zh-CN"/>
        </w:rPr>
        <w:t>20</w:t>
      </w:r>
      <w:r>
        <w:rPr>
          <w:rFonts w:hint="eastAsia" w:ascii="幼圆" w:eastAsia="幼圆"/>
          <w:sz w:val="24"/>
          <w:szCs w:val="24"/>
          <w:shd w:val="clear" w:color="auto" w:fill="FFFFFF"/>
        </w:rPr>
        <w:t>.不得以提供透支、回扣或者中国证监会认定的其他不正当手段诱使他人申购股票。</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2</w:t>
      </w:r>
      <w:r>
        <w:rPr>
          <w:rFonts w:hint="eastAsia" w:ascii="幼圆" w:eastAsia="幼圆"/>
          <w:sz w:val="24"/>
          <w:szCs w:val="24"/>
          <w:shd w:val="clear" w:color="auto" w:fill="FFFFFF"/>
          <w:lang w:val="en-US" w:eastAsia="zh-CN"/>
        </w:rPr>
        <w:t>1</w:t>
      </w:r>
      <w:r>
        <w:rPr>
          <w:rFonts w:hint="eastAsia" w:ascii="幼圆" w:eastAsia="幼圆"/>
          <w:sz w:val="24"/>
          <w:szCs w:val="24"/>
          <w:shd w:val="clear" w:color="auto" w:fill="FFFFFF"/>
        </w:rPr>
        <w:t>.不得以代持、信托持股等方式谋取不正当利益或向其他相关利益主体输送利益。</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2</w:t>
      </w:r>
      <w:r>
        <w:rPr>
          <w:rFonts w:hint="eastAsia" w:ascii="幼圆" w:eastAsia="幼圆"/>
          <w:sz w:val="24"/>
          <w:szCs w:val="24"/>
          <w:shd w:val="clear" w:color="auto" w:fill="FFFFFF"/>
          <w:lang w:val="en-US" w:eastAsia="zh-CN"/>
        </w:rPr>
        <w:t>2</w:t>
      </w:r>
      <w:r>
        <w:rPr>
          <w:rFonts w:hint="eastAsia" w:ascii="幼圆" w:eastAsia="幼圆"/>
          <w:sz w:val="24"/>
          <w:szCs w:val="24"/>
          <w:shd w:val="clear" w:color="auto" w:fill="FFFFFF"/>
        </w:rPr>
        <w:t>.不得直接或通过其利益相关方向参与认购的投资者提供财务资助或补偿。</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2</w:t>
      </w:r>
      <w:r>
        <w:rPr>
          <w:rFonts w:hint="eastAsia" w:ascii="幼圆" w:eastAsia="幼圆"/>
          <w:sz w:val="24"/>
          <w:szCs w:val="24"/>
          <w:shd w:val="clear" w:color="auto" w:fill="FFFFFF"/>
          <w:lang w:val="en-US" w:eastAsia="zh-CN"/>
        </w:rPr>
        <w:t>3</w:t>
      </w:r>
      <w:r>
        <w:rPr>
          <w:rFonts w:hint="eastAsia" w:ascii="幼圆" w:eastAsia="幼圆"/>
          <w:sz w:val="24"/>
          <w:szCs w:val="24"/>
          <w:shd w:val="clear" w:color="auto" w:fill="FFFFFF"/>
        </w:rPr>
        <w:t>.不得以自有资金或者变相通过自有资金参与网下配售；不得与网下投资者互相串通，协商报价和配售；不得收取网下投资者回扣或其他相关利益。</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2</w:t>
      </w:r>
      <w:r>
        <w:rPr>
          <w:rFonts w:hint="eastAsia" w:ascii="幼圆" w:eastAsia="幼圆"/>
          <w:sz w:val="24"/>
          <w:szCs w:val="24"/>
          <w:shd w:val="clear" w:color="auto" w:fill="FFFFFF"/>
          <w:lang w:val="en-US" w:eastAsia="zh-CN"/>
        </w:rPr>
        <w:t>4</w:t>
      </w:r>
      <w:r>
        <w:rPr>
          <w:rFonts w:hint="eastAsia" w:ascii="幼圆" w:eastAsia="幼圆"/>
          <w:sz w:val="24"/>
          <w:szCs w:val="24"/>
          <w:shd w:val="clear" w:color="auto" w:fill="FFFFFF"/>
        </w:rPr>
        <w:t>.不得夸大宣传或以虚假广告等不正当手段诱导、误导投资者；不得以任何方式发布报价或定价信息；不得阻止符合条件的投资者报价或劝诱投资者报高价。</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2</w:t>
      </w:r>
      <w:r>
        <w:rPr>
          <w:rFonts w:hint="eastAsia" w:ascii="幼圆" w:eastAsia="幼圆"/>
          <w:sz w:val="24"/>
          <w:szCs w:val="24"/>
          <w:shd w:val="clear" w:color="auto" w:fill="FFFFFF"/>
          <w:lang w:val="en-US" w:eastAsia="zh-CN"/>
        </w:rPr>
        <w:t>5</w:t>
      </w:r>
      <w:r>
        <w:rPr>
          <w:rFonts w:hint="eastAsia" w:ascii="幼圆" w:eastAsia="幼圆"/>
          <w:sz w:val="24"/>
          <w:szCs w:val="24"/>
          <w:shd w:val="clear" w:color="auto" w:fill="FFFFFF"/>
        </w:rPr>
        <w:t>.不得口头、书面向投资者或路演参与方透露未公开披露的财务数据、经营状况、重要合同等重大经营信息。</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2</w:t>
      </w:r>
      <w:r>
        <w:rPr>
          <w:rFonts w:hint="eastAsia" w:ascii="幼圆" w:eastAsia="幼圆"/>
          <w:sz w:val="24"/>
          <w:szCs w:val="24"/>
          <w:shd w:val="clear" w:color="auto" w:fill="FFFFFF"/>
          <w:lang w:val="en-US" w:eastAsia="zh-CN"/>
        </w:rPr>
        <w:t>6</w:t>
      </w:r>
      <w:r>
        <w:rPr>
          <w:rFonts w:hint="eastAsia" w:ascii="幼圆" w:eastAsia="幼圆"/>
          <w:sz w:val="24"/>
          <w:szCs w:val="24"/>
          <w:shd w:val="clear" w:color="auto" w:fill="FFFFFF"/>
        </w:rPr>
        <w:t>.不得自行或与发行人及与本次发行有关的当事人共同以任何方式向投资者发放或变相发放礼品、礼金、礼券等，也不得通过</w:t>
      </w:r>
      <w:r>
        <w:rPr>
          <w:rFonts w:hint="eastAsia" w:ascii="幼圆" w:hAnsi="Microsoft JhengHei" w:eastAsia="幼圆" w:cs="Times New Roman"/>
          <w:sz w:val="24"/>
          <w:szCs w:val="24"/>
          <w:shd w:val="clear" w:color="auto" w:fill="FFFFFF"/>
        </w:rPr>
        <w:t>承销费用分成、签订抽屉协议或口头承诺等</w:t>
      </w:r>
      <w:r>
        <w:rPr>
          <w:rFonts w:hint="eastAsia" w:ascii="幼圆" w:eastAsia="幼圆"/>
          <w:sz w:val="24"/>
          <w:szCs w:val="24"/>
          <w:shd w:val="clear" w:color="auto" w:fill="FFFFFF"/>
        </w:rPr>
        <w:t>其他利益安排诱导投资者。</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2</w:t>
      </w:r>
      <w:r>
        <w:rPr>
          <w:rFonts w:hint="eastAsia" w:ascii="幼圆" w:eastAsia="幼圆"/>
          <w:sz w:val="24"/>
          <w:szCs w:val="24"/>
          <w:shd w:val="clear" w:color="auto" w:fill="FFFFFF"/>
          <w:lang w:val="en-US" w:eastAsia="zh-CN"/>
        </w:rPr>
        <w:t>7</w:t>
      </w:r>
      <w:r>
        <w:rPr>
          <w:rFonts w:hint="eastAsia" w:ascii="幼圆" w:eastAsia="幼圆"/>
          <w:sz w:val="24"/>
          <w:szCs w:val="24"/>
          <w:shd w:val="clear" w:color="auto" w:fill="FFFFFF"/>
        </w:rPr>
        <w:t>.可以向网下投资者提供投资价值研究报告，但不得以任何形式公开披露或变相公开投资价值研究报告或其内容，不得提供承销团以外的机构撰写的投资价值研究报告，不得在刊登招股意向书之前提供投资价值研究报告或泄露报告内容，不得披露除招股意向书等公开信息以外的发行人其他信息。</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2</w:t>
      </w:r>
      <w:r>
        <w:rPr>
          <w:rFonts w:hint="eastAsia" w:ascii="幼圆" w:eastAsia="幼圆"/>
          <w:sz w:val="24"/>
          <w:szCs w:val="24"/>
          <w:shd w:val="clear" w:color="auto" w:fill="FFFFFF"/>
          <w:lang w:val="en-US" w:eastAsia="zh-CN"/>
        </w:rPr>
        <w:t>8</w:t>
      </w:r>
      <w:r>
        <w:rPr>
          <w:rFonts w:hint="eastAsia" w:ascii="幼圆" w:eastAsia="幼圆"/>
          <w:sz w:val="24"/>
          <w:szCs w:val="24"/>
          <w:shd w:val="clear" w:color="auto" w:fill="FFFFFF"/>
        </w:rPr>
        <w:t>.应当持续督导发行人履行规范运作、信守承诺、信息披露等义务。</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2</w:t>
      </w:r>
      <w:r>
        <w:rPr>
          <w:rFonts w:hint="eastAsia" w:ascii="幼圆" w:eastAsia="幼圆"/>
          <w:sz w:val="24"/>
          <w:szCs w:val="24"/>
          <w:shd w:val="clear" w:color="auto" w:fill="FFFFFF"/>
          <w:lang w:val="en-US" w:eastAsia="zh-CN"/>
        </w:rPr>
        <w:t>9</w:t>
      </w:r>
      <w:r>
        <w:rPr>
          <w:rFonts w:hint="eastAsia" w:ascii="幼圆" w:eastAsia="幼圆"/>
          <w:sz w:val="24"/>
          <w:szCs w:val="24"/>
          <w:shd w:val="clear" w:color="auto" w:fill="FFFFFF"/>
        </w:rPr>
        <w:t>.项目组应恪守独立履责、勤勉尽责义务，根据法规规定和客观需要合理使用第三方服务，不得将法定职责予以外包。</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lang w:val="en-US" w:eastAsia="zh-CN"/>
        </w:rPr>
        <w:t>30</w:t>
      </w:r>
      <w:r>
        <w:rPr>
          <w:rFonts w:hint="eastAsia" w:ascii="幼圆" w:eastAsia="幼圆"/>
          <w:sz w:val="24"/>
          <w:szCs w:val="24"/>
          <w:shd w:val="clear" w:color="auto" w:fill="FFFFFF"/>
        </w:rPr>
        <w:t>.不得拒绝、阻挠、逃避中国证监会对保荐业务定期或不定期检查，不得谎报、隐匿、销毁相关证据材料。</w:t>
      </w:r>
      <w:bookmarkStart w:id="251" w:name="_Hlk484339119"/>
      <w:bookmarkStart w:id="252" w:name="_Toc419553705"/>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31.非公开发行公司债券项目承接实行负面清单管理。项目承接不得涉及负面清单限制的范围。</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32.首次公开发行股票，自注册申请文件申报之日起，保荐人即承担相应法律责任，并承诺不得影响或干扰发行上市审核注册工作。</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 xml:space="preserve">33.首次公开发行股票，注册申请文件受理后，未经中国证监会或者交易所同意，不得改动。 </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34.上市公司证券发行，申请文件受理后，未经中国证监会或者交易所同意，不得改动。发生重大事项的，保荐人应当及时向交易所报告，并按要求更新申请文件和信息披露资料。</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35.上市公司证券发行，自注册申请文件申报之日起，保荐人及相关责任人员，即承担相应法律责任，并承诺不得影响或干扰发行上市审核注册工作。</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36.证券发行规模达到一定数量的，可以采用联合保荐，但参与联合保荐的保荐机构不得超过二家。</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37.未通过内核程序的保荐业务项目不得以公司名义对外提交或者报送相关文件。</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38.不得以业务包干等承包方式开展保荐业务，或者以其他形式实施过度激励。</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39.从事保荐业务应当综合评估项目执行成本与风险责任，合理确定报价，不得以明显低于行业定价水平等不正当竞争方式招揽业务。</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40.刊登证券发行募集文件以后直至持续督导工作结束，保荐机构和发行人不得终止保荐协议，但存在合理理由的情形除外。</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 xml:space="preserve">41.证券发行后，不得更换保荐代表人，但因保荐代表人离职或者不符合保荐代表人要求的，应当更换保荐代表人。 </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42.首次公开发行证券采用询价方式的，符合条件的网下投资者可以自主决定是否报价。符合条件的网下投资者报价的，无正当理由不得拒绝。</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43.首次公开发行证券采用询价方式的，网下投资者申购数量不足网下初始发行数量的，不得将网下发行部分向网上回拨，应当中止发行。</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43.作为承销团成员的，应当按照承销团协议及承销协议的规定进行承销活动，不得进行虚假承销。</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 xml:space="preserve">44.上市公司发行证券，存在利润分配方案、公积金转增股本方案尚未提交股东大会表决或者虽经股东大会表决通过但未实施的，应当在方案实施后发行。相关方案实施前，主承销商不得承销上市公司发行的证券。 </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45.上市公司向特定对象发行证券采用竞价方式的，主承销商的控股股东、实际控制人、董事、监事、高级管理人员及其控制或者施加重大影响的关联方不得参与竞价。</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46.首次公开发行证券申请文件受理后至发行人发行申请经中国证监会注册、依法刊登招股意向书前，不得采取任何公开方式或变相公开方式进行与证券发行相关的推介活动，也不得通过其他利益关联方或委托他人等方式进行相关活动。</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47.应当对参与承销业务决策相关人员、执行人等信息知情人行为进行严格管理，不得泄露相关信息。</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48. 应当和发行人及拟公开发售股份的发行人股东合理确定本次发行承销费用分摊原则，不得损害投资者的利益。</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49.在首次公开发行证券以及公开发行股票并在北交所上市申请文件受理后，可以与拟参与战略配售的投资者进行一对一路演推介，介绍公司、行业基本情况，但路演推介内容不得超出证监会及交易所认可的公开信息披露范围。</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50.路演时不得屏蔽公众投资者提出的与本次发行相关的问题。路演推介内容不得超出证监会及交易所认可的公开信息披露范围。</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51.发行人和主承销商在路演推介时，除发行人、主承销商、投资者及见证律师之外,其他与路演推介工作无关的机构与个人不得进入会议现场,不得参与发行人和主承销商与投资者的沟通交流活动。</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52.不得口头、书面向投资者或路演参与方透露未公开披露的信息，包括但不限于财务数据、经营状况、重要合同等重大经营信息及可能影响投资者决策的其他重要信息。</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53.在撰写和出具投资价值研究报告过程中不得参与撰写投资价值研究报告的所有人员均没有在中国证券业协会登记为证券分析师，或承销商不具有投资咨询业务资格。</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54.禁止撰写和出具投资价值研究报告不客观、不审慎、不独立。</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55.在撰写和出具投资价值研究报告过程中证券分析师路演推介内容不得超出投资价值研究报告及其他已公开信息范围。</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56.在撰写和出具投资价值研究报告过程中，不得违反静默期要求。</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57.非公开发行的公司债券应当向专业投资者发行，不得采用广告、公开劝诱和变相公开方式，每次发行对象不得超过二百人。</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58.非公开发行的公司债券仅限于专业投资者范围内转让。转让后，持有同次发行债券的投资者合计不得超过二百人。</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59.在债券业务推介过程中不得披露 除债券募集说明书等信息以外的发行人其他信息。</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60.债券受托管理人应当勤勉尽责，公正履行受托管理职责，不得损害债券持有人利益。</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61.发行公司债券，应当符合地方政府性债务管理的相关规定，不得新增政府债务。</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 xml:space="preserve">62.应当遵循公平、公正、客观的原则承接项目，不得以承诺通过内部审批及通过内部审批时间、取得同意注册的批复或取得无异议函的时间等不正当手段招揽项目。 </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 xml:space="preserve">63.在公司债券承销各环节均不得承诺发行价格或利率，不得将发行价格或利率与承销费用直接或间接挂钩，不得承诺以包销以外的方式购买公司债券。 </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64.确定公司债券承销费用时，承销机构应当综合评估项目执行成本与风险责任，严格执行承销报价内部约束制 度，加强承销报价内部管理，不得以明显低于行业定价水平等不正当竞争方式招揽业务。</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65.债券承销中，应当协助发行人协调会计师事务所、律师事务所、资信评级机构（如有）等中介机构的相关工作。不得干涉发行人选取相关中介机构。</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66.应当建立集体决策机制，对公司债券定价、配售与分销安排等重要事项进行决策，参与决策的人数不得少于三名。</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67.应当提示发行人不得在发行环节直接或间接认购其发行的公司债券。</w:t>
      </w:r>
    </w:p>
    <w:p>
      <w:pPr>
        <w:pStyle w:val="10"/>
        <w:overflowPunct w:val="0"/>
        <w:spacing w:before="0" w:line="440" w:lineRule="exact"/>
        <w:ind w:left="0" w:firstLine="480" w:firstLineChars="200"/>
        <w:jc w:val="both"/>
        <w:rPr>
          <w:rFonts w:hint="eastAsia" w:ascii="幼圆" w:eastAsia="幼圆"/>
          <w:sz w:val="24"/>
          <w:szCs w:val="24"/>
          <w:shd w:val="clear" w:color="auto" w:fill="FFFFFF"/>
        </w:rPr>
      </w:pPr>
      <w:r>
        <w:rPr>
          <w:rFonts w:hint="eastAsia" w:ascii="幼圆" w:eastAsia="幼圆"/>
          <w:sz w:val="24"/>
          <w:szCs w:val="24"/>
          <w:shd w:val="clear" w:color="auto" w:fill="FFFFFF"/>
        </w:rPr>
        <w:t>68.担任受托管理人的，在公司债券存续期内不得将其受托管理人 的职责和义务委托其他第三方代为履行。</w:t>
      </w:r>
    </w:p>
    <w:bookmarkEnd w:id="251"/>
    <w:p>
      <w:pPr>
        <w:pStyle w:val="4"/>
        <w:spacing w:line="440" w:lineRule="exact"/>
        <w:rPr>
          <w:shd w:val="clear" w:color="auto" w:fill="FFFFFF"/>
        </w:rPr>
      </w:pPr>
      <w:bookmarkStart w:id="253" w:name="_Toc11726"/>
      <w:bookmarkStart w:id="254" w:name="_Toc495311406"/>
      <w:bookmarkStart w:id="255" w:name="_Toc26564"/>
      <w:bookmarkStart w:id="256" w:name="_Toc13236"/>
      <w:bookmarkStart w:id="257" w:name="_Toc7712"/>
      <w:bookmarkStart w:id="258" w:name="_Toc6431"/>
      <w:bookmarkStart w:id="259" w:name="_Toc2322"/>
      <w:bookmarkStart w:id="260" w:name="_Toc2055"/>
      <w:bookmarkStart w:id="261" w:name="_Toc3296"/>
      <w:bookmarkStart w:id="262" w:name="_Toc2638"/>
      <w:bookmarkStart w:id="263" w:name="_Toc4259"/>
      <w:r>
        <w:rPr>
          <w:rFonts w:hint="eastAsia"/>
          <w:shd w:val="clear" w:color="auto" w:fill="FFFFFF"/>
          <w:lang w:val="en-US" w:eastAsia="zh-CN"/>
        </w:rPr>
        <w:t>三</w:t>
      </w:r>
      <w:r>
        <w:rPr>
          <w:rFonts w:hint="eastAsia"/>
          <w:shd w:val="clear" w:color="auto" w:fill="FFFFFF"/>
        </w:rPr>
        <w:t>、</w:t>
      </w:r>
      <w:r>
        <w:rPr>
          <w:rFonts w:hint="eastAsia"/>
          <w:shd w:val="clear" w:color="auto" w:fill="FFFFFF"/>
          <w:lang w:val="en-US" w:eastAsia="zh-CN"/>
        </w:rPr>
        <w:t>证券</w:t>
      </w:r>
      <w:r>
        <w:rPr>
          <w:rFonts w:hint="eastAsia"/>
          <w:shd w:val="clear" w:color="auto" w:fill="FFFFFF"/>
        </w:rPr>
        <w:t>自营</w:t>
      </w:r>
      <w:r>
        <w:rPr>
          <w:rFonts w:hint="eastAsia"/>
          <w:shd w:val="clear" w:color="auto" w:fill="FFFFFF"/>
          <w:lang w:eastAsia="zh-CN"/>
        </w:rPr>
        <w:t>及衍生品</w:t>
      </w:r>
      <w:r>
        <w:rPr>
          <w:rFonts w:hint="eastAsia"/>
          <w:shd w:val="clear" w:color="auto" w:fill="FFFFFF"/>
        </w:rPr>
        <w:t>业务合规底线</w:t>
      </w:r>
      <w:bookmarkEnd w:id="252"/>
      <w:bookmarkEnd w:id="253"/>
      <w:bookmarkEnd w:id="254"/>
      <w:bookmarkEnd w:id="255"/>
      <w:bookmarkEnd w:id="256"/>
      <w:bookmarkEnd w:id="257"/>
      <w:bookmarkEnd w:id="258"/>
      <w:bookmarkEnd w:id="259"/>
      <w:bookmarkEnd w:id="260"/>
      <w:bookmarkEnd w:id="261"/>
      <w:bookmarkEnd w:id="262"/>
      <w:bookmarkEnd w:id="263"/>
    </w:p>
    <w:p>
      <w:pPr>
        <w:tabs>
          <w:tab w:val="left" w:pos="0"/>
        </w:tabs>
        <w:spacing w:line="440" w:lineRule="exact"/>
        <w:rPr>
          <w:rFonts w:hint="eastAsia" w:eastAsia="幼圆"/>
          <w:shd w:val="clear" w:color="auto" w:fill="FFFFFF"/>
          <w:lang w:eastAsia="zh-CN"/>
        </w:rPr>
      </w:pPr>
      <w:r>
        <w:rPr>
          <w:rFonts w:hint="eastAsia"/>
          <w:shd w:val="clear" w:color="auto" w:fill="FFFFFF"/>
        </w:rPr>
        <w:t>1.禁止单独或者通过合谋，集中资金优势、持股优势或者利用信息优势联合或者连续买卖</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2.禁止与他人串通，以事先约定的时间、价格和方式相互进行证券交易</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3.禁止在自己实际控制的账户之间进行证券交易</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4.禁止不以成交为目的，频繁或者大量申报并撤销申报</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5.禁止利用虚假或者不确定的重大信息，诱导投资者进行证券交易</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6.禁止对证券、发行人公开作出评价、预测或者投资建议，并进行反向证券交易</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7.禁止利用在其他相关市场的活动操纵证券市场</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8.禁止编造、传播虚假信息或者误导性信息，扰乱证券市场</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9.自营业务必须以自己的名义进行，不得假借他人名义或者以个人名义进行</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10.必须使用公司自有资金和依法筹集的资金开展业务，不得将其自营账户借给他人使用</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11.投资范围限于买卖依法公开发行的股票、债券、权证、证券投资基金或者国务院证券监督管理机构认可的其他证券</w:t>
      </w:r>
      <w:r>
        <w:rPr>
          <w:rFonts w:hint="eastAsia"/>
          <w:shd w:val="clear" w:color="auto" w:fill="FFFFFF"/>
          <w:lang w:eastAsia="zh-CN"/>
        </w:rPr>
        <w:t>。</w:t>
      </w:r>
    </w:p>
    <w:p>
      <w:pPr>
        <w:tabs>
          <w:tab w:val="left" w:pos="0"/>
        </w:tabs>
        <w:spacing w:line="440" w:lineRule="exact"/>
        <w:rPr>
          <w:rFonts w:hint="eastAsia"/>
          <w:shd w:val="clear" w:color="auto" w:fill="FFFFFF"/>
        </w:rPr>
      </w:pPr>
      <w:r>
        <w:rPr>
          <w:rFonts w:hint="eastAsia"/>
          <w:shd w:val="clear" w:color="auto" w:fill="FFFFFF"/>
        </w:rPr>
        <w:t>12.不得违反规定购买本公司控股股东或者与本公司有其他重大利害关系的发行人的证券；</w:t>
      </w:r>
    </w:p>
    <w:p>
      <w:pPr>
        <w:tabs>
          <w:tab w:val="left" w:pos="0"/>
        </w:tabs>
        <w:spacing w:line="440" w:lineRule="exact"/>
        <w:rPr>
          <w:rFonts w:hint="eastAsia" w:eastAsia="幼圆"/>
          <w:shd w:val="clear" w:color="auto" w:fill="FFFFFF"/>
          <w:lang w:eastAsia="zh-CN"/>
        </w:rPr>
      </w:pPr>
      <w:r>
        <w:rPr>
          <w:rFonts w:hint="eastAsia"/>
          <w:shd w:val="clear" w:color="auto" w:fill="FFFFFF"/>
        </w:rPr>
        <w:t>13.不得违反规定委托他人代为买卖证券</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14.禁止以个人名义从自营账户中调入调出资金，禁止从自营账户中提取现金</w:t>
      </w:r>
      <w:r>
        <w:rPr>
          <w:rFonts w:hint="eastAsia"/>
          <w:shd w:val="clear" w:color="auto" w:fill="FFFFFF"/>
          <w:lang w:eastAsia="zh-CN"/>
        </w:rPr>
        <w:t>。</w:t>
      </w:r>
    </w:p>
    <w:p>
      <w:pPr>
        <w:tabs>
          <w:tab w:val="left" w:pos="0"/>
        </w:tabs>
        <w:spacing w:line="440" w:lineRule="exact"/>
        <w:rPr>
          <w:rFonts w:hint="eastAsia"/>
          <w:shd w:val="clear" w:color="auto" w:fill="FFFFFF"/>
        </w:rPr>
      </w:pPr>
      <w:r>
        <w:rPr>
          <w:rFonts w:hint="eastAsia"/>
          <w:shd w:val="clear" w:color="auto" w:fill="FFFFFF"/>
        </w:rPr>
        <w:t>15.债券交易的禁止性行为包括：</w:t>
      </w:r>
    </w:p>
    <w:p>
      <w:pPr>
        <w:tabs>
          <w:tab w:val="left" w:pos="0"/>
        </w:tabs>
        <w:spacing w:line="440" w:lineRule="exact"/>
        <w:rPr>
          <w:rFonts w:hint="eastAsia"/>
          <w:shd w:val="clear" w:color="auto" w:fill="FFFFFF"/>
        </w:rPr>
      </w:pPr>
      <w:r>
        <w:rPr>
          <w:rFonts w:hint="eastAsia"/>
          <w:shd w:val="clear" w:color="auto" w:fill="FFFFFF"/>
        </w:rPr>
        <w:t>（1）债券交易投资决策、交易执行、风险控制、清算交收等关键岗位应当专人负责、相互监督，禁止岗位兼任或者混合操作；</w:t>
      </w:r>
    </w:p>
    <w:p>
      <w:pPr>
        <w:tabs>
          <w:tab w:val="left" w:pos="0"/>
        </w:tabs>
        <w:spacing w:line="440" w:lineRule="exact"/>
        <w:rPr>
          <w:rFonts w:hint="eastAsia"/>
          <w:shd w:val="clear" w:color="auto" w:fill="FFFFFF"/>
        </w:rPr>
      </w:pPr>
      <w:r>
        <w:rPr>
          <w:rFonts w:hint="eastAsia"/>
          <w:shd w:val="clear" w:color="auto" w:fill="FFFFFF"/>
        </w:rPr>
        <w:t>（2）不得违反规定在债券交易场所和系统以外开展线下债券现券、债券回购或者债券远期等各类交易；</w:t>
      </w:r>
    </w:p>
    <w:p>
      <w:pPr>
        <w:tabs>
          <w:tab w:val="left" w:pos="0"/>
        </w:tabs>
        <w:spacing w:line="440" w:lineRule="exact"/>
        <w:rPr>
          <w:rFonts w:hint="eastAsia"/>
          <w:shd w:val="clear" w:color="auto" w:fill="FFFFFF"/>
        </w:rPr>
      </w:pPr>
      <w:r>
        <w:rPr>
          <w:rFonts w:hint="eastAsia"/>
          <w:shd w:val="clear" w:color="auto" w:fill="FFFFFF"/>
        </w:rPr>
        <w:t>（3）严禁任何形式的“抽屉协议”或通过变相交易、组合交易等方式规避监管要求；</w:t>
      </w:r>
    </w:p>
    <w:p>
      <w:pPr>
        <w:tabs>
          <w:tab w:val="left" w:pos="0"/>
        </w:tabs>
        <w:spacing w:line="440" w:lineRule="exact"/>
        <w:rPr>
          <w:rFonts w:hint="eastAsia"/>
          <w:shd w:val="clear" w:color="auto" w:fill="FFFFFF"/>
        </w:rPr>
      </w:pPr>
      <w:r>
        <w:rPr>
          <w:rFonts w:hint="eastAsia"/>
          <w:shd w:val="clear" w:color="auto" w:fill="FFFFFF"/>
        </w:rPr>
        <w:t>（4）不得私下或在表外开展债券交易；</w:t>
      </w:r>
    </w:p>
    <w:p>
      <w:pPr>
        <w:tabs>
          <w:tab w:val="left" w:pos="0"/>
        </w:tabs>
        <w:spacing w:line="440" w:lineRule="exact"/>
        <w:rPr>
          <w:rFonts w:hint="eastAsia"/>
          <w:shd w:val="clear" w:color="auto" w:fill="FFFFFF"/>
        </w:rPr>
      </w:pPr>
      <w:r>
        <w:rPr>
          <w:rFonts w:hint="eastAsia"/>
          <w:shd w:val="clear" w:color="auto" w:fill="FFFFFF"/>
        </w:rPr>
        <w:t>（5）按规定应当签订书面合同的，不得以邮件、即时通讯信息等代替书面合同；</w:t>
      </w:r>
    </w:p>
    <w:p>
      <w:pPr>
        <w:tabs>
          <w:tab w:val="left" w:pos="0"/>
        </w:tabs>
        <w:spacing w:line="440" w:lineRule="exact"/>
        <w:rPr>
          <w:rFonts w:hint="eastAsia"/>
          <w:shd w:val="clear" w:color="auto" w:fill="FFFFFF"/>
        </w:rPr>
      </w:pPr>
      <w:r>
        <w:rPr>
          <w:rFonts w:hint="eastAsia"/>
          <w:shd w:val="clear" w:color="auto" w:fill="FFFFFF"/>
        </w:rPr>
        <w:t>（6）不得指定协议双方以外的第三方作为交易对手方开展债券回购交易；</w:t>
      </w:r>
    </w:p>
    <w:p>
      <w:pPr>
        <w:tabs>
          <w:tab w:val="left" w:pos="0"/>
        </w:tabs>
        <w:spacing w:line="440" w:lineRule="exact"/>
        <w:rPr>
          <w:rFonts w:hint="eastAsia"/>
          <w:shd w:val="clear" w:color="auto" w:fill="FFFFFF"/>
        </w:rPr>
      </w:pPr>
      <w:r>
        <w:rPr>
          <w:rFonts w:hint="eastAsia"/>
          <w:shd w:val="clear" w:color="auto" w:fill="FFFFFF"/>
        </w:rPr>
        <w:t>（7）不得通过任何交易形式进行利益输送、内幕交易、操纵市场、规避监管，或者为规避监管提供服务、便利。</w:t>
      </w:r>
    </w:p>
    <w:p>
      <w:pPr>
        <w:tabs>
          <w:tab w:val="left" w:pos="0"/>
        </w:tabs>
        <w:spacing w:line="440" w:lineRule="exact"/>
        <w:rPr>
          <w:rFonts w:hint="eastAsia" w:eastAsia="幼圆"/>
          <w:shd w:val="clear" w:color="auto" w:fill="FFFFFF"/>
          <w:lang w:eastAsia="zh-CN"/>
        </w:rPr>
      </w:pPr>
      <w:r>
        <w:rPr>
          <w:rFonts w:hint="eastAsia"/>
          <w:shd w:val="clear" w:color="auto" w:fill="FFFFFF"/>
        </w:rPr>
        <w:t>16.禁止与客户开展单纯以高杠杆投机为目的、不存在真实风险管理需求的场外期权业务</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17.开展场外期权业务个股标的范围不得超出融资融券标的当期名单，股票指数标的不得超出协会规定的范围</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18.不得通过互联网、自媒体等任何方式向公众宣传，或诱导不合格投资者参与场外期权交易与收益互换交易</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19.不得通过期权组合策略、提前终止条款等方式，为投资者提供融资或者变相融资服务</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20.不得向投资者出借证券账户，不得直接根据投资者指令进行对冲证券买卖，不得将对冲头寸出售给投资者指定的第三方，不得依照客户指令使用客户保证金</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21.不得通过建立交易系统、频繁提前了结合约等方式为交易对手短期内频繁开仓、平仓交易提供便利</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22.不得违规与上市公司及其关联方、一致行动人开展以本公司股票为标的的场外期权与收益互换；严禁为配资公司、荐股平台、P2P平台、违规互联网金融平台等涉嫌非法金融活动或存在潜在利益冲突的主体提供场外期权与收益互换服务</w:t>
      </w:r>
      <w:r>
        <w:rPr>
          <w:rFonts w:hint="eastAsia"/>
          <w:shd w:val="clear" w:color="auto" w:fill="FFFFFF"/>
          <w:lang w:eastAsia="zh-CN"/>
        </w:rPr>
        <w:t>。</w:t>
      </w:r>
    </w:p>
    <w:p>
      <w:pPr>
        <w:tabs>
          <w:tab w:val="left" w:pos="0"/>
        </w:tabs>
        <w:spacing w:line="440" w:lineRule="exact"/>
        <w:rPr>
          <w:rFonts w:hint="eastAsia" w:eastAsia="幼圆"/>
          <w:shd w:val="clear" w:color="auto" w:fill="FFFFFF"/>
          <w:lang w:eastAsia="zh-CN"/>
        </w:rPr>
      </w:pPr>
      <w:r>
        <w:rPr>
          <w:rFonts w:hint="eastAsia"/>
          <w:shd w:val="clear" w:color="auto" w:fill="FFFFFF"/>
        </w:rPr>
        <w:t>23.不得为违规资产出表、资金腾挪或者规避信息披露、投资范围、交易限制、杠杆约束等监管要求的行为提供服务或向他人出借或者变相出借交易商资质</w:t>
      </w:r>
      <w:r>
        <w:rPr>
          <w:rFonts w:hint="eastAsia"/>
          <w:shd w:val="clear" w:color="auto" w:fill="FFFFFF"/>
          <w:lang w:eastAsia="zh-CN"/>
        </w:rPr>
        <w:t>。</w:t>
      </w:r>
    </w:p>
    <w:p>
      <w:pPr>
        <w:tabs>
          <w:tab w:val="left" w:pos="0"/>
        </w:tabs>
        <w:spacing w:line="440" w:lineRule="exact"/>
        <w:rPr>
          <w:rFonts w:hint="eastAsia"/>
          <w:shd w:val="clear" w:color="auto" w:fill="FFFFFF"/>
        </w:rPr>
      </w:pPr>
      <w:r>
        <w:rPr>
          <w:rFonts w:hint="eastAsia"/>
          <w:shd w:val="clear" w:color="auto" w:fill="FFFFFF"/>
        </w:rPr>
        <w:t>24.不得通过与其他衍生工具合约嵌套、拆分、组合形成非线性收益互换合约，变相开展场外期权业务。</w:t>
      </w:r>
    </w:p>
    <w:p>
      <w:pPr>
        <w:tabs>
          <w:tab w:val="left" w:pos="0"/>
        </w:tabs>
        <w:spacing w:line="440" w:lineRule="exact"/>
        <w:rPr>
          <w:rFonts w:hint="default" w:eastAsia="宋体"/>
          <w:lang w:val="en-US" w:eastAsia="zh-CN"/>
        </w:rPr>
      </w:pPr>
      <w:r>
        <w:rPr>
          <w:rFonts w:hint="eastAsia"/>
          <w:shd w:val="clear" w:color="auto" w:fill="FFFFFF"/>
          <w:lang w:val="en-US" w:eastAsia="zh-CN"/>
        </w:rPr>
        <w:t>25.不得聘用从其他证券基金经营机构离任未满6个月的基金经理和投资经理，从事投资、研究、交易等相关业务。</w:t>
      </w:r>
    </w:p>
    <w:p>
      <w:pPr>
        <w:pStyle w:val="4"/>
        <w:spacing w:line="440" w:lineRule="exact"/>
        <w:rPr>
          <w:shd w:val="clear" w:color="auto" w:fill="FFFFFF"/>
        </w:rPr>
      </w:pPr>
      <w:bookmarkStart w:id="264" w:name="_Toc419553706"/>
      <w:bookmarkStart w:id="265" w:name="_Toc21748"/>
      <w:bookmarkStart w:id="266" w:name="_Toc30847"/>
      <w:bookmarkStart w:id="267" w:name="_Toc29792"/>
      <w:bookmarkStart w:id="268" w:name="_Toc19741"/>
      <w:bookmarkStart w:id="269" w:name="_Toc32564"/>
      <w:bookmarkStart w:id="270" w:name="_Toc7675"/>
      <w:bookmarkStart w:id="271" w:name="_Toc685"/>
      <w:bookmarkStart w:id="272" w:name="_Toc2249"/>
      <w:bookmarkStart w:id="273" w:name="_Toc13542"/>
      <w:bookmarkStart w:id="274" w:name="_Toc21843"/>
      <w:bookmarkStart w:id="275" w:name="_Toc495311407"/>
      <w:r>
        <w:rPr>
          <w:rFonts w:hint="eastAsia"/>
          <w:shd w:val="clear" w:color="auto" w:fill="FFFFFF"/>
          <w:lang w:val="en-US" w:eastAsia="zh-CN"/>
        </w:rPr>
        <w:t>四</w:t>
      </w:r>
      <w:r>
        <w:rPr>
          <w:rFonts w:hint="eastAsia"/>
          <w:shd w:val="clear" w:color="auto" w:fill="FFFFFF"/>
        </w:rPr>
        <w:t>、</w:t>
      </w:r>
      <w:r>
        <w:rPr>
          <w:rFonts w:hint="eastAsia"/>
          <w:shd w:val="clear" w:color="auto" w:fill="FFFFFF"/>
          <w:lang w:val="en-US" w:eastAsia="zh-CN"/>
        </w:rPr>
        <w:t>私募</w:t>
      </w:r>
      <w:r>
        <w:rPr>
          <w:rFonts w:hint="eastAsia"/>
          <w:shd w:val="clear" w:color="auto" w:fill="FFFFFF"/>
        </w:rPr>
        <w:t>资产管理业务</w:t>
      </w:r>
      <w:bookmarkEnd w:id="264"/>
      <w:r>
        <w:rPr>
          <w:rFonts w:hint="eastAsia"/>
          <w:shd w:val="clear" w:color="auto" w:fill="FFFFFF"/>
        </w:rPr>
        <w:t>合规底线</w:t>
      </w:r>
      <w:bookmarkEnd w:id="265"/>
      <w:bookmarkEnd w:id="266"/>
      <w:bookmarkEnd w:id="267"/>
      <w:bookmarkEnd w:id="268"/>
      <w:bookmarkEnd w:id="269"/>
      <w:bookmarkEnd w:id="270"/>
      <w:bookmarkEnd w:id="271"/>
      <w:bookmarkEnd w:id="272"/>
      <w:bookmarkEnd w:id="273"/>
      <w:bookmarkEnd w:id="274"/>
      <w:bookmarkEnd w:id="275"/>
    </w:p>
    <w:p>
      <w:pPr>
        <w:spacing w:line="440" w:lineRule="exact"/>
        <w:rPr>
          <w:rFonts w:hint="eastAsia" w:eastAsia="幼圆"/>
          <w:szCs w:val="32"/>
          <w:shd w:val="clear" w:color="auto" w:fill="FFFFFF"/>
          <w:lang w:eastAsia="zh-CN"/>
        </w:rPr>
      </w:pPr>
      <w:r>
        <w:rPr>
          <w:rFonts w:hint="eastAsia"/>
          <w:szCs w:val="32"/>
          <w:shd w:val="clear" w:color="auto" w:fill="FFFFFF"/>
        </w:rPr>
        <w:t>1.不得以任何方式向投资者承诺本金不受损失或者承诺最低收益</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2.对资产管理计划投资信息和相关资料承担保密责任，除法律、行政法规、规章规定或者审计要求、合同约定外，不得向任何机构或者个人提供相关信息和资料</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3.不得聘请个人或者不符合条件的机构提供投资顾问服务</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4.</w:t>
      </w:r>
      <w:r>
        <w:rPr>
          <w:rFonts w:hint="eastAsia"/>
          <w:shd w:val="clear" w:color="auto" w:fill="FFFFFF"/>
        </w:rPr>
        <w:t>不得</w:t>
      </w:r>
      <w:r>
        <w:rPr>
          <w:rFonts w:hint="eastAsia"/>
          <w:szCs w:val="32"/>
          <w:shd w:val="clear" w:color="auto" w:fill="FFFFFF"/>
        </w:rPr>
        <w:t>利用资产管理计划从事内幕交易、操纵市场或者其他不当、违法的证券期货业务活动</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5.不得泄露因职务便利获取的未公开信息</w:t>
      </w:r>
      <w:r>
        <w:rPr>
          <w:rFonts w:hint="eastAsia"/>
          <w:szCs w:val="32"/>
          <w:shd w:val="clear" w:color="auto" w:fill="FFFFFF"/>
          <w:lang w:eastAsia="zh-CN"/>
        </w:rPr>
        <w:t>，或</w:t>
      </w:r>
      <w:r>
        <w:rPr>
          <w:rFonts w:hint="eastAsia"/>
          <w:szCs w:val="32"/>
          <w:shd w:val="clear" w:color="auto" w:fill="FFFFFF"/>
        </w:rPr>
        <w:t>利用该信息从事或者明示、暗示他人从事相关交易活动</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6.不得为违法或者规避监管的证券期货业务活动提供交易便利</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7.不得从事非公平交易、利益输送等损害投资者合法权益的行为</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8.不得利用资产管理计划进行商业贿赂</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9.不得侵占、挪用资产管理计划财产</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10.不得利用资产管理计划或者职务便利为投资者以外的第三方谋取不正当利益</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11.不得直接或者间接向投资者返还管理费</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12.不得以获取佣金或者其他不当利益为目的，使用资产管理计划财产进行不必要的交易</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13.不得公开或变相公开募集资产管理计划，不得通过报刊、电台、电视、互联网等传播媒体或者讲座、报告会、传单、布告、自媒体等方式向不特定对象宣传具体资产管理计划</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14.不得设立多个资产管理计划，同时投资于同一非标准化资产，以变相突破投资者人数限制或者其他监管要求</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15.不得以拆分份额或者转让份额收（受）益权等方式，变相突破合格投资者标准或人数限制</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16.投资者未作承诺，且在知道或者应当知道投资者身份不真实、委托资金来源不合法的情况下，不得接受其参与资产管理计划</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17.集合资产管理计划募集期间，不得动用投资者参与资金</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18.不得通过办理集合资产管理计划的份额转让，公开或变相公开募集资产管理计划</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19.不得直接投资商业银行信贷资产；不得违规为地方政府及其部门提供融资，不得要求或者接受地方政府及其部门违规提供担保；不得直接或者间接投资法律、行政法规和国家政策禁止投资的行业或领域</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20.资产管理计划的总资产不得超过该计划净资产的200%，分级资产管理计划的总资产不得超过该计划净资产的</w:t>
      </w:r>
      <w:r>
        <w:rPr>
          <w:szCs w:val="32"/>
          <w:shd w:val="clear" w:color="auto" w:fill="FFFFFF"/>
        </w:rPr>
        <w:t>140%</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21.资产管理计划接受其他资产管理产品参与，应当切实履行主动管理职责，不得进行转委托，不得再投资除公募基金以外的其他资产管理产品</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22.不得将自身管理的资产管理计划资产投资于自身管理的其他资产管理计划</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23.</w:t>
      </w:r>
      <w:r>
        <w:rPr>
          <w:rFonts w:hint="eastAsia"/>
          <w:shd w:val="clear" w:color="auto" w:fill="FFFFFF"/>
        </w:rPr>
        <w:t>不得</w:t>
      </w:r>
      <w:r>
        <w:rPr>
          <w:rFonts w:hint="eastAsia"/>
          <w:szCs w:val="32"/>
          <w:shd w:val="clear" w:color="auto" w:fill="FFFFFF"/>
        </w:rPr>
        <w:t>为其他机构、个人或者资产管理产品提供规避投资范围、杠杆约束等监管要求的通道服务</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24.不得在资产管理合同中约定由委托人或其指定第三方自行负责尽职调查或者投资运作</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25.不得在资产管理合同中约定由委托人或其指定第三方下达投资指令或者提供投资建议</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26.不得在资产管理合同中约定管理人根据委托人或其指定第三方的意见行使资产管理计划所持证券的权利</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27.不得虚假记载、误导性陈述或者重大遗漏</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28.不得对投资业绩进行预测，或者宣传预期收益率</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29.不得承诺收益，承诺本金不受损失或者限定损失金额或比例</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30.不得夸大或者片面宣传管理人、投资经理及其管理的资产管理计划的过往业绩</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31.不得恶意诋毁、贬低其他资产管理人、托管人、销售机构或者其他资产管理产品</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32.以自有资金参与单个集合资产管理计划的份额不得超过该计划总份额的20%，附属机构以自有资金参与单个集合资产管理计划的份额合计不得超过该计划总份额的50%</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33.不得接受收（受）益权、特殊目的机构股权作为抵押、质押标的资产</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34.公司董事、监事、从业人员及其配偶不得参与本公司管理的单一资产管理计划</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35.不得将管理的分级资产管理计划资产，直接或者间接为该分级资产管理计划劣后级投资者及其控股股东、实际控制人或者其他关联方提供或者变相提供融资</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36.固定收益类产品优先级与劣后级的比例不得超过3:1，权益类产品优先级与劣后级的比例不得超过1:1，商品及金融衍生品类、混合类产品优先级与劣后级的比例不得超过2:1</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37.不得违背风险收益相匹配原则，利用分级资产管理计划向特定一个或多个劣后级投资者输送利益</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38.不得允许投资顾问及其关联方以其自有资金或者募集资金投资于分级资产管理计划的劣后级份额，不得向未提供实质服务的投资顾问支付费用或者支付与其提供的服务不相匹配的费用</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39.</w:t>
      </w:r>
      <w:r>
        <w:rPr>
          <w:rFonts w:hint="eastAsia"/>
          <w:shd w:val="clear" w:color="auto" w:fill="FFFFFF"/>
        </w:rPr>
        <w:t>不得</w:t>
      </w:r>
      <w:r>
        <w:rPr>
          <w:rFonts w:hint="eastAsia"/>
          <w:szCs w:val="32"/>
          <w:shd w:val="clear" w:color="auto" w:fill="FFFFFF"/>
        </w:rPr>
        <w:t>将不同资产管理计划进行混同运作，或者出现资金与资产无法明确对应的其他情形</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40.禁止不按规定进行合理估值，脱离实际投资收益进行分离定价</w:t>
      </w:r>
      <w:r>
        <w:rPr>
          <w:rFonts w:hint="eastAsia"/>
          <w:szCs w:val="32"/>
          <w:shd w:val="clear" w:color="auto" w:fill="FFFFFF"/>
          <w:lang w:eastAsia="zh-CN"/>
        </w:rPr>
        <w:t>。</w:t>
      </w:r>
    </w:p>
    <w:p>
      <w:pPr>
        <w:spacing w:line="440" w:lineRule="exact"/>
        <w:rPr>
          <w:rFonts w:hint="eastAsia" w:eastAsia="幼圆"/>
          <w:szCs w:val="32"/>
          <w:shd w:val="clear" w:color="auto" w:fill="FFFFFF"/>
          <w:lang w:eastAsia="zh-CN"/>
        </w:rPr>
      </w:pPr>
      <w:r>
        <w:rPr>
          <w:rFonts w:hint="eastAsia"/>
          <w:szCs w:val="32"/>
          <w:shd w:val="clear" w:color="auto" w:fill="FFFFFF"/>
        </w:rPr>
        <w:t>41.禁止不产生实际投资收益，仅以后期投资者的投资资金向前期投资者进行兑付</w:t>
      </w:r>
      <w:r>
        <w:rPr>
          <w:rFonts w:hint="eastAsia"/>
          <w:szCs w:val="32"/>
          <w:shd w:val="clear" w:color="auto" w:fill="FFFFFF"/>
          <w:lang w:eastAsia="zh-CN"/>
        </w:rPr>
        <w:t>。</w:t>
      </w:r>
    </w:p>
    <w:p>
      <w:pPr>
        <w:spacing w:line="440" w:lineRule="exact"/>
        <w:rPr>
          <w:rFonts w:hint="eastAsia"/>
          <w:szCs w:val="32"/>
          <w:shd w:val="clear" w:color="auto" w:fill="FFFFFF"/>
          <w:lang w:eastAsia="zh-CN"/>
        </w:rPr>
      </w:pPr>
      <w:r>
        <w:rPr>
          <w:rFonts w:hint="eastAsia"/>
          <w:szCs w:val="32"/>
          <w:shd w:val="clear" w:color="auto" w:fill="FFFFFF"/>
        </w:rPr>
        <w:t>42.不得在发生兑付风险时通过开放参与或者滚动发行等方式由后期投资者承担风险</w:t>
      </w:r>
      <w:r>
        <w:rPr>
          <w:rFonts w:hint="eastAsia"/>
          <w:szCs w:val="32"/>
          <w:shd w:val="clear" w:color="auto" w:fill="FFFFFF"/>
          <w:lang w:eastAsia="zh-CN"/>
        </w:rPr>
        <w:t>。</w:t>
      </w:r>
    </w:p>
    <w:p>
      <w:pPr>
        <w:spacing w:line="440" w:lineRule="exact"/>
      </w:pPr>
      <w:r>
        <w:rPr>
          <w:rFonts w:hint="eastAsia"/>
          <w:shd w:val="clear" w:color="auto" w:fill="FFFFFF"/>
          <w:lang w:val="en-US" w:eastAsia="zh-CN"/>
        </w:rPr>
        <w:t>43.不得聘用从其他证券基金经营机构离任未满6个月的基金经理和投资经理，从事投资、研究、交易等相关业务；不得聘用公募基金的基金经理等主要投研人员在其离职后1年内从事非公募基金投资管理等工作。</w:t>
      </w:r>
    </w:p>
    <w:p>
      <w:pPr>
        <w:pStyle w:val="4"/>
        <w:spacing w:line="440" w:lineRule="exact"/>
        <w:rPr>
          <w:shd w:val="clear" w:color="auto" w:fill="FFFFFF"/>
        </w:rPr>
      </w:pPr>
      <w:bookmarkStart w:id="276" w:name="_Toc419553707"/>
      <w:bookmarkStart w:id="277" w:name="_Toc838"/>
      <w:bookmarkStart w:id="278" w:name="_Toc31248"/>
      <w:bookmarkStart w:id="279" w:name="_Toc495311408"/>
      <w:bookmarkStart w:id="280" w:name="_Toc25200"/>
      <w:bookmarkStart w:id="281" w:name="_Toc21369"/>
      <w:bookmarkStart w:id="282" w:name="_Toc3984"/>
      <w:bookmarkStart w:id="283" w:name="_Toc1783"/>
      <w:bookmarkStart w:id="284" w:name="_Toc5164"/>
      <w:bookmarkStart w:id="285" w:name="_Toc18476"/>
      <w:bookmarkStart w:id="286" w:name="_Toc29030"/>
      <w:bookmarkStart w:id="287" w:name="_Toc8875"/>
      <w:r>
        <w:rPr>
          <w:rFonts w:hint="eastAsia"/>
          <w:shd w:val="clear" w:color="auto" w:fill="FFFFFF"/>
          <w:lang w:val="en-US" w:eastAsia="zh-CN"/>
        </w:rPr>
        <w:t>五</w:t>
      </w:r>
      <w:r>
        <w:rPr>
          <w:rFonts w:hint="eastAsia"/>
          <w:shd w:val="clear" w:color="auto" w:fill="FFFFFF"/>
        </w:rPr>
        <w:t>、</w:t>
      </w:r>
      <w:r>
        <w:rPr>
          <w:rFonts w:hint="eastAsia"/>
          <w:shd w:val="clear" w:color="auto" w:fill="FFFFFF"/>
          <w:lang w:val="en-US" w:eastAsia="zh-CN"/>
        </w:rPr>
        <w:t>发布证券研究报告</w:t>
      </w:r>
      <w:r>
        <w:rPr>
          <w:rFonts w:hint="eastAsia"/>
          <w:shd w:val="clear" w:color="auto" w:fill="FFFFFF"/>
        </w:rPr>
        <w:t>业务</w:t>
      </w:r>
      <w:bookmarkEnd w:id="276"/>
      <w:r>
        <w:rPr>
          <w:rFonts w:hint="eastAsia"/>
          <w:shd w:val="clear" w:color="auto" w:fill="FFFFFF"/>
        </w:rPr>
        <w:t>合规底线</w:t>
      </w:r>
      <w:bookmarkEnd w:id="277"/>
      <w:bookmarkEnd w:id="278"/>
      <w:bookmarkEnd w:id="279"/>
      <w:bookmarkEnd w:id="280"/>
      <w:bookmarkEnd w:id="281"/>
      <w:bookmarkEnd w:id="282"/>
      <w:bookmarkEnd w:id="283"/>
      <w:bookmarkEnd w:id="284"/>
      <w:bookmarkEnd w:id="285"/>
      <w:bookmarkEnd w:id="286"/>
      <w:bookmarkEnd w:id="287"/>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1</w:t>
      </w:r>
      <w:r>
        <w:rPr>
          <w:rFonts w:cs="Times New Roman"/>
          <w:shd w:val="clear" w:color="auto" w:fill="FFFFFF"/>
        </w:rPr>
        <w:t>.</w:t>
      </w:r>
      <w:r>
        <w:rPr>
          <w:rFonts w:hint="eastAsia" w:cs="Times New Roman"/>
          <w:shd w:val="clear" w:color="auto" w:fill="FFFFFF"/>
        </w:rPr>
        <w:t xml:space="preserve"> 证券公司、证券投资咨询机构发布证券研究报告，应当遵守法律、行政法规和本规定，遵循独立、客观、公平、审慎原则，有效防范利益冲突，公平对待发布对象，禁止传播虚假、不实、误导性信息，禁止从事或者参与内幕交易、操纵证券市场活动</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2</w:t>
      </w:r>
      <w:r>
        <w:rPr>
          <w:rFonts w:cs="Times New Roman"/>
          <w:shd w:val="clear" w:color="auto" w:fill="FFFFFF"/>
        </w:rPr>
        <w:t>.</w:t>
      </w:r>
      <w:r>
        <w:rPr>
          <w:rFonts w:hint="eastAsia" w:cs="Times New Roman"/>
          <w:shd w:val="clear" w:color="auto" w:fill="FFFFFF"/>
        </w:rPr>
        <w:t>在发布的证券研究报告上署名的人员，应当符合相关从业条件，并在中国证券业协会注册登记为证券分析师。证券分析师不得同时注册为证券投资顾问</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3.</w:t>
      </w:r>
      <w:r>
        <w:rPr>
          <w:rFonts w:hint="eastAsia" w:cs="Times New Roman"/>
          <w:shd w:val="clear" w:color="auto" w:fill="FFFFFF"/>
        </w:rPr>
        <w:t>从事发布证券研究报告业务的相关人员，不得同时从事证券自营、证券资产管理等存在利益冲突的业务</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4.</w:t>
      </w:r>
      <w:r>
        <w:rPr>
          <w:rFonts w:hint="eastAsia" w:cs="Times New Roman"/>
          <w:shd w:val="clear" w:color="auto" w:fill="FFFFFF"/>
        </w:rPr>
        <w:t>证券公司、证券投资咨询机构应当采取有效措施，保证制作发布证券研究报告不受证券发行人、上市公司、基金管理公司、资产管理公司等利益相关者的干涉和影响</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5</w:t>
      </w:r>
      <w:r>
        <w:rPr>
          <w:rFonts w:cs="Times New Roman"/>
          <w:shd w:val="clear" w:color="auto" w:fill="FFFFFF"/>
        </w:rPr>
        <w:t>.</w:t>
      </w:r>
      <w:r>
        <w:rPr>
          <w:rFonts w:hint="eastAsia" w:cs="Times New Roman"/>
          <w:shd w:val="clear" w:color="auto" w:fill="FFFFFF"/>
        </w:rPr>
        <w:t>制作发布证券研究报告的相关人员，应当独立于证券研究报告相关销售服务人员；证券研究报告相关销售服务人员不得在证券研究报告发布前干涉和影响证券研究报告的制作过程、研究观点和发布时间</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6.</w:t>
      </w:r>
      <w:r>
        <w:rPr>
          <w:rFonts w:hint="eastAsia" w:cs="Times New Roman"/>
          <w:shd w:val="clear" w:color="auto" w:fill="FFFFFF"/>
        </w:rPr>
        <w:t>证券公司、证券投资咨询机构应当公平对待证券研究报告的发布对象，不得将证券研究报告的内容或者观点，优先提供给公司内部部门、人员或者特定对象</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7.</w:t>
      </w:r>
      <w:r>
        <w:rPr>
          <w:rFonts w:hint="eastAsia" w:cs="Times New Roman"/>
          <w:shd w:val="clear" w:color="auto" w:fill="FFFFFF"/>
        </w:rPr>
        <w:t>发布对具体股票作出明确估值和投资评级的证券研究报告时，公司持有该股票达到相关上市公司已发行股份</w:t>
      </w:r>
      <w:r>
        <w:rPr>
          <w:rFonts w:cs="Times New Roman"/>
          <w:shd w:val="clear" w:color="auto" w:fill="FFFFFF"/>
        </w:rPr>
        <w:t>1%以上的，应当在证券研究报告中向客户披露本公司持有该股票的情况，并且在证券研究报告发布日及第二个交易日，不得进行与证券研究报告观点相反的交易</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8.</w:t>
      </w:r>
      <w:r>
        <w:rPr>
          <w:rFonts w:hint="eastAsia" w:cs="Times New Roman"/>
          <w:shd w:val="clear" w:color="auto" w:fill="FFFFFF"/>
        </w:rPr>
        <w:t>证券分析师参与公司承销保荐、财务顾问等业务项目期间，不得发布与该业务项目相关的证券研究报告。跨越隔离墙期满，证券分析师不得利用公司承销保荐、财务顾问等业务项目的非公开信息，发布证券研究报告</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9.</w:t>
      </w:r>
      <w:r>
        <w:rPr>
          <w:rFonts w:hint="eastAsia" w:cs="Times New Roman"/>
          <w:shd w:val="clear" w:color="auto" w:fill="FFFFFF"/>
        </w:rPr>
        <w:t>发布证券研究报告相关业务档案的保存期限自证券研究报告发布之日起不得少于</w:t>
      </w:r>
      <w:r>
        <w:rPr>
          <w:rFonts w:cs="Times New Roman"/>
          <w:shd w:val="clear" w:color="auto" w:fill="FFFFFF"/>
        </w:rPr>
        <w:t>5年</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10.</w:t>
      </w:r>
      <w:r>
        <w:rPr>
          <w:rFonts w:hint="eastAsia" w:cs="Times New Roman"/>
          <w:shd w:val="clear" w:color="auto" w:fill="FFFFFF"/>
        </w:rPr>
        <w:t>证券分析师通过广播、电视、网络、报刊等公众媒体以及报告会、交流会等形式，发表涉及具体证券的评论意见，或者解读其撰写的证券研究报告，禁止明示或者暗示保证投资收益</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1</w:t>
      </w:r>
      <w:r>
        <w:rPr>
          <w:rFonts w:cs="Times New Roman"/>
          <w:shd w:val="clear" w:color="auto" w:fill="FFFFFF"/>
        </w:rPr>
        <w:t>1.</w:t>
      </w:r>
      <w:r>
        <w:rPr>
          <w:rFonts w:hint="eastAsia" w:cs="Times New Roman"/>
          <w:shd w:val="clear" w:color="auto" w:fill="FFFFFF"/>
        </w:rPr>
        <w:t>经营机构发布证券研究报告，应当审慎使用信息，对引用信息和数据来源进行核实，不得将无法确认来源合法合规性的信息写入证券研究报告，不得将无法认定真实性的市场传言作为确定性研究结论的依据</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1</w:t>
      </w:r>
      <w:r>
        <w:rPr>
          <w:rFonts w:cs="Times New Roman"/>
          <w:shd w:val="clear" w:color="auto" w:fill="FFFFFF"/>
        </w:rPr>
        <w:t>2.</w:t>
      </w:r>
      <w:r>
        <w:rPr>
          <w:rFonts w:hint="eastAsia" w:cs="Times New Roman"/>
          <w:shd w:val="clear" w:color="auto" w:fill="FFFFFF"/>
        </w:rPr>
        <w:t>经营机构发布证券研究报告，不得以任何形式使用或者泄露国家保密信息、内幕信息以及上市公司未公开重大信息</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1</w:t>
      </w:r>
      <w:r>
        <w:rPr>
          <w:rFonts w:cs="Times New Roman"/>
          <w:shd w:val="clear" w:color="auto" w:fill="FFFFFF"/>
        </w:rPr>
        <w:t>3.</w:t>
      </w:r>
      <w:r>
        <w:rPr>
          <w:rFonts w:hint="eastAsia" w:cs="Times New Roman"/>
          <w:shd w:val="clear" w:color="auto" w:fill="FFFFFF"/>
        </w:rPr>
        <w:t>发布证券研究报告相关人员进行上市公司调研活动，不得向证券研究报告相关销售服务人员、特定客户和其他无关人员泄露研究部门或研究子公司的调研底稿、调研后发布证券研究报告的计划、研究观点的调整信息，以及未来一段时间的非客户服务性质的独立调研计划</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14.</w:t>
      </w:r>
      <w:r>
        <w:rPr>
          <w:rFonts w:hint="eastAsia" w:cs="Times New Roman"/>
          <w:shd w:val="clear" w:color="auto" w:fill="FFFFFF"/>
        </w:rPr>
        <w:t>不得主动寻求上市公司相关内幕信息或者未公开重大信息</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1</w:t>
      </w:r>
      <w:r>
        <w:rPr>
          <w:rFonts w:cs="Times New Roman"/>
          <w:shd w:val="clear" w:color="auto" w:fill="FFFFFF"/>
        </w:rPr>
        <w:t>5.</w:t>
      </w:r>
      <w:r>
        <w:rPr>
          <w:rFonts w:hint="eastAsia" w:cs="Times New Roman"/>
          <w:shd w:val="clear" w:color="auto" w:fill="FFFFFF"/>
        </w:rPr>
        <w:t>被动知悉上市公司内幕信息或者未公开重大信息的，应当对有关信息内容进行保密，并及时向所在机构的合规管理部门报告本人已获知有关信息的事实，在有关信息公开前不得发布涉及该上市公司的证券研究报告</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1</w:t>
      </w:r>
      <w:r>
        <w:rPr>
          <w:rFonts w:cs="Times New Roman"/>
          <w:shd w:val="clear" w:color="auto" w:fill="FFFFFF"/>
        </w:rPr>
        <w:t>6.</w:t>
      </w:r>
      <w:r>
        <w:rPr>
          <w:rFonts w:hint="eastAsia" w:cs="Times New Roman"/>
          <w:shd w:val="clear" w:color="auto" w:fill="FFFFFF"/>
        </w:rPr>
        <w:t>上市公司调研纪要仅供内部存档或撰写研究报告使用，不得对外发布或提供给客户</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17.</w:t>
      </w:r>
      <w:r>
        <w:rPr>
          <w:rFonts w:hint="eastAsia" w:cs="Times New Roman"/>
          <w:shd w:val="clear" w:color="auto" w:fill="FFFFFF"/>
        </w:rPr>
        <w:t>经营机构制作证券研究报告应当坚持客观原则，避免使用夸大、低俗、诱导性、煽动性的标题或者用语，不得对证券估值、投资评级作出任何形式的保证</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1</w:t>
      </w:r>
      <w:r>
        <w:rPr>
          <w:rFonts w:cs="Times New Roman"/>
          <w:shd w:val="clear" w:color="auto" w:fill="FFFFFF"/>
        </w:rPr>
        <w:t>8.</w:t>
      </w:r>
      <w:r>
        <w:rPr>
          <w:rFonts w:hint="eastAsia" w:cs="Times New Roman"/>
          <w:shd w:val="clear" w:color="auto" w:fill="FFFFFF"/>
        </w:rPr>
        <w:t>经营机构应当建立拟发布的证券研究报告市场影响评估机制，在证券研究报告制作和合规审查环节，对证券研究报告重要敏感信息可能对市场产生的影响进行审慎评估，不得基于个别数据夸大或臆测行业或市场整体风险</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1</w:t>
      </w:r>
      <w:r>
        <w:rPr>
          <w:rFonts w:cs="Times New Roman"/>
          <w:shd w:val="clear" w:color="auto" w:fill="FFFFFF"/>
        </w:rPr>
        <w:t>9.</w:t>
      </w:r>
      <w:r>
        <w:rPr>
          <w:rFonts w:hint="eastAsia" w:cs="Times New Roman"/>
          <w:shd w:val="clear" w:color="auto" w:fill="FFFFFF"/>
        </w:rPr>
        <w:t>经营机构在证券研究报告发布前，可以就证券研究报告涉及上市公司相关信息的真实性向该上市公司进行确认，但不得透露该证券研究报告的发布时间、观点、盈利预测和结论</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2</w:t>
      </w:r>
      <w:r>
        <w:rPr>
          <w:rFonts w:cs="Times New Roman"/>
          <w:shd w:val="clear" w:color="auto" w:fill="FFFFFF"/>
        </w:rPr>
        <w:t>0.</w:t>
      </w:r>
      <w:r>
        <w:rPr>
          <w:rFonts w:hint="eastAsia" w:cs="Times New Roman"/>
          <w:shd w:val="clear" w:color="auto" w:fill="FFFFFF"/>
        </w:rPr>
        <w:t>在证券研究报告发布之前，制作发布证券研究报告的相关人员不得向证券研究报告相关销售服务人员、客户及其他无关人员泄露研究对象覆盖范围的调整、制作与发布研究报告的计划，证券研究报告的发布时间、观点和结论，以及涉及盈利预测、投资评级、目标价格等内容的调整计划</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2</w:t>
      </w:r>
      <w:r>
        <w:rPr>
          <w:rFonts w:cs="Times New Roman"/>
          <w:shd w:val="clear" w:color="auto" w:fill="FFFFFF"/>
        </w:rPr>
        <w:t>1.</w:t>
      </w:r>
      <w:r>
        <w:rPr>
          <w:rFonts w:hint="eastAsia" w:cs="Times New Roman"/>
          <w:shd w:val="clear" w:color="auto" w:fill="FFFFFF"/>
        </w:rPr>
        <w:t>担任发行人股票首次公开发行的保荐机构、主承销商，自确定并公告发行价格之日起</w:t>
      </w:r>
      <w:r>
        <w:rPr>
          <w:rFonts w:cs="Times New Roman"/>
          <w:shd w:val="clear" w:color="auto" w:fill="FFFFFF"/>
        </w:rPr>
        <w:t>40日内，不得发布与该发行人有关的证券研究报告</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22.</w:t>
      </w:r>
      <w:r>
        <w:rPr>
          <w:rFonts w:hint="eastAsia" w:cs="Times New Roman"/>
          <w:shd w:val="clear" w:color="auto" w:fill="FFFFFF"/>
        </w:rPr>
        <w:t>担任上市公司股票增发、配股、发行可转换公司债券等再融资项目的保荐机构、主承销商或者财务顾问，自确定并公告公开发行价格之日起</w:t>
      </w:r>
      <w:r>
        <w:rPr>
          <w:rFonts w:cs="Times New Roman"/>
          <w:shd w:val="clear" w:color="auto" w:fill="FFFFFF"/>
        </w:rPr>
        <w:t>10日内，不得发布与该上市公司有关的证券研究报告</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2</w:t>
      </w:r>
      <w:r>
        <w:rPr>
          <w:rFonts w:cs="Times New Roman"/>
          <w:shd w:val="clear" w:color="auto" w:fill="FFFFFF"/>
        </w:rPr>
        <w:t>3.</w:t>
      </w:r>
      <w:r>
        <w:rPr>
          <w:rFonts w:hint="eastAsia" w:cs="Times New Roman"/>
          <w:shd w:val="clear" w:color="auto" w:fill="FFFFFF"/>
        </w:rPr>
        <w:t>经营机构应当综合考虑合规情况、研究质量、客户评价、工作量等多种因素，设立发布证券研究报告相关人员的考核激励标准。外部评选结果仅作为对分析师个人社会评价的参考，不得作为证券分析师薪酬激励的依据</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2</w:t>
      </w:r>
      <w:r>
        <w:rPr>
          <w:rFonts w:cs="Times New Roman"/>
          <w:shd w:val="clear" w:color="auto" w:fill="FFFFFF"/>
        </w:rPr>
        <w:t>4.</w:t>
      </w:r>
      <w:r>
        <w:rPr>
          <w:rFonts w:hint="eastAsia" w:cs="Times New Roman"/>
          <w:shd w:val="clear" w:color="auto" w:fill="FFFFFF"/>
        </w:rPr>
        <w:t>与发布证券研究报告业务存在利益冲突的部门或人员不得参与对发布证券研究报告相关人员的考核。证券分析师跨越信息隔离墙参与公司承销保荐、财务顾问业务等项目的，其个人薪酬不得与相关项目的业务收入直接挂钩。研究销售人员不得参与对分析师等研究人员的考核</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2</w:t>
      </w:r>
      <w:r>
        <w:rPr>
          <w:rFonts w:cs="Times New Roman"/>
          <w:shd w:val="clear" w:color="auto" w:fill="FFFFFF"/>
        </w:rPr>
        <w:t>5.</w:t>
      </w:r>
      <w:r>
        <w:rPr>
          <w:rFonts w:hint="eastAsia" w:cs="Times New Roman"/>
          <w:shd w:val="clear" w:color="auto" w:fill="FFFFFF"/>
        </w:rPr>
        <w:t>经营机构的研究部门或者研究子公司接受特定客户委托，按照协议约定就尚未覆盖的具体股票提供含有证券估值或投资评级的研究成果或者投资分析意见的，自提供之日起</w:t>
      </w:r>
      <w:r>
        <w:rPr>
          <w:rFonts w:cs="Times New Roman"/>
          <w:shd w:val="clear" w:color="auto" w:fill="FFFFFF"/>
        </w:rPr>
        <w:t>6个月内不得就该股票发布证券研究报告</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2</w:t>
      </w:r>
      <w:r>
        <w:rPr>
          <w:rFonts w:cs="Times New Roman"/>
          <w:shd w:val="clear" w:color="auto" w:fill="FFFFFF"/>
        </w:rPr>
        <w:t>6.</w:t>
      </w:r>
      <w:r>
        <w:rPr>
          <w:rFonts w:hint="eastAsia" w:cs="Times New Roman"/>
          <w:shd w:val="clear" w:color="auto" w:fill="FFFFFF"/>
        </w:rPr>
        <w:t>经营机构的研究部门或者研究子公司不得就已经覆盖的具体股票接受委托提供仅供特定客户使用的、与最新已发布证券研究报告结论不一致的研究成果或者投资分析意见</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2</w:t>
      </w:r>
      <w:r>
        <w:rPr>
          <w:rFonts w:cs="Times New Roman"/>
          <w:shd w:val="clear" w:color="auto" w:fill="FFFFFF"/>
        </w:rPr>
        <w:t>7.</w:t>
      </w:r>
      <w:r>
        <w:rPr>
          <w:rFonts w:hint="eastAsia" w:cs="Times New Roman"/>
          <w:shd w:val="clear" w:color="auto" w:fill="FFFFFF"/>
        </w:rPr>
        <w:t>经营机构应当明确要求证券分析师不得在公司内部部门或外部机构兼任有损其独立性与客观性的其他职务，包括担任上市公司的独立董事</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28.</w:t>
      </w:r>
      <w:r>
        <w:rPr>
          <w:rFonts w:hint="eastAsia" w:cs="Times New Roman"/>
          <w:shd w:val="clear" w:color="auto" w:fill="FFFFFF"/>
        </w:rPr>
        <w:t>经营机构开展发布证券研究报告业务，应按照《证券期货经营机构及工作人员廉洁从业规定》等要求公平竞争、合规经营，不得向上市公司、证券发行人、基金管理公司、资产管理公司以及其他利益相关者输送不正当利益，包括提供礼金、礼品、旅游、红包、娱乐健身等利益</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2</w:t>
      </w:r>
      <w:r>
        <w:rPr>
          <w:rFonts w:cs="Times New Roman"/>
          <w:shd w:val="clear" w:color="auto" w:fill="FFFFFF"/>
        </w:rPr>
        <w:t>9.</w:t>
      </w:r>
      <w:r>
        <w:rPr>
          <w:rFonts w:hint="eastAsia" w:cs="Times New Roman"/>
          <w:shd w:val="clear" w:color="auto" w:fill="FFFFFF"/>
        </w:rPr>
        <w:t>经营机构授权公众媒体及其他机构刊载或者转发涉及具体上市公司的证券研究报告、评论意见，应当慎重评估，充分论证必要性，要求授权转发或刊载研究报告、评论意见的媒体机构注明研究报告的发布人和发布日期、评论意见的发表者和发布时间，提示使用研究报告或评论意见的风险等，要求媒体机构不得自行对公司所提供材料的标题或者内容作实质性修改</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3</w:t>
      </w:r>
      <w:r>
        <w:rPr>
          <w:rFonts w:cs="Times New Roman"/>
          <w:shd w:val="clear" w:color="auto" w:fill="FFFFFF"/>
        </w:rPr>
        <w:t>0.</w:t>
      </w:r>
      <w:r>
        <w:rPr>
          <w:rFonts w:hint="eastAsia" w:cs="Times New Roman"/>
          <w:shd w:val="clear" w:color="auto" w:fill="FFFFFF"/>
        </w:rPr>
        <w:t>加强证券研究报告发布环节管理，要求公司相关人员不得将证券研究报告私自提供给未经公司授权的公众媒体或者其他机构，提示客户不要将证券研究报告转发给他人</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31.</w:t>
      </w:r>
      <w:r>
        <w:rPr>
          <w:rFonts w:hint="eastAsia" w:cs="Times New Roman"/>
          <w:shd w:val="clear" w:color="auto" w:fill="FFFFFF"/>
        </w:rPr>
        <w:t>经营机构应当核实专家的身份，并将经核实的专家身份告知投资者，不得有虚假或误导性</w:t>
      </w:r>
      <w:r>
        <w:rPr>
          <w:rFonts w:hint="eastAsia" w:cs="Times New Roman"/>
          <w:shd w:val="clear" w:color="auto" w:fill="FFFFFF"/>
          <w:lang w:eastAsia="zh-CN"/>
        </w:rPr>
        <w:t>成分</w:t>
      </w:r>
      <w:r>
        <w:rPr>
          <w:rFonts w:hint="eastAsia" w:cs="Times New Roman"/>
          <w:shd w:val="clear" w:color="auto" w:fill="FFFFFF"/>
        </w:rPr>
        <w:t>，并应当告知外部专家必须遵守的合规要求</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3</w:t>
      </w:r>
      <w:r>
        <w:rPr>
          <w:rFonts w:cs="Times New Roman"/>
          <w:shd w:val="clear" w:color="auto" w:fill="FFFFFF"/>
        </w:rPr>
        <w:t>2.</w:t>
      </w:r>
      <w:r>
        <w:rPr>
          <w:rFonts w:hint="eastAsia" w:cs="Times New Roman"/>
          <w:shd w:val="clear" w:color="auto" w:fill="FFFFFF"/>
        </w:rPr>
        <w:t>经营机构邀请第三方为客户提供证券投资咨询服务以外的咨询服务，经营机构不得通过外包或与第三方签署业务收入分成协议等类似形式安排没有证券投资咨询业务资质的机构或个人为客户提供前述咨询服务</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3</w:t>
      </w:r>
      <w:r>
        <w:rPr>
          <w:rFonts w:cs="Times New Roman"/>
          <w:shd w:val="clear" w:color="auto" w:fill="FFFFFF"/>
        </w:rPr>
        <w:t>3.</w:t>
      </w:r>
      <w:r>
        <w:rPr>
          <w:rFonts w:hint="eastAsia" w:cs="Times New Roman"/>
          <w:shd w:val="clear" w:color="auto" w:fill="FFFFFF"/>
        </w:rPr>
        <w:t>证券分析师不得私自以公司名义、冠以公司职务或者其他容易引发身份误导的方式对外公开发表言论</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3</w:t>
      </w:r>
      <w:r>
        <w:rPr>
          <w:rFonts w:cs="Times New Roman"/>
          <w:shd w:val="clear" w:color="auto" w:fill="FFFFFF"/>
        </w:rPr>
        <w:t>4.</w:t>
      </w:r>
      <w:r>
        <w:rPr>
          <w:rFonts w:hint="eastAsia" w:cs="Times New Roman"/>
          <w:shd w:val="clear" w:color="auto" w:fill="FFFFFF"/>
        </w:rPr>
        <w:t>证券分析师应当恪守诚信原则，其研究结论应当是证券分析师真实意思的表达，不得在提供投资分析意见时违背自身真实意思误导投资者</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35.</w:t>
      </w:r>
      <w:r>
        <w:rPr>
          <w:rFonts w:hint="eastAsia" w:cs="Times New Roman"/>
          <w:shd w:val="clear" w:color="auto" w:fill="FFFFFF"/>
        </w:rPr>
        <w:t>证券分析师制作发布证券研究报告，应当自觉使用合法合规信息，不得以任何形式使用或泄露国家保密信息、上市公司内幕信息以及未公开重大信息，不得编造并传播虚假、不实、误导性信息。证券分析师引用信息和数据来源时，应对引用信息和数据来源进行核实，审慎使用</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3</w:t>
      </w:r>
      <w:r>
        <w:rPr>
          <w:rFonts w:cs="Times New Roman"/>
          <w:shd w:val="clear" w:color="auto" w:fill="FFFFFF"/>
        </w:rPr>
        <w:t>6.</w:t>
      </w:r>
      <w:r>
        <w:rPr>
          <w:rFonts w:hint="eastAsia" w:cs="Times New Roman"/>
          <w:shd w:val="clear" w:color="auto" w:fill="FFFFFF"/>
        </w:rPr>
        <w:t>证券分析师应当充分尊重知识产权，不得抄袭他人著作、论文或其他证券分析师的研究成果，在证券研究报告中引用他人著作、论文或研究成果时，应当加以注明</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3</w:t>
      </w:r>
      <w:r>
        <w:rPr>
          <w:rFonts w:cs="Times New Roman"/>
          <w:shd w:val="clear" w:color="auto" w:fill="FFFFFF"/>
        </w:rPr>
        <w:t>7.</w:t>
      </w:r>
      <w:r>
        <w:rPr>
          <w:rFonts w:hint="eastAsia" w:cs="Times New Roman"/>
          <w:shd w:val="clear" w:color="auto" w:fill="FFFFFF"/>
        </w:rPr>
        <w:t>证券分析师制作发布证券研究报告、提供相关服务，不得用以往推荐具体证券的表现佐证未来预测的准确性，也不得对具体的研究观点或结论进行保证或夸大</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3</w:t>
      </w:r>
      <w:r>
        <w:rPr>
          <w:rFonts w:cs="Times New Roman"/>
          <w:shd w:val="clear" w:color="auto" w:fill="FFFFFF"/>
        </w:rPr>
        <w:t>8.</w:t>
      </w:r>
      <w:r>
        <w:rPr>
          <w:rFonts w:hint="eastAsia" w:cs="Times New Roman"/>
          <w:shd w:val="clear" w:color="auto" w:fill="FFFFFF"/>
        </w:rPr>
        <w:t>证券分析师应当通过公司规定的系统平台发布证券研究报告，不得通过短信、个人邮件等方式向特定客户、公司内部部门提供或泄露尚未发布的证券研究报告内容和观点，不得通过包括论坛、博客、微信、微博等互联网平台对外提供或泄露尚未发布的证券研究报告内容和观点</w:t>
      </w:r>
      <w:r>
        <w:rPr>
          <w:rFonts w:hint="eastAsia" w:cs="Times New Roman"/>
          <w:shd w:val="clear" w:color="auto" w:fill="FFFFFF"/>
          <w:lang w:eastAsia="zh-CN"/>
        </w:rPr>
        <w:t>。</w:t>
      </w:r>
    </w:p>
    <w:p>
      <w:pPr>
        <w:tabs>
          <w:tab w:val="left" w:pos="0"/>
        </w:tabs>
        <w:spacing w:line="440" w:lineRule="exact"/>
        <w:ind w:firstLineChars="0"/>
        <w:rPr>
          <w:rFonts w:hint="eastAsia" w:cs="Times New Roman"/>
          <w:shd w:val="clear" w:color="auto" w:fill="FFFFFF"/>
          <w:lang w:eastAsia="zh-CN"/>
        </w:rPr>
      </w:pPr>
      <w:r>
        <w:rPr>
          <w:rFonts w:hint="eastAsia" w:cs="Times New Roman"/>
          <w:shd w:val="clear" w:color="auto" w:fill="FFFFFF"/>
        </w:rPr>
        <w:t>3</w:t>
      </w:r>
      <w:r>
        <w:rPr>
          <w:rFonts w:cs="Times New Roman"/>
          <w:shd w:val="clear" w:color="auto" w:fill="FFFFFF"/>
        </w:rPr>
        <w:t>9.</w:t>
      </w:r>
      <w:r>
        <w:rPr>
          <w:rFonts w:hint="eastAsia" w:cs="Times New Roman"/>
          <w:shd w:val="clear" w:color="auto" w:fill="FFFFFF"/>
        </w:rPr>
        <w:t>证券分析师只能与一家经营机构签订劳动合同，不得以任何形式同时在两家或两家以上的机构执业</w:t>
      </w:r>
      <w:r>
        <w:rPr>
          <w:rFonts w:hint="eastAsia" w:cs="Times New Roman"/>
          <w:shd w:val="clear" w:color="auto" w:fill="FFFFFF"/>
          <w:lang w:eastAsia="zh-CN"/>
        </w:rPr>
        <w:t>。</w:t>
      </w:r>
    </w:p>
    <w:p>
      <w:pPr>
        <w:tabs>
          <w:tab w:val="left" w:pos="0"/>
        </w:tabs>
        <w:spacing w:line="440" w:lineRule="exact"/>
        <w:ind w:firstLineChars="0"/>
        <w:rPr>
          <w:rFonts w:hint="eastAsia"/>
          <w:lang w:eastAsia="zh-CN"/>
        </w:rPr>
      </w:pPr>
      <w:r>
        <w:rPr>
          <w:rFonts w:hint="eastAsia"/>
          <w:lang w:val="en-US" w:eastAsia="zh-CN"/>
        </w:rPr>
        <w:t>40.不得聘用从其他证券基金经营机构离任未满6个月的基金经理和投资经理，从事发布研究报告业务。</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4</w:t>
      </w:r>
      <w:r>
        <w:rPr>
          <w:rFonts w:hint="eastAsia" w:cs="Times New Roman"/>
          <w:shd w:val="clear" w:color="auto" w:fill="FFFFFF"/>
          <w:lang w:val="en-US" w:eastAsia="zh-CN"/>
        </w:rPr>
        <w:t>1</w:t>
      </w:r>
      <w:r>
        <w:rPr>
          <w:rFonts w:cs="Times New Roman"/>
          <w:shd w:val="clear" w:color="auto" w:fill="FFFFFF"/>
        </w:rPr>
        <w:t>.</w:t>
      </w:r>
      <w:r>
        <w:rPr>
          <w:rFonts w:hint="eastAsia" w:cs="Times New Roman"/>
          <w:shd w:val="clear" w:color="auto" w:fill="FFFFFF"/>
        </w:rPr>
        <w:t>证券分析师不得在公司内部或外部兼任有损其独立性与客观性的其他职务，包括担任上市公司的独立董事</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4</w:t>
      </w:r>
      <w:r>
        <w:rPr>
          <w:rFonts w:hint="eastAsia" w:cs="Times New Roman"/>
          <w:shd w:val="clear" w:color="auto" w:fill="FFFFFF"/>
          <w:lang w:val="en-US" w:eastAsia="zh-CN"/>
        </w:rPr>
        <w:t>2</w:t>
      </w:r>
      <w:r>
        <w:rPr>
          <w:rFonts w:cs="Times New Roman"/>
          <w:shd w:val="clear" w:color="auto" w:fill="FFFFFF"/>
        </w:rPr>
        <w:t>.</w:t>
      </w:r>
      <w:r>
        <w:rPr>
          <w:rFonts w:hint="eastAsia" w:cs="Times New Roman"/>
          <w:shd w:val="clear" w:color="auto" w:fill="FFFFFF"/>
        </w:rPr>
        <w:t>证券分析师参加媒体组织的研究评价活动，应当经所在公司同意，秉承公平竞争的原则，不得以不正当手段争取较高的研究评价结果</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4</w:t>
      </w:r>
      <w:r>
        <w:rPr>
          <w:rFonts w:hint="eastAsia" w:cs="Times New Roman"/>
          <w:shd w:val="clear" w:color="auto" w:fill="FFFFFF"/>
          <w:lang w:val="en-US" w:eastAsia="zh-CN"/>
        </w:rPr>
        <w:t>3</w:t>
      </w:r>
      <w:r>
        <w:rPr>
          <w:rFonts w:cs="Times New Roman"/>
          <w:shd w:val="clear" w:color="auto" w:fill="FFFFFF"/>
        </w:rPr>
        <w:t>.</w:t>
      </w:r>
      <w:r>
        <w:rPr>
          <w:rFonts w:hint="eastAsia" w:cs="Times New Roman"/>
          <w:shd w:val="clear" w:color="auto" w:fill="FFFFFF"/>
        </w:rPr>
        <w:t>证券分析师应当相互尊重，共同维护行业声誉，不得在公众场合及媒体上发表贬低、损害同行声誉的言论，不得以不正当手段与同行竞争</w:t>
      </w:r>
      <w:r>
        <w:rPr>
          <w:rFonts w:hint="eastAsia" w:cs="Times New Roman"/>
          <w:shd w:val="clear" w:color="auto" w:fill="FFFFFF"/>
          <w:lang w:eastAsia="zh-CN"/>
        </w:rPr>
        <w:t>。</w:t>
      </w:r>
    </w:p>
    <w:p>
      <w:pPr>
        <w:tabs>
          <w:tab w:val="left" w:pos="0"/>
        </w:tabs>
        <w:spacing w:line="440" w:lineRule="exact"/>
        <w:ind w:firstLineChars="0"/>
        <w:rPr>
          <w:rFonts w:hint="eastAsia" w:eastAsia="幼圆" w:cs="Times New Roman"/>
          <w:shd w:val="clear" w:color="auto" w:fill="FFFFFF"/>
          <w:lang w:eastAsia="zh-CN"/>
        </w:rPr>
      </w:pPr>
      <w:r>
        <w:rPr>
          <w:rFonts w:cs="Times New Roman"/>
          <w:shd w:val="clear" w:color="auto" w:fill="FFFFFF"/>
        </w:rPr>
        <w:t>4</w:t>
      </w:r>
      <w:r>
        <w:rPr>
          <w:rFonts w:hint="eastAsia" w:cs="Times New Roman"/>
          <w:shd w:val="clear" w:color="auto" w:fill="FFFFFF"/>
          <w:lang w:val="en-US" w:eastAsia="zh-CN"/>
        </w:rPr>
        <w:t>4</w:t>
      </w:r>
      <w:r>
        <w:rPr>
          <w:rFonts w:cs="Times New Roman"/>
          <w:shd w:val="clear" w:color="auto" w:fill="FFFFFF"/>
        </w:rPr>
        <w:t>.</w:t>
      </w:r>
      <w:r>
        <w:rPr>
          <w:rFonts w:hint="eastAsia" w:cs="Times New Roman"/>
          <w:shd w:val="clear" w:color="auto" w:fill="FFFFFF"/>
        </w:rPr>
        <w:t>证券分析师通过广播、电视、网络、报刊等公众媒体、自媒体以及报告会、交流会等形式，发表涉及具体证券的评论意见，应当严格执行证券信息传播及中国证监会的相关规定，准确地表述自己的研究观点，不得与其所在公司已发布证券研究报告的最新意见和建议相矛盾，也不得就所在研究机构未覆盖的公司发表证券估值或投资评级意见</w:t>
      </w:r>
      <w:r>
        <w:rPr>
          <w:rFonts w:hint="eastAsia" w:cs="Times New Roman"/>
          <w:shd w:val="clear" w:color="auto" w:fill="FFFFFF"/>
          <w:lang w:eastAsia="zh-CN"/>
        </w:rPr>
        <w:t>。</w:t>
      </w:r>
    </w:p>
    <w:p>
      <w:pPr>
        <w:tabs>
          <w:tab w:val="left" w:pos="0"/>
        </w:tabs>
        <w:spacing w:line="440" w:lineRule="exact"/>
        <w:ind w:firstLineChars="0"/>
        <w:rPr>
          <w:rFonts w:hint="eastAsia" w:cs="Times New Roman"/>
          <w:shd w:val="clear" w:color="auto" w:fill="FFFFFF"/>
        </w:rPr>
      </w:pPr>
      <w:r>
        <w:rPr>
          <w:rFonts w:hint="eastAsia" w:cs="Times New Roman"/>
          <w:shd w:val="clear" w:color="auto" w:fill="FFFFFF"/>
        </w:rPr>
        <w:t>4</w:t>
      </w:r>
      <w:r>
        <w:rPr>
          <w:rFonts w:hint="eastAsia" w:cs="Times New Roman"/>
          <w:shd w:val="clear" w:color="auto" w:fill="FFFFFF"/>
          <w:lang w:val="en-US" w:eastAsia="zh-CN"/>
        </w:rPr>
        <w:t>5</w:t>
      </w:r>
      <w:r>
        <w:rPr>
          <w:rFonts w:cs="Times New Roman"/>
          <w:shd w:val="clear" w:color="auto" w:fill="FFFFFF"/>
        </w:rPr>
        <w:t>.</w:t>
      </w:r>
      <w:r>
        <w:rPr>
          <w:rFonts w:hint="eastAsia" w:cs="Times New Roman"/>
          <w:shd w:val="clear" w:color="auto" w:fill="FFFFFF"/>
        </w:rPr>
        <w:t>证券分析师应按照公司有关规定邀请外部专家参与证券投资咨询服务以外的咨询服务，并对专家身份进行认真核实，将经核实的专家身份告知投资者，不得有虚假或误导性</w:t>
      </w:r>
      <w:r>
        <w:rPr>
          <w:rFonts w:hint="eastAsia" w:cs="Times New Roman"/>
          <w:shd w:val="clear" w:color="auto" w:fill="FFFFFF"/>
          <w:lang w:eastAsia="zh-CN"/>
        </w:rPr>
        <w:t>成分</w:t>
      </w:r>
      <w:r>
        <w:rPr>
          <w:rFonts w:hint="eastAsia" w:cs="Times New Roman"/>
          <w:shd w:val="clear" w:color="auto" w:fill="FFFFFF"/>
        </w:rPr>
        <w:t>，并告知外部专家必须遵守的合规要求。</w:t>
      </w:r>
    </w:p>
    <w:p>
      <w:pPr>
        <w:tabs>
          <w:tab w:val="left" w:pos="0"/>
        </w:tabs>
        <w:spacing w:line="440" w:lineRule="exact"/>
        <w:ind w:firstLineChars="0"/>
        <w:rPr>
          <w:rFonts w:hint="eastAsia"/>
          <w:lang w:val="en-US" w:eastAsia="zh-CN"/>
        </w:rPr>
      </w:pPr>
      <w:r>
        <w:rPr>
          <w:rFonts w:hint="eastAsia"/>
          <w:lang w:val="en-US" w:eastAsia="zh-CN"/>
        </w:rPr>
        <w:t>46.证券分析师上市公司调研后已经向公司自营、资产管理等内部部门提供调研信息或结论的，不再对外公开发布。</w:t>
      </w:r>
    </w:p>
    <w:p>
      <w:pPr>
        <w:tabs>
          <w:tab w:val="left" w:pos="0"/>
        </w:tabs>
        <w:spacing w:line="440" w:lineRule="exact"/>
        <w:ind w:firstLineChars="0"/>
        <w:rPr>
          <w:rFonts w:hint="eastAsia" w:eastAsia="幼圆"/>
          <w:lang w:eastAsia="zh-CN"/>
        </w:rPr>
      </w:pPr>
      <w:r>
        <w:rPr>
          <w:rFonts w:hint="eastAsia"/>
          <w:lang w:val="en-US" w:eastAsia="zh-CN"/>
        </w:rPr>
        <w:t>47.</w:t>
      </w:r>
      <w:r>
        <w:rPr>
          <w:rFonts w:hint="eastAsia"/>
        </w:rPr>
        <w:t>首席经济学家应当自觉遵守法律、法规、中国证监会的有关规定、行业自律规则以及公司的内部管理制度，规范执业行为。不得私自以公司名义、冠以公司职务或者其他容易引发身份误导的方式对外公开发表言论</w:t>
      </w:r>
      <w:r>
        <w:rPr>
          <w:rFonts w:hint="eastAsia"/>
          <w:lang w:eastAsia="zh-CN"/>
        </w:rPr>
        <w:t>。</w:t>
      </w:r>
    </w:p>
    <w:p>
      <w:pPr>
        <w:tabs>
          <w:tab w:val="left" w:pos="0"/>
        </w:tabs>
        <w:spacing w:line="440" w:lineRule="exact"/>
        <w:ind w:firstLineChars="0"/>
        <w:rPr>
          <w:rFonts w:hint="eastAsia"/>
        </w:rPr>
      </w:pPr>
      <w:r>
        <w:rPr>
          <w:rFonts w:hint="eastAsia"/>
          <w:lang w:val="en-US" w:eastAsia="zh-CN"/>
        </w:rPr>
        <w:t>48.</w:t>
      </w:r>
      <w:r>
        <w:rPr>
          <w:rFonts w:hint="eastAsia"/>
        </w:rPr>
        <w:t>首席经济学家对外发表言论当严格执行证券信息传播及中国证监会的相关规定，准确地表述自己的研究观点，不得与公司已发布证券研究报告的最新意见和建议相矛盾。</w:t>
      </w:r>
    </w:p>
    <w:p>
      <w:pPr>
        <w:tabs>
          <w:tab w:val="left" w:pos="0"/>
        </w:tabs>
        <w:spacing w:line="440" w:lineRule="exact"/>
        <w:ind w:firstLineChars="0"/>
        <w:rPr>
          <w:rFonts w:hint="eastAsia"/>
        </w:rPr>
      </w:pPr>
      <w:r>
        <w:rPr>
          <w:rFonts w:hint="eastAsia"/>
          <w:lang w:val="en-US" w:eastAsia="zh-CN"/>
        </w:rPr>
        <w:t>49.</w:t>
      </w:r>
      <w:r>
        <w:rPr>
          <w:rFonts w:hint="eastAsia"/>
        </w:rPr>
        <w:t>首席经济学家应严格遵守廉洁从业相关规定，应当保证有足够的时间和精力履行职责，不得自营或者为他人经营与公司同类或者存在利益冲突的业务，不得谋取不正当利益。</w:t>
      </w:r>
    </w:p>
    <w:p>
      <w:pPr>
        <w:tabs>
          <w:tab w:val="left" w:pos="0"/>
        </w:tabs>
        <w:spacing w:line="440" w:lineRule="exact"/>
        <w:ind w:firstLineChars="0"/>
        <w:rPr>
          <w:rFonts w:hint="eastAsia"/>
        </w:rPr>
      </w:pPr>
      <w:r>
        <w:rPr>
          <w:rFonts w:hint="eastAsia"/>
          <w:lang w:val="en-US" w:eastAsia="zh-CN"/>
        </w:rPr>
        <w:t>50.分析师撰写</w:t>
      </w:r>
      <w:r>
        <w:rPr>
          <w:rFonts w:hint="eastAsia"/>
        </w:rPr>
        <w:t>投价报告所依据的与发行人有关的信息不得超出招股意向书及其他已公开信息的范围。</w:t>
      </w:r>
    </w:p>
    <w:p>
      <w:pPr>
        <w:tabs>
          <w:tab w:val="left" w:pos="0"/>
        </w:tabs>
        <w:spacing w:line="440" w:lineRule="exact"/>
        <w:ind w:firstLineChars="0"/>
        <w:rPr>
          <w:rFonts w:hint="eastAsia"/>
        </w:rPr>
      </w:pPr>
      <w:r>
        <w:rPr>
          <w:rFonts w:hint="eastAsia"/>
          <w:lang w:val="en-US" w:eastAsia="zh-CN"/>
        </w:rPr>
        <w:t>51.分析师撰写</w:t>
      </w:r>
      <w:r>
        <w:rPr>
          <w:rFonts w:hint="eastAsia"/>
        </w:rPr>
        <w:t>投价报告应当合理确定发行人行业归属，并分析说明行业归属的依据,不得随意选择行业归属。</w:t>
      </w:r>
    </w:p>
    <w:p>
      <w:pPr>
        <w:tabs>
          <w:tab w:val="left" w:pos="0"/>
        </w:tabs>
        <w:spacing w:line="440" w:lineRule="exact"/>
        <w:ind w:firstLineChars="0"/>
        <w:rPr>
          <w:rFonts w:hint="eastAsia"/>
        </w:rPr>
      </w:pPr>
      <w:r>
        <w:rPr>
          <w:rFonts w:hint="eastAsia"/>
          <w:lang w:val="en-US" w:eastAsia="zh-CN"/>
        </w:rPr>
        <w:t>52.分析师撰写</w:t>
      </w:r>
      <w:r>
        <w:rPr>
          <w:rFonts w:hint="eastAsia"/>
        </w:rPr>
        <w:t>投价报告不得对证券二级市场交易价格作出预测。</w:t>
      </w:r>
    </w:p>
    <w:p>
      <w:pPr>
        <w:tabs>
          <w:tab w:val="left" w:pos="0"/>
        </w:tabs>
        <w:spacing w:line="440" w:lineRule="exact"/>
        <w:ind w:firstLineChars="0"/>
        <w:rPr>
          <w:rFonts w:hint="eastAsia"/>
        </w:rPr>
      </w:pPr>
      <w:r>
        <w:rPr>
          <w:rFonts w:hint="eastAsia"/>
          <w:lang w:val="en-US" w:eastAsia="zh-CN"/>
        </w:rPr>
        <w:t>53.</w:t>
      </w:r>
      <w:r>
        <w:rPr>
          <w:rFonts w:hint="eastAsia"/>
        </w:rPr>
        <w:t>分析师不得将投价报告及相关工作底稿提供给其他人员。</w:t>
      </w:r>
    </w:p>
    <w:p>
      <w:pPr>
        <w:tabs>
          <w:tab w:val="left" w:pos="0"/>
        </w:tabs>
        <w:spacing w:line="440" w:lineRule="exact"/>
        <w:ind w:firstLineChars="0"/>
        <w:rPr>
          <w:rFonts w:hint="eastAsia"/>
        </w:rPr>
      </w:pPr>
      <w:r>
        <w:rPr>
          <w:rFonts w:hint="eastAsia"/>
          <w:lang w:val="en-US" w:eastAsia="zh-CN"/>
        </w:rPr>
        <w:t>54.</w:t>
      </w:r>
      <w:r>
        <w:rPr>
          <w:rFonts w:hint="eastAsia"/>
        </w:rPr>
        <w:t>参与</w:t>
      </w:r>
      <w:r>
        <w:rPr>
          <w:rFonts w:hint="eastAsia"/>
          <w:lang w:eastAsia="zh-CN"/>
        </w:rPr>
        <w:t>撰写投价报告并履行跨墙流程的</w:t>
      </w:r>
      <w:r>
        <w:rPr>
          <w:rFonts w:hint="eastAsia"/>
        </w:rPr>
        <w:t>证券分析师一经确认，不得随意调整。如证券分析师在跨墙期间离职，应继续遵守信息隔离墙行为规范遵守保密义务，不得泄露和使用跨墙后获知的敏感信息，不得利用该信息发布证券研究报告、获取非法利益或从事内幕交易等违规行为，直至敏感信息已公开或不再具有重大影响为止。新增证券分析师参与撰写投价报告的相关工作，应补充履行跨墙审批手续。</w:t>
      </w:r>
    </w:p>
    <w:p>
      <w:pPr>
        <w:tabs>
          <w:tab w:val="left" w:pos="0"/>
        </w:tabs>
        <w:spacing w:line="440" w:lineRule="exact"/>
        <w:ind w:firstLineChars="0"/>
        <w:rPr>
          <w:rFonts w:hint="eastAsia"/>
        </w:rPr>
      </w:pPr>
      <w:r>
        <w:rPr>
          <w:rFonts w:hint="eastAsia"/>
          <w:lang w:val="en-US" w:eastAsia="zh-CN"/>
        </w:rPr>
        <w:t>55.</w:t>
      </w:r>
      <w:r>
        <w:rPr>
          <w:rFonts w:hint="eastAsia"/>
        </w:rPr>
        <w:t>证券分析师可以就投价报告涉及发行人的相关事实性信息向发行人及投行部门相关人员进行真实性、准确性的核实。但不得提供包括估值、盈利预测等投资分析内容的章节</w:t>
      </w:r>
      <w:r>
        <w:rPr>
          <w:rFonts w:hint="eastAsia"/>
          <w:lang w:eastAsia="zh-CN"/>
        </w:rPr>
        <w:t>；</w:t>
      </w:r>
      <w:r>
        <w:rPr>
          <w:rFonts w:hint="eastAsia"/>
        </w:rPr>
        <w:t>证券分析师在进行事实性信息的核实时，不得采纳发行人及投行部门相关人员向其回复的除对事实性信息的真实性、准确性核实外，对投资价值研究报告的内容进行评判的内容。</w:t>
      </w:r>
    </w:p>
    <w:p>
      <w:pPr>
        <w:tabs>
          <w:tab w:val="left" w:pos="0"/>
        </w:tabs>
        <w:spacing w:line="440" w:lineRule="exact"/>
        <w:ind w:firstLineChars="0"/>
        <w:rPr>
          <w:rFonts w:hint="eastAsia"/>
        </w:rPr>
      </w:pPr>
      <w:r>
        <w:rPr>
          <w:rFonts w:hint="eastAsia"/>
          <w:lang w:val="en-US" w:eastAsia="zh-CN"/>
        </w:rPr>
        <w:t>56.公司</w:t>
      </w:r>
      <w:r>
        <w:rPr>
          <w:rFonts w:hint="eastAsia"/>
        </w:rPr>
        <w:t>不得将撰写投价报告相关人员的薪酬与对应投行项目的业务收入挂钩。</w:t>
      </w:r>
    </w:p>
    <w:p>
      <w:pPr>
        <w:tabs>
          <w:tab w:val="left" w:pos="0"/>
        </w:tabs>
        <w:spacing w:line="440" w:lineRule="exact"/>
        <w:ind w:firstLineChars="0"/>
        <w:rPr>
          <w:rFonts w:hint="eastAsia"/>
        </w:rPr>
      </w:pPr>
      <w:r>
        <w:rPr>
          <w:rFonts w:hint="eastAsia"/>
          <w:lang w:val="en-US" w:eastAsia="zh-CN"/>
        </w:rPr>
        <w:t>57.</w:t>
      </w:r>
      <w:r>
        <w:rPr>
          <w:rFonts w:hint="eastAsia"/>
        </w:rPr>
        <w:t>在首次公开发行股票招股意向书刊登前，证券分析师不得对拟参与战略配售的投资者进行项目相关的路演活动，也不得以其他方式向拟参与战略配售的投资者发表意见、观点。</w:t>
      </w:r>
    </w:p>
    <w:p>
      <w:pPr>
        <w:tabs>
          <w:tab w:val="left" w:pos="0"/>
        </w:tabs>
        <w:spacing w:line="440" w:lineRule="exact"/>
        <w:ind w:firstLineChars="0"/>
        <w:rPr>
          <w:rFonts w:hint="eastAsia"/>
        </w:rPr>
      </w:pPr>
      <w:r>
        <w:rPr>
          <w:rFonts w:hint="eastAsia"/>
          <w:lang w:val="en-US" w:eastAsia="zh-CN"/>
        </w:rPr>
        <w:t>58.</w:t>
      </w:r>
      <w:r>
        <w:rPr>
          <w:rFonts w:hint="eastAsia"/>
        </w:rPr>
        <w:t>公司、分析师对外发送的评选宣传介绍材料应经合规管理人员审核。宣传介绍材料的内容应客观、真实，不得以过去推荐的某一只或部分证券走势、涨幅证明自己的过往业绩。</w:t>
      </w:r>
    </w:p>
    <w:p>
      <w:pPr>
        <w:tabs>
          <w:tab w:val="left" w:pos="0"/>
        </w:tabs>
        <w:spacing w:line="440" w:lineRule="exact"/>
        <w:ind w:firstLineChars="0"/>
        <w:rPr>
          <w:rFonts w:hint="eastAsia"/>
        </w:rPr>
      </w:pPr>
      <w:r>
        <w:rPr>
          <w:rFonts w:hint="eastAsia"/>
          <w:lang w:val="en-US" w:eastAsia="zh-CN"/>
        </w:rPr>
        <w:t>59.</w:t>
      </w:r>
      <w:r>
        <w:rPr>
          <w:rFonts w:hint="eastAsia"/>
        </w:rPr>
        <w:t>分析师在参加主办方组织的评选活动过程中，应按照《证券期货经营机构及工作人员廉洁从业规定》等要求公平竞争，合规展业，严禁证券分析师以各种形式向投票人及其他可能对评选结果产生影响的人请客送礼，包括提供礼金、礼品、旅游、红包、娱乐健身等利益，或者以其它变通的方式进行利益输送。不得以不正当手段影响评选结果。</w:t>
      </w:r>
    </w:p>
    <w:p>
      <w:pPr>
        <w:pStyle w:val="4"/>
        <w:rPr>
          <w:rFonts w:hint="eastAsia" w:ascii="Arial" w:hAnsi="Arial" w:cs="Times New Roman"/>
          <w:shd w:val="clear" w:color="auto" w:fill="FFFFFF"/>
          <w:lang w:val="en-US" w:eastAsia="zh-CN"/>
        </w:rPr>
      </w:pPr>
      <w:bookmarkStart w:id="288" w:name="_Toc5182"/>
      <w:bookmarkStart w:id="289" w:name="_Toc24511"/>
      <w:r>
        <w:rPr>
          <w:rFonts w:hint="eastAsia" w:ascii="Arial" w:hAnsi="Arial" w:cs="Times New Roman"/>
          <w:shd w:val="clear" w:color="auto" w:fill="FFFFFF"/>
          <w:lang w:val="en-US" w:eastAsia="zh-CN"/>
        </w:rPr>
        <w:t>六、投资顾问业务合规底线</w:t>
      </w:r>
      <w:bookmarkEnd w:id="288"/>
      <w:bookmarkEnd w:id="289"/>
    </w:p>
    <w:p>
      <w:pPr>
        <w:tabs>
          <w:tab w:val="left" w:pos="0"/>
        </w:tabs>
        <w:spacing w:line="440" w:lineRule="exact"/>
        <w:ind w:firstLineChars="0"/>
        <w:rPr>
          <w:rFonts w:hint="eastAsia"/>
          <w:shd w:val="clear" w:color="auto" w:fill="FFFFFF"/>
          <w:lang w:eastAsia="zh-CN"/>
        </w:rPr>
      </w:pPr>
      <w:r>
        <w:rPr>
          <w:rFonts w:hint="eastAsia"/>
          <w:shd w:val="clear" w:color="auto" w:fill="FFFFFF"/>
        </w:rPr>
        <w:t>1.向客户提供投资顾问服务的人员，应当符合相关从业条件</w:t>
      </w:r>
      <w:r>
        <w:rPr>
          <w:rFonts w:hint="eastAsia"/>
          <w:shd w:val="clear" w:color="auto" w:fill="FFFFFF"/>
          <w:lang w:eastAsia="zh-CN"/>
        </w:rPr>
        <w:t>，</w:t>
      </w:r>
      <w:r>
        <w:rPr>
          <w:rFonts w:hint="eastAsia"/>
          <w:shd w:val="clear" w:color="auto" w:fill="FFFFFF"/>
        </w:rPr>
        <w:t>并在协会登记为证券投资顾问，证券投资顾问不得同时登记为证券分析师</w:t>
      </w:r>
      <w:r>
        <w:rPr>
          <w:rFonts w:hint="eastAsia"/>
          <w:shd w:val="clear" w:color="auto" w:fill="FFFFFF"/>
          <w:lang w:eastAsia="zh-CN"/>
        </w:rPr>
        <w:t>。</w:t>
      </w:r>
    </w:p>
    <w:p>
      <w:pPr>
        <w:tabs>
          <w:tab w:val="left" w:pos="0"/>
        </w:tabs>
        <w:spacing w:line="440" w:lineRule="exact"/>
        <w:ind w:firstLineChars="0"/>
        <w:rPr>
          <w:rFonts w:hint="default"/>
          <w:shd w:val="clear" w:color="auto" w:fill="FFFFFF"/>
          <w:lang w:val="en-US" w:eastAsia="zh-CN"/>
        </w:rPr>
      </w:pPr>
      <w:r>
        <w:rPr>
          <w:rFonts w:hint="eastAsia"/>
          <w:shd w:val="clear" w:color="auto" w:fill="FFFFFF"/>
          <w:lang w:val="en-US" w:eastAsia="zh-CN"/>
        </w:rPr>
        <w:t>2.投资顾问不得以任何形式在其他证券经营机构执业。</w:t>
      </w:r>
    </w:p>
    <w:p>
      <w:pPr>
        <w:tabs>
          <w:tab w:val="left" w:pos="0"/>
        </w:tabs>
        <w:spacing w:line="440" w:lineRule="exact"/>
        <w:ind w:firstLineChars="0"/>
        <w:rPr>
          <w:rFonts w:hint="eastAsia"/>
          <w:shd w:val="clear" w:color="auto" w:fill="FFFFFF"/>
        </w:rPr>
      </w:pPr>
      <w:r>
        <w:rPr>
          <w:rFonts w:hint="eastAsia"/>
          <w:shd w:val="clear" w:color="auto" w:fill="FFFFFF"/>
          <w:lang w:val="en-US" w:eastAsia="zh-CN"/>
        </w:rPr>
        <w:t>3</w:t>
      </w:r>
      <w:r>
        <w:rPr>
          <w:rFonts w:hint="eastAsia"/>
          <w:shd w:val="clear" w:color="auto" w:fill="FFFFFF"/>
        </w:rPr>
        <w:t>.投资顾问人员不得从事下列活动：</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1</w:t>
      </w:r>
      <w:r>
        <w:rPr>
          <w:rFonts w:hint="eastAsia"/>
          <w:shd w:val="clear" w:color="auto" w:fill="FFFFFF"/>
        </w:rPr>
        <w:t>）假借各种名义，进行利益输送，损害客户和公司利益；</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2</w:t>
      </w:r>
      <w:r>
        <w:rPr>
          <w:rFonts w:hint="eastAsia"/>
          <w:shd w:val="clear" w:color="auto" w:fill="FFFFFF"/>
        </w:rPr>
        <w:t>）违背商业道德、职业操守，诋毁同业机构的商业信誉；</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3</w:t>
      </w:r>
      <w:r>
        <w:rPr>
          <w:rFonts w:hint="eastAsia"/>
          <w:shd w:val="clear" w:color="auto" w:fill="FFFFFF"/>
        </w:rPr>
        <w:t>）进行恶意诋毁同行、恶意</w:t>
      </w:r>
      <w:r>
        <w:rPr>
          <w:rFonts w:hint="eastAsia"/>
          <w:shd w:val="clear" w:color="auto" w:fill="FFFFFF"/>
          <w:lang w:val="en-US" w:eastAsia="zh-CN"/>
        </w:rPr>
        <w:t>挖墙脚</w:t>
      </w:r>
      <w:r>
        <w:rPr>
          <w:rFonts w:hint="eastAsia"/>
          <w:shd w:val="clear" w:color="auto" w:fill="FFFFFF"/>
        </w:rPr>
        <w:t>、抄袭同行宣传文案等不正当竞争；</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4</w:t>
      </w:r>
      <w:r>
        <w:rPr>
          <w:rFonts w:hint="eastAsia"/>
          <w:shd w:val="clear" w:color="auto" w:fill="FFFFFF"/>
        </w:rPr>
        <w:t>）在执业过程中，遇到自身利益与公司利益、客户利益存在冲突时，不主动向公司报告及申请回避；</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5</w:t>
      </w:r>
      <w:r>
        <w:rPr>
          <w:rFonts w:hint="eastAsia"/>
          <w:shd w:val="clear" w:color="auto" w:fill="FFFFFF"/>
        </w:rPr>
        <w:t>）在执业活动中，以个人名义开展证券投资顾问等业务</w:t>
      </w:r>
      <w:r>
        <w:rPr>
          <w:rFonts w:hint="eastAsia"/>
          <w:shd w:val="clear" w:color="auto" w:fill="FFFFFF"/>
          <w:lang w:eastAsia="zh-CN"/>
        </w:rPr>
        <w:t>，</w:t>
      </w:r>
      <w:r>
        <w:rPr>
          <w:rFonts w:hint="eastAsia"/>
          <w:shd w:val="clear" w:color="auto" w:fill="FFFFFF"/>
        </w:rPr>
        <w:t>或以互联网、软件、算法、模型</w:t>
      </w:r>
      <w:r>
        <w:rPr>
          <w:rFonts w:hint="eastAsia"/>
          <w:shd w:val="clear" w:color="auto" w:fill="FFFFFF"/>
          <w:lang w:eastAsia="zh-CN"/>
        </w:rPr>
        <w:t>（</w:t>
      </w:r>
      <w:r>
        <w:rPr>
          <w:rFonts w:hint="eastAsia"/>
          <w:shd w:val="clear" w:color="auto" w:fill="FFFFFF"/>
        </w:rPr>
        <w:t>包括人工智能</w:t>
      </w:r>
      <w:r>
        <w:rPr>
          <w:rFonts w:hint="eastAsia"/>
          <w:shd w:val="clear" w:color="auto" w:fill="FFFFFF"/>
          <w:lang w:eastAsia="zh-CN"/>
        </w:rPr>
        <w:t>）</w:t>
      </w:r>
      <w:r>
        <w:rPr>
          <w:rFonts w:hint="eastAsia"/>
          <w:shd w:val="clear" w:color="auto" w:fill="FFFFFF"/>
        </w:rPr>
        <w:t>等变相开展相关业务</w:t>
      </w:r>
      <w:r>
        <w:rPr>
          <w:rFonts w:hint="eastAsia"/>
          <w:shd w:val="clear" w:color="auto" w:fill="FFFFFF"/>
          <w:lang w:eastAsia="zh-CN"/>
        </w:rPr>
        <w:t>，</w:t>
      </w:r>
      <w:r>
        <w:rPr>
          <w:rFonts w:hint="eastAsia"/>
          <w:shd w:val="clear" w:color="auto" w:fill="FFFFFF"/>
        </w:rPr>
        <w:t>谋取利益；</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6</w:t>
      </w:r>
      <w:r>
        <w:rPr>
          <w:rFonts w:hint="eastAsia"/>
          <w:shd w:val="clear" w:color="auto" w:fill="FFFFFF"/>
        </w:rPr>
        <w:t>）私自向客户收取费用、额外报酬、财物或可能产生利益的其他有价证券等；</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7</w:t>
      </w:r>
      <w:r>
        <w:rPr>
          <w:rFonts w:hint="eastAsia"/>
          <w:shd w:val="clear" w:color="auto" w:fill="FFFFFF"/>
        </w:rPr>
        <w:t>）接受客户全权委托，代理客户作出投资决策、办理账户开立、注销、转移、证券认购、交易或者资金存取、划转、查询等事宜；</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8</w:t>
      </w:r>
      <w:r>
        <w:rPr>
          <w:rFonts w:hint="eastAsia"/>
          <w:shd w:val="clear" w:color="auto" w:fill="FFFFFF"/>
        </w:rPr>
        <w:t>）向客户承诺或保证证券投资收益；</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9</w:t>
      </w:r>
      <w:r>
        <w:rPr>
          <w:rFonts w:hint="eastAsia"/>
          <w:shd w:val="clear" w:color="auto" w:fill="FFFFFF"/>
        </w:rPr>
        <w:t xml:space="preserve">）与客户约定分享投资收益或者分担投资损失； </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10</w:t>
      </w:r>
      <w:r>
        <w:rPr>
          <w:rFonts w:hint="eastAsia"/>
          <w:shd w:val="clear" w:color="auto" w:fill="FFFFFF"/>
        </w:rPr>
        <w:t>）为自己买卖股票及具有股票性质、功能的证券；</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11</w:t>
      </w:r>
      <w:r>
        <w:rPr>
          <w:rFonts w:hint="eastAsia"/>
          <w:shd w:val="clear" w:color="auto" w:fill="FFFFFF"/>
        </w:rPr>
        <w:t>）利用投资咨询服务与他人合谋操纵市场或者进行内幕交易；</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12</w:t>
      </w:r>
      <w:r>
        <w:rPr>
          <w:rFonts w:hint="eastAsia"/>
          <w:shd w:val="clear" w:color="auto" w:fill="FFFFFF"/>
        </w:rPr>
        <w:t>）以虚假信息、市场传言或者内幕信息为依据向客户提供投资分析、预测或建议；</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13</w:t>
      </w:r>
      <w:r>
        <w:rPr>
          <w:rFonts w:hint="eastAsia"/>
          <w:shd w:val="clear" w:color="auto" w:fill="FFFFFF"/>
        </w:rPr>
        <w:t>）向他人</w:t>
      </w:r>
      <w:r>
        <w:rPr>
          <w:rFonts w:hint="eastAsia"/>
          <w:shd w:val="clear" w:color="auto" w:fill="FFFFFF"/>
          <w:lang w:val="en-US" w:eastAsia="zh-CN"/>
        </w:rPr>
        <w:t>泄露</w:t>
      </w:r>
      <w:r>
        <w:rPr>
          <w:rFonts w:hint="eastAsia"/>
          <w:shd w:val="clear" w:color="auto" w:fill="FFFFFF"/>
        </w:rPr>
        <w:t>客户的投资决策计划信息；</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14</w:t>
      </w:r>
      <w:r>
        <w:rPr>
          <w:rFonts w:hint="eastAsia"/>
          <w:shd w:val="clear" w:color="auto" w:fill="FFFFFF"/>
        </w:rPr>
        <w:t>）公开在执业活动中知悉的国家秘密、客户的商业秘密及隐私（依法需要予以公开的情况除外）；</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15</w:t>
      </w:r>
      <w:r>
        <w:rPr>
          <w:rFonts w:hint="eastAsia"/>
          <w:shd w:val="clear" w:color="auto" w:fill="FFFFFF"/>
        </w:rPr>
        <w:t>）就同一问题向不同客户提供的投资分析、预测或者建议不一致；</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16</w:t>
      </w:r>
      <w:r>
        <w:rPr>
          <w:rFonts w:hint="eastAsia"/>
          <w:shd w:val="clear" w:color="auto" w:fill="FFFFFF"/>
        </w:rPr>
        <w:t>）将公司编发的供内部使用的证券信息简报、快讯、动态以及信息系统等，通过任何途径向社会公众提供；</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17</w:t>
      </w:r>
      <w:r>
        <w:rPr>
          <w:rFonts w:hint="eastAsia"/>
          <w:shd w:val="clear" w:color="auto" w:fill="FFFFFF"/>
        </w:rPr>
        <w:t>）协助或怂恿客户从事违法行为；</w:t>
      </w:r>
    </w:p>
    <w:p>
      <w:pPr>
        <w:tabs>
          <w:tab w:val="left" w:pos="0"/>
        </w:tabs>
        <w:spacing w:line="440" w:lineRule="exact"/>
        <w:ind w:firstLineChars="0"/>
        <w:rPr>
          <w:rFonts w:hint="eastAsia" w:eastAsia="幼圆"/>
          <w:shd w:val="clear" w:color="auto" w:fill="FFFFFF"/>
          <w:lang w:eastAsia="zh-CN"/>
        </w:rPr>
      </w:pPr>
      <w:r>
        <w:rPr>
          <w:rFonts w:hint="eastAsia"/>
          <w:shd w:val="clear" w:color="auto" w:fill="FFFFFF"/>
        </w:rPr>
        <w:t>（</w:t>
      </w:r>
      <w:r>
        <w:rPr>
          <w:rFonts w:hint="eastAsia"/>
          <w:shd w:val="clear" w:color="auto" w:fill="FFFFFF"/>
          <w:lang w:val="en-US" w:eastAsia="zh-CN"/>
        </w:rPr>
        <w:t>18</w:t>
      </w:r>
      <w:r>
        <w:rPr>
          <w:rFonts w:hint="eastAsia"/>
          <w:shd w:val="clear" w:color="auto" w:fill="FFFFFF"/>
        </w:rPr>
        <w:t>）违背客观、公正或诚实信用原则，违背法律、法规、规章、中国证监会有关规定或出现公司相关业务规则明确禁止的其他行为</w:t>
      </w:r>
      <w:r>
        <w:rPr>
          <w:rFonts w:hint="eastAsia"/>
          <w:shd w:val="clear" w:color="auto" w:fill="FFFFFF"/>
          <w:lang w:eastAsia="zh-CN"/>
        </w:rPr>
        <w:t>。</w:t>
      </w:r>
    </w:p>
    <w:p>
      <w:pPr>
        <w:tabs>
          <w:tab w:val="left" w:pos="0"/>
        </w:tabs>
        <w:spacing w:line="440" w:lineRule="exact"/>
        <w:ind w:firstLineChars="0"/>
        <w:rPr>
          <w:rFonts w:hint="eastAsia"/>
          <w:shd w:val="clear" w:color="auto" w:fill="FFFFFF"/>
        </w:rPr>
      </w:pPr>
      <w:r>
        <w:rPr>
          <w:rFonts w:hint="eastAsia"/>
          <w:shd w:val="clear" w:color="auto" w:fill="FFFFFF"/>
          <w:lang w:val="en-US" w:eastAsia="zh-CN"/>
        </w:rPr>
        <w:t>4</w:t>
      </w:r>
      <w:r>
        <w:rPr>
          <w:rFonts w:hint="eastAsia"/>
          <w:shd w:val="clear" w:color="auto" w:fill="FFFFFF"/>
        </w:rPr>
        <w:t>.各单位进行投资顾问业务推广时不得有以下行为：</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1</w:t>
      </w:r>
      <w:r>
        <w:rPr>
          <w:rFonts w:hint="eastAsia"/>
          <w:shd w:val="clear" w:color="auto" w:fill="FFFFFF"/>
        </w:rPr>
        <w:t>）欺诈客户；</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2</w:t>
      </w:r>
      <w:r>
        <w:rPr>
          <w:rFonts w:hint="eastAsia"/>
          <w:shd w:val="clear" w:color="auto" w:fill="FFFFFF"/>
        </w:rPr>
        <w:t>）向客户承诺确定收益或收益范围</w:t>
      </w:r>
      <w:r>
        <w:rPr>
          <w:rFonts w:hint="eastAsia"/>
          <w:shd w:val="clear" w:color="auto" w:fill="FFFFFF"/>
          <w:lang w:eastAsia="zh-CN"/>
        </w:rPr>
        <w:t>；</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3</w:t>
      </w:r>
      <w:r>
        <w:rPr>
          <w:rFonts w:hint="eastAsia"/>
          <w:shd w:val="clear" w:color="auto" w:fill="FFFFFF"/>
        </w:rPr>
        <w:t>）向客户承诺承担投资损失</w:t>
      </w:r>
      <w:r>
        <w:rPr>
          <w:rFonts w:hint="eastAsia"/>
          <w:shd w:val="clear" w:color="auto" w:fill="FFFFFF"/>
          <w:lang w:eastAsia="zh-CN"/>
        </w:rPr>
        <w:t>；</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4</w:t>
      </w:r>
      <w:r>
        <w:rPr>
          <w:rFonts w:hint="eastAsia"/>
          <w:shd w:val="clear" w:color="auto" w:fill="FFFFFF"/>
        </w:rPr>
        <w:t>）对过往业绩进行夸大宣传</w:t>
      </w:r>
      <w:r>
        <w:rPr>
          <w:rFonts w:hint="eastAsia"/>
          <w:shd w:val="clear" w:color="auto" w:fill="FFFFFF"/>
          <w:lang w:eastAsia="zh-CN"/>
        </w:rPr>
        <w:t>，</w:t>
      </w:r>
      <w:r>
        <w:rPr>
          <w:rFonts w:hint="eastAsia"/>
          <w:shd w:val="clear" w:color="auto" w:fill="FFFFFF"/>
        </w:rPr>
        <w:t>包括以特定客户或者特定时间区间的历史最佳收益作为历史业绩进行宣传</w:t>
      </w:r>
      <w:r>
        <w:rPr>
          <w:rFonts w:hint="eastAsia"/>
          <w:shd w:val="clear" w:color="auto" w:fill="FFFFFF"/>
          <w:lang w:eastAsia="zh-CN"/>
        </w:rPr>
        <w:t>，</w:t>
      </w:r>
      <w:r>
        <w:rPr>
          <w:rFonts w:hint="eastAsia"/>
          <w:shd w:val="clear" w:color="auto" w:fill="FFFFFF"/>
        </w:rPr>
        <w:t>但未向投资者明示</w:t>
      </w:r>
      <w:r>
        <w:rPr>
          <w:rFonts w:hint="eastAsia"/>
          <w:shd w:val="clear" w:color="auto" w:fill="FFFFFF"/>
          <w:lang w:eastAsia="zh-CN"/>
        </w:rPr>
        <w:t>；</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5</w:t>
      </w:r>
      <w:r>
        <w:rPr>
          <w:rFonts w:hint="eastAsia"/>
          <w:shd w:val="clear" w:color="auto" w:fill="FFFFFF"/>
        </w:rPr>
        <w:t>）仅宣传所提供产品或服务的功能，但不说明产品或服务的局限性</w:t>
      </w:r>
      <w:r>
        <w:rPr>
          <w:rFonts w:hint="eastAsia"/>
          <w:shd w:val="clear" w:color="auto" w:fill="FFFFFF"/>
          <w:lang w:eastAsia="zh-CN"/>
        </w:rPr>
        <w:t>；</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6</w:t>
      </w:r>
      <w:r>
        <w:rPr>
          <w:rFonts w:hint="eastAsia"/>
          <w:shd w:val="clear" w:color="auto" w:fill="FFFFFF"/>
        </w:rPr>
        <w:t>）使用保证、承诺、保险、有保障、无风险等可能使投资者认为没有风险的表述</w:t>
      </w:r>
      <w:r>
        <w:rPr>
          <w:rFonts w:hint="eastAsia"/>
          <w:shd w:val="clear" w:color="auto" w:fill="FFFFFF"/>
          <w:lang w:eastAsia="zh-CN"/>
        </w:rPr>
        <w:t>；</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7</w:t>
      </w:r>
      <w:r>
        <w:rPr>
          <w:rFonts w:hint="eastAsia"/>
          <w:shd w:val="clear" w:color="auto" w:fill="FFFFFF"/>
        </w:rPr>
        <w:t>）对公司的经营范围、经营时间、自身实力等进行不符合实际的宣传。</w:t>
      </w:r>
    </w:p>
    <w:p>
      <w:pPr>
        <w:tabs>
          <w:tab w:val="left" w:pos="0"/>
        </w:tabs>
        <w:spacing w:line="440" w:lineRule="exact"/>
        <w:ind w:firstLineChars="0"/>
        <w:rPr>
          <w:rFonts w:hint="eastAsia"/>
          <w:shd w:val="clear" w:color="auto" w:fill="FFFFFF"/>
        </w:rPr>
      </w:pPr>
      <w:r>
        <w:rPr>
          <w:rFonts w:hint="eastAsia"/>
          <w:shd w:val="clear" w:color="auto" w:fill="FFFFFF"/>
          <w:lang w:val="en-US" w:eastAsia="zh-CN"/>
        </w:rPr>
        <w:t>5</w:t>
      </w:r>
      <w:r>
        <w:rPr>
          <w:rFonts w:hint="eastAsia"/>
          <w:shd w:val="clear" w:color="auto" w:fill="FFFFFF"/>
        </w:rPr>
        <w:t>.投资顾问人员应当严格执行公司信息隔离制度，对于知悉的敏感信息履行保密职责，防范内幕交易，有效管理利益冲突。</w:t>
      </w:r>
    </w:p>
    <w:p>
      <w:pPr>
        <w:tabs>
          <w:tab w:val="left" w:pos="0"/>
        </w:tabs>
        <w:spacing w:line="440" w:lineRule="exact"/>
        <w:ind w:firstLineChars="0"/>
        <w:rPr>
          <w:rFonts w:hint="eastAsia"/>
          <w:shd w:val="clear" w:color="auto" w:fill="FFFFFF"/>
        </w:rPr>
      </w:pPr>
      <w:r>
        <w:rPr>
          <w:rFonts w:hint="eastAsia"/>
          <w:shd w:val="clear" w:color="auto" w:fill="FFFFFF"/>
          <w:lang w:val="en-US" w:eastAsia="zh-CN"/>
        </w:rPr>
        <w:t>6</w:t>
      </w:r>
      <w:r>
        <w:rPr>
          <w:rFonts w:hint="eastAsia"/>
          <w:shd w:val="clear" w:color="auto" w:fill="FFFFFF"/>
        </w:rPr>
        <w:t>.通过广播、电视、网络、报刊等公众媒体对投资顾问业务进行广告宣传，或通过举办讲座、报告会、分析会等形式进行投资顾问业务推广和客户招揽的，</w:t>
      </w:r>
      <w:r>
        <w:rPr>
          <w:rFonts w:hint="eastAsia"/>
          <w:shd w:val="clear" w:color="auto" w:fill="FFFFFF"/>
          <w:lang w:val="en-US" w:eastAsia="zh-CN"/>
        </w:rPr>
        <w:t>需</w:t>
      </w:r>
      <w:r>
        <w:rPr>
          <w:rFonts w:hint="eastAsia"/>
          <w:shd w:val="clear" w:color="auto" w:fill="FFFFFF"/>
        </w:rPr>
        <w:t>根据各地监管部门要求进行报备，如监管部门无报备要求，须按公司相关要求进行内部报备。</w:t>
      </w:r>
    </w:p>
    <w:p>
      <w:pPr>
        <w:tabs>
          <w:tab w:val="left" w:pos="0"/>
        </w:tabs>
        <w:spacing w:line="440" w:lineRule="exact"/>
        <w:ind w:firstLineChars="0"/>
        <w:rPr>
          <w:rFonts w:hint="eastAsia"/>
          <w:shd w:val="clear" w:color="auto" w:fill="FFFFFF"/>
        </w:rPr>
      </w:pPr>
      <w:r>
        <w:rPr>
          <w:rFonts w:hint="eastAsia"/>
          <w:shd w:val="clear" w:color="auto" w:fill="FFFFFF"/>
          <w:lang w:val="en-US" w:eastAsia="zh-CN"/>
        </w:rPr>
        <w:t>7</w:t>
      </w:r>
      <w:r>
        <w:rPr>
          <w:rFonts w:hint="eastAsia"/>
          <w:shd w:val="clear" w:color="auto" w:fill="FFFFFF"/>
        </w:rPr>
        <w:t>.投资顾问人员不得通过广播、电视、网络、报刊等公众媒体，作出买入、卖出或者持有具体证券的投资建议。</w:t>
      </w:r>
    </w:p>
    <w:p>
      <w:pPr>
        <w:tabs>
          <w:tab w:val="left" w:pos="0"/>
        </w:tabs>
        <w:spacing w:line="440" w:lineRule="exact"/>
        <w:ind w:firstLineChars="0"/>
        <w:rPr>
          <w:rFonts w:hint="eastAsia"/>
          <w:shd w:val="clear" w:color="auto" w:fill="FFFFFF"/>
        </w:rPr>
      </w:pPr>
      <w:r>
        <w:rPr>
          <w:rFonts w:hint="eastAsia"/>
          <w:shd w:val="clear" w:color="auto" w:fill="FFFFFF"/>
          <w:lang w:val="en-US" w:eastAsia="zh-CN"/>
        </w:rPr>
        <w:t>8</w:t>
      </w:r>
      <w:r>
        <w:rPr>
          <w:rFonts w:hint="eastAsia"/>
          <w:shd w:val="clear" w:color="auto" w:fill="FFFFFF"/>
        </w:rPr>
        <w:t>.投资顾问人员在报刊、电台、电视台或者其他传播媒体上发表投资咨询文章、报告或者意见时，必须注明公司全称和个人真实姓名、执业证书编号，并对投资风险作充分说明。</w:t>
      </w:r>
    </w:p>
    <w:p>
      <w:pPr>
        <w:tabs>
          <w:tab w:val="left" w:pos="0"/>
        </w:tabs>
        <w:spacing w:line="440" w:lineRule="exact"/>
        <w:ind w:firstLineChars="0"/>
        <w:rPr>
          <w:rFonts w:hint="eastAsia"/>
          <w:shd w:val="clear" w:color="auto" w:fill="FFFFFF"/>
        </w:rPr>
      </w:pPr>
      <w:r>
        <w:rPr>
          <w:rFonts w:hint="eastAsia"/>
          <w:shd w:val="clear" w:color="auto" w:fill="FFFFFF"/>
          <w:lang w:val="en-US" w:eastAsia="zh-CN"/>
        </w:rPr>
        <w:t>9</w:t>
      </w:r>
      <w:r>
        <w:rPr>
          <w:rFonts w:hint="eastAsia"/>
          <w:shd w:val="clear" w:color="auto" w:fill="FFFFFF"/>
        </w:rPr>
        <w:t>.投资顾问人员向投资人或者客户提供的证券投资咨询传真件必须注明公司全称、地址、联系电话和联系人姓名。</w:t>
      </w:r>
    </w:p>
    <w:p>
      <w:pPr>
        <w:tabs>
          <w:tab w:val="left" w:pos="0"/>
        </w:tabs>
        <w:spacing w:line="440" w:lineRule="exact"/>
        <w:ind w:firstLineChars="0"/>
        <w:rPr>
          <w:rFonts w:hint="eastAsia"/>
          <w:shd w:val="clear" w:color="auto" w:fill="FFFFFF"/>
        </w:rPr>
      </w:pPr>
      <w:r>
        <w:rPr>
          <w:rFonts w:hint="eastAsia"/>
          <w:shd w:val="clear" w:color="auto" w:fill="FFFFFF"/>
          <w:lang w:val="en-US" w:eastAsia="zh-CN"/>
        </w:rPr>
        <w:t>10</w:t>
      </w:r>
      <w:r>
        <w:rPr>
          <w:rFonts w:hint="eastAsia"/>
          <w:shd w:val="clear" w:color="auto" w:fill="FFFFFF"/>
        </w:rPr>
        <w:t>.在进行投资顾问业务推广和客户招揽时，宣传材料、展业材料等应按公司要求进行审核报备，不得对投资顾问人员服务能力和过往业绩进行虚假、不实、误导性的营销宣传，禁止以任何方式承诺或者保证投资收益。</w:t>
      </w:r>
    </w:p>
    <w:p>
      <w:pPr>
        <w:tabs>
          <w:tab w:val="left" w:pos="0"/>
        </w:tabs>
        <w:spacing w:line="440" w:lineRule="exact"/>
        <w:ind w:firstLineChars="0"/>
        <w:rPr>
          <w:rFonts w:hint="eastAsia"/>
          <w:shd w:val="clear" w:color="auto" w:fill="FFFFFF"/>
        </w:rPr>
      </w:pPr>
      <w:r>
        <w:rPr>
          <w:rFonts w:hint="eastAsia"/>
          <w:shd w:val="clear" w:color="auto" w:fill="FFFFFF"/>
          <w:lang w:val="en-US" w:eastAsia="zh-CN"/>
        </w:rPr>
        <w:t>11</w:t>
      </w:r>
      <w:r>
        <w:rPr>
          <w:rFonts w:hint="eastAsia"/>
          <w:shd w:val="clear" w:color="auto" w:fill="FFFFFF"/>
        </w:rPr>
        <w:t>.投资顾问人员为客户提供投资顾问产品和服务，必须通过纸质或电子形式与客户签订《投资顾问服务协议》并留痕。</w:t>
      </w:r>
    </w:p>
    <w:p>
      <w:pPr>
        <w:tabs>
          <w:tab w:val="left" w:pos="0"/>
        </w:tabs>
        <w:spacing w:line="440" w:lineRule="exact"/>
        <w:ind w:firstLineChars="0"/>
        <w:rPr>
          <w:rFonts w:hint="eastAsia"/>
          <w:shd w:val="clear" w:color="auto" w:fill="FFFFFF"/>
        </w:rPr>
      </w:pPr>
      <w:r>
        <w:rPr>
          <w:rFonts w:hint="eastAsia"/>
          <w:shd w:val="clear" w:color="auto" w:fill="FFFFFF"/>
        </w:rPr>
        <w:t>1</w:t>
      </w:r>
      <w:r>
        <w:rPr>
          <w:rFonts w:hint="eastAsia"/>
          <w:shd w:val="clear" w:color="auto" w:fill="FFFFFF"/>
          <w:lang w:val="en-US" w:eastAsia="zh-CN"/>
        </w:rPr>
        <w:t>2</w:t>
      </w:r>
      <w:r>
        <w:rPr>
          <w:rFonts w:hint="eastAsia"/>
          <w:shd w:val="clear" w:color="auto" w:fill="FFFFFF"/>
        </w:rPr>
        <w:t>.投资顾问人员应当遵循诚实信用原则，勤勉、审慎地为客户提供投资顾问服务。</w:t>
      </w:r>
    </w:p>
    <w:p>
      <w:pPr>
        <w:tabs>
          <w:tab w:val="left" w:pos="0"/>
        </w:tabs>
        <w:spacing w:line="440" w:lineRule="exact"/>
        <w:ind w:firstLineChars="0"/>
        <w:rPr>
          <w:rFonts w:hint="eastAsia"/>
          <w:shd w:val="clear" w:color="auto" w:fill="FFFFFF"/>
        </w:rPr>
      </w:pPr>
      <w:r>
        <w:rPr>
          <w:rFonts w:hint="eastAsia"/>
          <w:shd w:val="clear" w:color="auto" w:fill="FFFFFF"/>
        </w:rPr>
        <w:t>1</w:t>
      </w:r>
      <w:r>
        <w:rPr>
          <w:rFonts w:hint="eastAsia"/>
          <w:shd w:val="clear" w:color="auto" w:fill="FFFFFF"/>
          <w:lang w:val="en-US" w:eastAsia="zh-CN"/>
        </w:rPr>
        <w:t>3</w:t>
      </w:r>
      <w:r>
        <w:rPr>
          <w:rFonts w:hint="eastAsia"/>
          <w:shd w:val="clear" w:color="auto" w:fill="FFFFFF"/>
        </w:rPr>
        <w:t>.投资顾问人员向客户提供投资建议，须严格保密，知悉客户作出具体投资决策计划的，不得向他人泄露该客户的投资决策计划信息。</w:t>
      </w:r>
    </w:p>
    <w:p>
      <w:pPr>
        <w:tabs>
          <w:tab w:val="left" w:pos="0"/>
        </w:tabs>
        <w:spacing w:line="440" w:lineRule="exact"/>
        <w:ind w:firstLineChars="0"/>
        <w:rPr>
          <w:rFonts w:hint="eastAsia"/>
          <w:shd w:val="clear" w:color="auto" w:fill="FFFFFF"/>
        </w:rPr>
      </w:pPr>
      <w:r>
        <w:rPr>
          <w:rFonts w:hint="eastAsia"/>
          <w:shd w:val="clear" w:color="auto" w:fill="FFFFFF"/>
        </w:rPr>
        <w:t>1</w:t>
      </w:r>
      <w:r>
        <w:rPr>
          <w:rFonts w:hint="eastAsia"/>
          <w:shd w:val="clear" w:color="auto" w:fill="FFFFFF"/>
          <w:lang w:val="en-US" w:eastAsia="zh-CN"/>
        </w:rPr>
        <w:t>4</w:t>
      </w:r>
      <w:r>
        <w:rPr>
          <w:rFonts w:hint="eastAsia"/>
          <w:shd w:val="clear" w:color="auto" w:fill="FFFFFF"/>
        </w:rPr>
        <w:t>.向客户提供投资顾问服务，应当忠实客户利益，不得为公司及其关联方的利益损害客户利益；不得为投资顾问人员及其利益相关者的利益损害客户利益；不得为特定客户利益损害其他客户利益。</w:t>
      </w:r>
    </w:p>
    <w:p>
      <w:pPr>
        <w:tabs>
          <w:tab w:val="left" w:pos="0"/>
        </w:tabs>
        <w:spacing w:line="440" w:lineRule="exact"/>
        <w:ind w:firstLineChars="0"/>
        <w:rPr>
          <w:rFonts w:hint="eastAsia"/>
          <w:shd w:val="clear" w:color="auto" w:fill="FFFFFF"/>
        </w:rPr>
      </w:pPr>
      <w:r>
        <w:rPr>
          <w:rFonts w:hint="eastAsia"/>
          <w:shd w:val="clear" w:color="auto" w:fill="FFFFFF"/>
        </w:rPr>
        <w:t>1</w:t>
      </w:r>
      <w:r>
        <w:rPr>
          <w:rFonts w:hint="eastAsia"/>
          <w:shd w:val="clear" w:color="auto" w:fill="FFFFFF"/>
          <w:lang w:val="en-US" w:eastAsia="zh-CN"/>
        </w:rPr>
        <w:t>5</w:t>
      </w:r>
      <w:r>
        <w:rPr>
          <w:rFonts w:hint="eastAsia"/>
          <w:shd w:val="clear" w:color="auto" w:fill="FFFFFF"/>
        </w:rPr>
        <w:t>.向客户提供投资顾问服务，应当了解客户的身份、财产与收入状况、证券投资经验、投资需求与风险偏好，评估客户的风险承受能力，让客户充分了解《投资顾问服务协议》、风险揭示书的内容及投资顾问人员的职责和禁止行为等，并由客户签字确认。</w:t>
      </w:r>
    </w:p>
    <w:p>
      <w:pPr>
        <w:tabs>
          <w:tab w:val="left" w:pos="0"/>
        </w:tabs>
        <w:spacing w:line="440" w:lineRule="exact"/>
        <w:ind w:firstLineChars="0"/>
        <w:rPr>
          <w:rFonts w:hint="eastAsia"/>
          <w:shd w:val="clear" w:color="auto" w:fill="FFFFFF"/>
        </w:rPr>
      </w:pPr>
      <w:r>
        <w:rPr>
          <w:rFonts w:hint="eastAsia"/>
          <w:shd w:val="clear" w:color="auto" w:fill="FFFFFF"/>
        </w:rPr>
        <w:t>1</w:t>
      </w:r>
      <w:r>
        <w:rPr>
          <w:rFonts w:hint="eastAsia"/>
          <w:shd w:val="clear" w:color="auto" w:fill="FFFFFF"/>
          <w:lang w:val="en-US" w:eastAsia="zh-CN"/>
        </w:rPr>
        <w:t>6</w:t>
      </w:r>
      <w:r>
        <w:rPr>
          <w:rFonts w:hint="eastAsia"/>
          <w:shd w:val="clear" w:color="auto" w:fill="FFFFFF"/>
        </w:rPr>
        <w:t>.投资顾问人员应当根据了解的客户情况，在评估客户风险承受能力和服务需求的基础上，向客户提供适当的投资建议服务。</w:t>
      </w:r>
    </w:p>
    <w:p>
      <w:pPr>
        <w:tabs>
          <w:tab w:val="left" w:pos="0"/>
        </w:tabs>
        <w:spacing w:line="440" w:lineRule="exact"/>
        <w:ind w:firstLineChars="0"/>
        <w:rPr>
          <w:rFonts w:hint="eastAsia"/>
          <w:shd w:val="clear" w:color="auto" w:fill="FFFFFF"/>
        </w:rPr>
      </w:pPr>
      <w:r>
        <w:rPr>
          <w:rFonts w:hint="eastAsia"/>
          <w:shd w:val="clear" w:color="auto" w:fill="FFFFFF"/>
        </w:rPr>
        <w:t>1</w:t>
      </w:r>
      <w:r>
        <w:rPr>
          <w:rFonts w:hint="eastAsia"/>
          <w:shd w:val="clear" w:color="auto" w:fill="FFFFFF"/>
          <w:lang w:val="en-US" w:eastAsia="zh-CN"/>
        </w:rPr>
        <w:t>7</w:t>
      </w:r>
      <w:r>
        <w:rPr>
          <w:rFonts w:hint="eastAsia"/>
          <w:shd w:val="clear" w:color="auto" w:fill="FFFFFF"/>
        </w:rPr>
        <w:t>.投资顾问人员向客户提供投资建议，应当具有合理的依据，依据包括合法取得的证券研究报告或者基于证券研究报告、理论模型以及分析方法形成的投资分析意见等。</w:t>
      </w:r>
    </w:p>
    <w:p>
      <w:pPr>
        <w:tabs>
          <w:tab w:val="left" w:pos="0"/>
        </w:tabs>
        <w:spacing w:line="440" w:lineRule="exact"/>
        <w:ind w:firstLineChars="0"/>
        <w:rPr>
          <w:rFonts w:hint="eastAsia"/>
          <w:shd w:val="clear" w:color="auto" w:fill="FFFFFF"/>
        </w:rPr>
      </w:pPr>
      <w:r>
        <w:rPr>
          <w:rFonts w:hint="eastAsia"/>
          <w:shd w:val="clear" w:color="auto" w:fill="FFFFFF"/>
        </w:rPr>
        <w:t>1</w:t>
      </w:r>
      <w:r>
        <w:rPr>
          <w:rFonts w:hint="eastAsia"/>
          <w:shd w:val="clear" w:color="auto" w:fill="FFFFFF"/>
          <w:lang w:val="en-US" w:eastAsia="zh-CN"/>
        </w:rPr>
        <w:t>8</w:t>
      </w:r>
      <w:r>
        <w:rPr>
          <w:rFonts w:hint="eastAsia"/>
          <w:shd w:val="clear" w:color="auto" w:fill="FFFFFF"/>
        </w:rPr>
        <w:t>.投资顾问人员依据本公司或者其他证券公司、证券投资咨询机构的证券研究报告</w:t>
      </w:r>
      <w:r>
        <w:rPr>
          <w:rFonts w:hint="eastAsia"/>
          <w:shd w:val="clear" w:color="auto" w:fill="FFFFFF"/>
          <w:lang w:val="en-US" w:eastAsia="zh-CN"/>
        </w:rPr>
        <w:t>作</w:t>
      </w:r>
      <w:r>
        <w:rPr>
          <w:rFonts w:hint="eastAsia"/>
          <w:shd w:val="clear" w:color="auto" w:fill="FFFFFF"/>
        </w:rPr>
        <w:t>出投资建议的，应当向客户说明证券研究报告的发布人、发布日期。投资顾问人员利用其他研究报告经过加工后形成新的投资报告向客户提供的，须注明报告来源、发布人、发布日期。</w:t>
      </w:r>
    </w:p>
    <w:p>
      <w:pPr>
        <w:tabs>
          <w:tab w:val="left" w:pos="0"/>
        </w:tabs>
        <w:spacing w:line="440" w:lineRule="exact"/>
        <w:ind w:firstLineChars="0"/>
        <w:rPr>
          <w:rFonts w:hint="eastAsia"/>
          <w:shd w:val="clear" w:color="auto" w:fill="FFFFFF"/>
        </w:rPr>
      </w:pPr>
      <w:r>
        <w:rPr>
          <w:rFonts w:hint="eastAsia"/>
          <w:shd w:val="clear" w:color="auto" w:fill="FFFFFF"/>
        </w:rPr>
        <w:t>1</w:t>
      </w:r>
      <w:r>
        <w:rPr>
          <w:rFonts w:hint="eastAsia"/>
          <w:shd w:val="clear" w:color="auto" w:fill="FFFFFF"/>
          <w:lang w:val="en-US" w:eastAsia="zh-CN"/>
        </w:rPr>
        <w:t>9</w:t>
      </w:r>
      <w:r>
        <w:rPr>
          <w:rFonts w:hint="eastAsia"/>
          <w:shd w:val="clear" w:color="auto" w:fill="FFFFFF"/>
        </w:rPr>
        <w:t>.投资顾问人员应当完整、客观、准确地运用有关信息、资料向投资人或者客户提供投资分析、预测和建议，不得断章取义地引用或者篡改有关信息、资料；引用有关信息、资料时，应当注明出处和著作权人。</w:t>
      </w:r>
    </w:p>
    <w:p>
      <w:pPr>
        <w:tabs>
          <w:tab w:val="left" w:pos="0"/>
        </w:tabs>
        <w:spacing w:line="440" w:lineRule="exact"/>
        <w:ind w:firstLineChars="0"/>
        <w:rPr>
          <w:rFonts w:hint="eastAsia"/>
          <w:shd w:val="clear" w:color="auto" w:fill="FFFFFF"/>
        </w:rPr>
      </w:pPr>
      <w:r>
        <w:rPr>
          <w:rFonts w:hint="eastAsia"/>
          <w:shd w:val="clear" w:color="auto" w:fill="FFFFFF"/>
          <w:lang w:val="en-US" w:eastAsia="zh-CN"/>
        </w:rPr>
        <w:t>20</w:t>
      </w:r>
      <w:r>
        <w:rPr>
          <w:rFonts w:hint="eastAsia"/>
          <w:shd w:val="clear" w:color="auto" w:fill="FFFFFF"/>
        </w:rPr>
        <w:t>.投资顾问人员应使用依照《中华人民共和国著作权法》购买的投资顾问业务所需正版数据软件及资讯终端。投资顾问不得使用盗版数据软件或资讯终端作为向客户提供投资建议的依据。</w:t>
      </w:r>
    </w:p>
    <w:p>
      <w:pPr>
        <w:tabs>
          <w:tab w:val="left" w:pos="0"/>
        </w:tabs>
        <w:spacing w:line="440" w:lineRule="exact"/>
        <w:ind w:firstLineChars="0"/>
        <w:rPr>
          <w:rFonts w:hint="eastAsia"/>
          <w:shd w:val="clear" w:color="auto" w:fill="FFFFFF"/>
        </w:rPr>
      </w:pPr>
      <w:r>
        <w:rPr>
          <w:rFonts w:hint="eastAsia"/>
          <w:shd w:val="clear" w:color="auto" w:fill="FFFFFF"/>
        </w:rPr>
        <w:t>2</w:t>
      </w:r>
      <w:r>
        <w:rPr>
          <w:rFonts w:hint="eastAsia"/>
          <w:shd w:val="clear" w:color="auto" w:fill="FFFFFF"/>
          <w:lang w:val="en-US" w:eastAsia="zh-CN"/>
        </w:rPr>
        <w:t>1</w:t>
      </w:r>
      <w:r>
        <w:rPr>
          <w:rFonts w:hint="eastAsia"/>
          <w:shd w:val="clear" w:color="auto" w:fill="FFFFFF"/>
        </w:rPr>
        <w:t>.投资顾问人员向客户提供投资建议，应当提示潜在的投资风险。</w:t>
      </w:r>
    </w:p>
    <w:p>
      <w:pPr>
        <w:tabs>
          <w:tab w:val="left" w:pos="0"/>
        </w:tabs>
        <w:spacing w:line="440" w:lineRule="exact"/>
        <w:ind w:firstLineChars="0"/>
        <w:rPr>
          <w:rFonts w:hint="eastAsia"/>
          <w:shd w:val="clear" w:color="auto" w:fill="FFFFFF"/>
        </w:rPr>
      </w:pPr>
      <w:r>
        <w:rPr>
          <w:rFonts w:hint="eastAsia"/>
          <w:shd w:val="clear" w:color="auto" w:fill="FFFFFF"/>
        </w:rPr>
        <w:t>2</w:t>
      </w:r>
      <w:r>
        <w:rPr>
          <w:rFonts w:hint="eastAsia"/>
          <w:shd w:val="clear" w:color="auto" w:fill="FFFFFF"/>
          <w:lang w:val="en-US" w:eastAsia="zh-CN"/>
        </w:rPr>
        <w:t>2</w:t>
      </w:r>
      <w:r>
        <w:rPr>
          <w:rFonts w:hint="eastAsia"/>
          <w:shd w:val="clear" w:color="auto" w:fill="FFFFFF"/>
        </w:rPr>
        <w:t>.投资顾问人员以软件工具、终端设备等为载体，向客户提供投资建议或者类似功能服务的，应当符合下列要求：</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1</w:t>
      </w:r>
      <w:r>
        <w:rPr>
          <w:rFonts w:hint="eastAsia"/>
          <w:shd w:val="clear" w:color="auto" w:fill="FFFFFF"/>
        </w:rPr>
        <w:t>）客观说明软件工具、终端设备的功能，不得对其功能进行虚假、不实、误导性宣传；</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2</w:t>
      </w:r>
      <w:r>
        <w:rPr>
          <w:rFonts w:hint="eastAsia"/>
          <w:shd w:val="clear" w:color="auto" w:fill="FFFFFF"/>
        </w:rPr>
        <w:t>）揭示软件工具、终端设备的固有缺陷和使用风险，不得隐瞒或者有重大遗漏；</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3</w:t>
      </w:r>
      <w:r>
        <w:rPr>
          <w:rFonts w:hint="eastAsia"/>
          <w:shd w:val="clear" w:color="auto" w:fill="FFFFFF"/>
        </w:rPr>
        <w:t>）说明软件工具、终端设备所使用的数据信息来源；</w:t>
      </w:r>
    </w:p>
    <w:p>
      <w:pPr>
        <w:tabs>
          <w:tab w:val="left" w:pos="0"/>
        </w:tabs>
        <w:spacing w:line="440" w:lineRule="exact"/>
        <w:ind w:firstLineChars="0"/>
        <w:rPr>
          <w:rFonts w:hint="eastAsia"/>
          <w:shd w:val="clear" w:color="auto" w:fill="FFFFFF"/>
        </w:rPr>
      </w:pPr>
      <w:r>
        <w:rPr>
          <w:rFonts w:hint="eastAsia"/>
          <w:shd w:val="clear" w:color="auto" w:fill="FFFFFF"/>
        </w:rPr>
        <w:t>（</w:t>
      </w:r>
      <w:r>
        <w:rPr>
          <w:rFonts w:hint="eastAsia"/>
          <w:shd w:val="clear" w:color="auto" w:fill="FFFFFF"/>
          <w:lang w:val="en-US" w:eastAsia="zh-CN"/>
        </w:rPr>
        <w:t>4</w:t>
      </w:r>
      <w:r>
        <w:rPr>
          <w:rFonts w:hint="eastAsia"/>
          <w:shd w:val="clear" w:color="auto" w:fill="FFFFFF"/>
        </w:rPr>
        <w:t>）表示软件工具、终端设备具有选择证券投资品种或者提示买卖时机功能的，应当说明其方法和局限。</w:t>
      </w:r>
    </w:p>
    <w:p>
      <w:pPr>
        <w:tabs>
          <w:tab w:val="left" w:pos="0"/>
        </w:tabs>
        <w:spacing w:line="440" w:lineRule="exact"/>
        <w:ind w:firstLineChars="0"/>
        <w:rPr>
          <w:rFonts w:hint="eastAsia"/>
          <w:shd w:val="clear" w:color="auto" w:fill="FFFFFF"/>
        </w:rPr>
      </w:pPr>
      <w:r>
        <w:rPr>
          <w:rFonts w:hint="eastAsia"/>
          <w:shd w:val="clear" w:color="auto" w:fill="FFFFFF"/>
        </w:rPr>
        <w:t>2</w:t>
      </w:r>
      <w:r>
        <w:rPr>
          <w:rFonts w:hint="eastAsia"/>
          <w:shd w:val="clear" w:color="auto" w:fill="FFFFFF"/>
          <w:lang w:val="en-US" w:eastAsia="zh-CN"/>
        </w:rPr>
        <w:t>3</w:t>
      </w:r>
      <w:r>
        <w:rPr>
          <w:rFonts w:hint="eastAsia"/>
          <w:shd w:val="clear" w:color="auto" w:fill="FFFFFF"/>
        </w:rPr>
        <w:t>.投资顾问业务推广、协议的签订及解除、服务提供、客户回访、投诉处理等环节实行留痕管理。</w:t>
      </w:r>
    </w:p>
    <w:p>
      <w:pPr>
        <w:tabs>
          <w:tab w:val="left" w:pos="0"/>
        </w:tabs>
        <w:spacing w:line="440" w:lineRule="exact"/>
        <w:ind w:firstLineChars="0"/>
        <w:rPr>
          <w:rFonts w:hint="eastAsia"/>
          <w:shd w:val="clear" w:color="auto" w:fill="FFFFFF"/>
        </w:rPr>
      </w:pPr>
      <w:r>
        <w:rPr>
          <w:rFonts w:hint="eastAsia"/>
          <w:shd w:val="clear" w:color="auto" w:fill="FFFFFF"/>
        </w:rPr>
        <w:t>2</w:t>
      </w:r>
      <w:r>
        <w:rPr>
          <w:rFonts w:hint="eastAsia"/>
          <w:shd w:val="clear" w:color="auto" w:fill="FFFFFF"/>
          <w:lang w:val="en-US" w:eastAsia="zh-CN"/>
        </w:rPr>
        <w:t>4</w:t>
      </w:r>
      <w:r>
        <w:rPr>
          <w:rFonts w:hint="eastAsia"/>
          <w:shd w:val="clear" w:color="auto" w:fill="FFFFFF"/>
        </w:rPr>
        <w:t>.投资顾问人员向客户提供投资建议的时间、内容、方式和依据等信息，应当以书面或者电子文件形式予以记录留存。</w:t>
      </w:r>
    </w:p>
    <w:p>
      <w:pPr>
        <w:tabs>
          <w:tab w:val="left" w:pos="0"/>
        </w:tabs>
        <w:spacing w:line="440" w:lineRule="exact"/>
        <w:ind w:firstLineChars="0"/>
        <w:rPr>
          <w:rFonts w:hint="eastAsia"/>
          <w:shd w:val="clear" w:color="auto" w:fill="FFFFFF"/>
        </w:rPr>
      </w:pPr>
      <w:r>
        <w:rPr>
          <w:rFonts w:hint="eastAsia"/>
          <w:shd w:val="clear" w:color="auto" w:fill="FFFFFF"/>
        </w:rPr>
        <w:t>2</w:t>
      </w:r>
      <w:r>
        <w:rPr>
          <w:rFonts w:hint="eastAsia"/>
          <w:shd w:val="clear" w:color="auto" w:fill="FFFFFF"/>
          <w:lang w:val="en-US" w:eastAsia="zh-CN"/>
        </w:rPr>
        <w:t>5</w:t>
      </w:r>
      <w:r>
        <w:rPr>
          <w:rFonts w:hint="eastAsia"/>
          <w:shd w:val="clear" w:color="auto" w:fill="FFFFFF"/>
        </w:rPr>
        <w:t>.投资顾问业务档案文本和留存记录的保存期限自协议终止之日起不得少于5年，涉及适当性管理的保存不少于20年。</w:t>
      </w:r>
    </w:p>
    <w:p>
      <w:pPr>
        <w:tabs>
          <w:tab w:val="left" w:pos="0"/>
        </w:tabs>
        <w:spacing w:line="440" w:lineRule="exact"/>
        <w:ind w:firstLineChars="0"/>
        <w:rPr>
          <w:rFonts w:hint="eastAsia"/>
          <w:shd w:val="clear" w:color="auto" w:fill="FFFFFF"/>
        </w:rPr>
      </w:pPr>
      <w:r>
        <w:rPr>
          <w:rFonts w:hint="eastAsia"/>
          <w:shd w:val="clear" w:color="auto" w:fill="FFFFFF"/>
        </w:rPr>
        <w:t>2</w:t>
      </w:r>
      <w:r>
        <w:rPr>
          <w:rFonts w:hint="eastAsia"/>
          <w:shd w:val="clear" w:color="auto" w:fill="FFFFFF"/>
          <w:lang w:val="en-US" w:eastAsia="zh-CN"/>
        </w:rPr>
        <w:t>6</w:t>
      </w:r>
      <w:r>
        <w:rPr>
          <w:rFonts w:hint="eastAsia"/>
          <w:shd w:val="clear" w:color="auto" w:fill="FFFFFF"/>
        </w:rPr>
        <w:t>.收取的投资顾问服务费用应当直接进入公司统一收费账户，禁止以个人名义向客户收取投资顾问服务费用。</w:t>
      </w:r>
    </w:p>
    <w:p>
      <w:pPr>
        <w:tabs>
          <w:tab w:val="left" w:pos="0"/>
        </w:tabs>
        <w:spacing w:line="440" w:lineRule="exact"/>
        <w:ind w:firstLineChars="0"/>
        <w:rPr>
          <w:rFonts w:hint="eastAsia"/>
          <w:shd w:val="clear" w:color="auto" w:fill="FFFFFF"/>
        </w:rPr>
      </w:pPr>
      <w:r>
        <w:rPr>
          <w:rFonts w:hint="eastAsia"/>
          <w:shd w:val="clear" w:color="auto" w:fill="FFFFFF"/>
        </w:rPr>
        <w:t>2</w:t>
      </w:r>
      <w:r>
        <w:rPr>
          <w:rFonts w:hint="eastAsia"/>
          <w:shd w:val="clear" w:color="auto" w:fill="FFFFFF"/>
          <w:lang w:val="en-US" w:eastAsia="zh-CN"/>
        </w:rPr>
        <w:t>7</w:t>
      </w:r>
      <w:r>
        <w:rPr>
          <w:rFonts w:hint="eastAsia"/>
          <w:shd w:val="clear" w:color="auto" w:fill="FFFFFF"/>
        </w:rPr>
        <w:t>.公司投资顾问考核依据为《东北证券股份有限公司投资顾问业务绩效激励方案》，各单位在正式开展投资顾问业务前，应制定本单位《投资顾问绩效激励方案》。各单位《投资顾问绩效激励方案》重点对公司分配到各单位的个人绩效奖金进行二次分配。《东北证券股份有限公司投资顾问业务绩效激励方案》内容变动，引发各单位《投资顾问绩效激励方案》修订需求的，应于《东北证券股份有限公司投资顾问业务绩效激励方案》修订发布的3个月内完成各单位《投资顾问绩效激励方案》的修订。</w:t>
      </w:r>
    </w:p>
    <w:p>
      <w:pPr>
        <w:tabs>
          <w:tab w:val="left" w:pos="0"/>
        </w:tabs>
        <w:spacing w:line="440" w:lineRule="exact"/>
        <w:ind w:firstLineChars="0"/>
        <w:rPr>
          <w:shd w:val="clear" w:color="auto" w:fill="FFFFFF"/>
        </w:rPr>
      </w:pPr>
      <w:r>
        <w:rPr>
          <w:rFonts w:hint="eastAsia"/>
          <w:shd w:val="clear" w:color="auto" w:fill="FFFFFF"/>
        </w:rPr>
        <w:t>2</w:t>
      </w:r>
      <w:r>
        <w:rPr>
          <w:rFonts w:hint="eastAsia"/>
          <w:shd w:val="clear" w:color="auto" w:fill="FFFFFF"/>
          <w:lang w:val="en-US" w:eastAsia="zh-CN"/>
        </w:rPr>
        <w:t>8</w:t>
      </w:r>
      <w:r>
        <w:rPr>
          <w:rFonts w:hint="eastAsia"/>
          <w:shd w:val="clear" w:color="auto" w:fill="FFFFFF"/>
        </w:rPr>
        <w:t>.各单位应严禁后台岗位人员及未与公司签署正式劳动合同的员工向客户提供投资建议或开展投资顾问业务的营销、客服等工作；严禁将公司分配到各单位的个人绩效奖金二次分配给后台岗位人员及未与公司签署正式劳动合同的员工。</w:t>
      </w:r>
    </w:p>
    <w:p>
      <w:pPr>
        <w:pStyle w:val="4"/>
        <w:spacing w:line="440" w:lineRule="exact"/>
        <w:rPr>
          <w:shd w:val="clear" w:color="auto" w:fill="FFFFFF"/>
        </w:rPr>
      </w:pPr>
      <w:bookmarkStart w:id="290" w:name="_Toc419553708"/>
      <w:bookmarkStart w:id="291" w:name="_Toc17232"/>
      <w:bookmarkStart w:id="292" w:name="_Toc13006"/>
      <w:bookmarkStart w:id="293" w:name="_Toc7223"/>
      <w:bookmarkStart w:id="294" w:name="_Toc20508"/>
      <w:bookmarkStart w:id="295" w:name="_Toc4487"/>
      <w:bookmarkStart w:id="296" w:name="_Toc10954"/>
      <w:bookmarkStart w:id="297" w:name="_Toc2084"/>
      <w:bookmarkStart w:id="298" w:name="_Toc495311409"/>
      <w:bookmarkStart w:id="299" w:name="_Toc19122"/>
      <w:bookmarkStart w:id="300" w:name="_Toc30961"/>
      <w:bookmarkStart w:id="301" w:name="_Toc26136"/>
      <w:r>
        <w:rPr>
          <w:rFonts w:hint="eastAsia"/>
          <w:shd w:val="clear" w:color="auto" w:fill="FFFFFF"/>
        </w:rPr>
        <w:t>七、信用交易业务</w:t>
      </w:r>
      <w:bookmarkEnd w:id="290"/>
      <w:r>
        <w:rPr>
          <w:rFonts w:hint="eastAsia"/>
          <w:shd w:val="clear" w:color="auto" w:fill="FFFFFF"/>
        </w:rPr>
        <w:t>合规底线</w:t>
      </w:r>
      <w:bookmarkEnd w:id="291"/>
      <w:bookmarkEnd w:id="292"/>
      <w:bookmarkEnd w:id="293"/>
      <w:bookmarkEnd w:id="294"/>
      <w:bookmarkEnd w:id="295"/>
      <w:bookmarkEnd w:id="296"/>
      <w:bookmarkEnd w:id="297"/>
      <w:bookmarkEnd w:id="298"/>
      <w:bookmarkEnd w:id="299"/>
      <w:bookmarkEnd w:id="300"/>
      <w:bookmarkEnd w:id="301"/>
    </w:p>
    <w:p>
      <w:pPr>
        <w:spacing w:line="440" w:lineRule="exact"/>
        <w:ind w:firstLine="482"/>
        <w:rPr>
          <w:b/>
          <w:shd w:val="clear" w:color="auto" w:fill="FFFFFF"/>
        </w:rPr>
      </w:pPr>
      <w:r>
        <w:rPr>
          <w:rFonts w:hint="eastAsia"/>
          <w:b/>
          <w:shd w:val="clear" w:color="auto" w:fill="FFFFFF"/>
        </w:rPr>
        <w:t>（一）融资融券</w:t>
      </w:r>
    </w:p>
    <w:p>
      <w:pPr>
        <w:spacing w:line="440" w:lineRule="exact"/>
        <w:rPr>
          <w:rFonts w:hint="eastAsia" w:eastAsia="幼圆"/>
          <w:shd w:val="clear" w:color="auto" w:fill="FFFFFF"/>
          <w:lang w:eastAsia="zh-CN"/>
        </w:rPr>
      </w:pPr>
      <w:r>
        <w:rPr>
          <w:rFonts w:hint="eastAsia"/>
          <w:shd w:val="clear" w:color="auto" w:fill="FFFFFF"/>
        </w:rPr>
        <w:t>1.未经证监会批准，任何证券公司不得向客户融资、融券，也不得为客户与客户、客户与他人之间的融资融券活动提供任何便利和服务</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2.不得诱导不适当的客户开展融资融券业务</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3.不得未向客户充分揭示风险</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4.不得违规挪用客户担保物</w:t>
      </w:r>
      <w:r>
        <w:rPr>
          <w:rFonts w:hint="eastAsia"/>
          <w:shd w:val="clear" w:color="auto" w:fill="FFFFFF"/>
          <w:lang w:eastAsia="zh-CN"/>
        </w:rPr>
        <w:t>。</w:t>
      </w:r>
    </w:p>
    <w:p>
      <w:pPr>
        <w:spacing w:line="440" w:lineRule="exact"/>
        <w:rPr>
          <w:rFonts w:hint="eastAsia"/>
          <w:shd w:val="clear" w:color="auto" w:fill="FFFFFF"/>
        </w:rPr>
      </w:pPr>
      <w:r>
        <w:rPr>
          <w:rFonts w:hint="eastAsia"/>
          <w:shd w:val="clear" w:color="auto" w:fill="FFFFFF"/>
        </w:rPr>
        <w:t>5.不得进行利益输送和商业贿赂；</w:t>
      </w:r>
    </w:p>
    <w:p>
      <w:pPr>
        <w:spacing w:line="440" w:lineRule="exact"/>
        <w:rPr>
          <w:rFonts w:hint="eastAsia" w:eastAsia="幼圆"/>
          <w:shd w:val="clear" w:color="auto" w:fill="FFFFFF"/>
          <w:lang w:eastAsia="zh-CN"/>
        </w:rPr>
      </w:pPr>
      <w:r>
        <w:rPr>
          <w:rFonts w:hint="eastAsia"/>
          <w:shd w:val="clear" w:color="auto" w:fill="FFFFFF"/>
        </w:rPr>
        <w:t>6.不得为客户进行内幕交易、操纵市场、规避信息披露义务及其他不正当交易活动提供便利</w:t>
      </w:r>
      <w:r>
        <w:rPr>
          <w:rFonts w:hint="eastAsia"/>
          <w:shd w:val="clear" w:color="auto" w:fill="FFFFFF"/>
          <w:lang w:eastAsia="zh-CN"/>
        </w:rPr>
        <w:t>。</w:t>
      </w:r>
    </w:p>
    <w:p>
      <w:pPr>
        <w:spacing w:line="440" w:lineRule="exact"/>
        <w:rPr>
          <w:rFonts w:hint="eastAsia"/>
          <w:shd w:val="clear" w:color="auto" w:fill="FFFFFF"/>
        </w:rPr>
      </w:pPr>
      <w:r>
        <w:rPr>
          <w:rFonts w:hint="eastAsia"/>
          <w:shd w:val="clear" w:color="auto" w:fill="FFFFFF"/>
        </w:rPr>
        <w:t>7.不得为以下客户开立信用账户：</w:t>
      </w:r>
    </w:p>
    <w:p>
      <w:pPr>
        <w:spacing w:line="440" w:lineRule="exact"/>
        <w:rPr>
          <w:rFonts w:hint="eastAsia"/>
          <w:shd w:val="clear" w:color="auto" w:fill="FFFFFF"/>
        </w:rPr>
      </w:pPr>
      <w:r>
        <w:rPr>
          <w:rFonts w:hint="eastAsia"/>
          <w:shd w:val="clear" w:color="auto" w:fill="FFFFFF"/>
        </w:rPr>
        <w:t>（1）对未按照要求提供有关情况的；</w:t>
      </w:r>
    </w:p>
    <w:p>
      <w:pPr>
        <w:spacing w:line="440" w:lineRule="exact"/>
        <w:rPr>
          <w:rFonts w:hint="eastAsia"/>
          <w:shd w:val="clear" w:color="auto" w:fill="FFFFFF"/>
        </w:rPr>
      </w:pPr>
      <w:r>
        <w:rPr>
          <w:rFonts w:hint="eastAsia"/>
          <w:shd w:val="clear" w:color="auto" w:fill="FFFFFF"/>
        </w:rPr>
        <w:t>（2）从事证券交易时间不足半年、缺乏风险承担能力的；</w:t>
      </w:r>
    </w:p>
    <w:p>
      <w:pPr>
        <w:spacing w:line="440" w:lineRule="exact"/>
        <w:rPr>
          <w:rFonts w:hint="eastAsia"/>
          <w:shd w:val="clear" w:color="auto" w:fill="FFFFFF"/>
        </w:rPr>
      </w:pPr>
      <w:r>
        <w:rPr>
          <w:rFonts w:hint="eastAsia"/>
          <w:shd w:val="clear" w:color="auto" w:fill="FFFFFF"/>
        </w:rPr>
        <w:t>（3）最近20个交易日日均证券类资产低于50万元或者有重大违约记录的；</w:t>
      </w:r>
    </w:p>
    <w:p>
      <w:pPr>
        <w:spacing w:line="440" w:lineRule="exact"/>
        <w:rPr>
          <w:rFonts w:hint="eastAsia"/>
          <w:shd w:val="clear" w:color="auto" w:fill="FFFFFF"/>
        </w:rPr>
      </w:pPr>
      <w:r>
        <w:rPr>
          <w:rFonts w:hint="eastAsia"/>
          <w:shd w:val="clear" w:color="auto" w:fill="FFFFFF"/>
        </w:rPr>
        <w:t>（4）本公司的股东、关联人，不包括仅持有公司5%以下上市流通股份的股东。</w:t>
      </w:r>
    </w:p>
    <w:p>
      <w:pPr>
        <w:spacing w:line="440" w:lineRule="exact"/>
        <w:rPr>
          <w:rFonts w:hint="eastAsia" w:eastAsia="幼圆"/>
          <w:shd w:val="clear" w:color="auto" w:fill="FFFFFF"/>
          <w:lang w:eastAsia="zh-CN"/>
        </w:rPr>
      </w:pPr>
      <w:r>
        <w:rPr>
          <w:rFonts w:hint="eastAsia"/>
          <w:shd w:val="clear" w:color="auto" w:fill="FFFFFF"/>
        </w:rPr>
        <w:t>8.与客户约定的融资、融券期限不得超过6个月，合约到期前，可以根据客户的申请为客户办理展期，每次展期期限不得超过6个月；在为客户办理合约展期前，应当对客户的信用状况、负债情况、维持担保比例水平等进行评估</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9.客户维持担保比例不得低于130%；当客户维持担保比例低于130%时，应当通知客户在下1个交易日内追加担保物或了结负债</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10.当客户的维持担保比例超过300%时，客户可以提取保证金可用余额中的现金或充抵保证金的证券，但提取后维持担保比例不得低于300%</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11.投资者融资买入证券时，融资保证金比例不得低于100%；投资者融券卖出时，融券保证金比例不得低于50%</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12.公司融资融券的金额不得超过其净资本的4倍，对单一客户融资（含融券）业务规模不得超过净资本的5%，其中融资</w:t>
      </w:r>
      <w:r>
        <w:rPr>
          <w:rFonts w:hint="eastAsia"/>
          <w:shd w:val="clear" w:color="auto" w:fill="FFFFFF"/>
          <w:lang w:eastAsia="zh-CN"/>
        </w:rPr>
        <w:t>（</w:t>
      </w:r>
      <w:r>
        <w:rPr>
          <w:rFonts w:hint="eastAsia"/>
          <w:shd w:val="clear" w:color="auto" w:fill="FFFFFF"/>
        </w:rPr>
        <w:t>含融券</w:t>
      </w:r>
      <w:r>
        <w:rPr>
          <w:rFonts w:hint="eastAsia"/>
          <w:shd w:val="clear" w:color="auto" w:fill="FFFFFF"/>
          <w:lang w:eastAsia="zh-CN"/>
        </w:rPr>
        <w:t>）</w:t>
      </w:r>
      <w:r>
        <w:rPr>
          <w:rFonts w:hint="eastAsia"/>
          <w:shd w:val="clear" w:color="auto" w:fill="FFFFFF"/>
        </w:rPr>
        <w:t>的金额指公司开展融资融券业务、约定式购回交易、股票质押式回购交易等融资类业务融出</w:t>
      </w:r>
      <w:r>
        <w:rPr>
          <w:rFonts w:hint="eastAsia"/>
          <w:shd w:val="clear" w:color="auto" w:fill="FFFFFF"/>
          <w:lang w:eastAsia="zh-CN"/>
        </w:rPr>
        <w:t>（</w:t>
      </w:r>
      <w:r>
        <w:rPr>
          <w:rFonts w:hint="eastAsia"/>
          <w:shd w:val="clear" w:color="auto" w:fill="FFFFFF"/>
        </w:rPr>
        <w:t>含融券</w:t>
      </w:r>
      <w:r>
        <w:rPr>
          <w:rFonts w:hint="eastAsia"/>
          <w:shd w:val="clear" w:color="auto" w:fill="FFFFFF"/>
          <w:lang w:eastAsia="zh-CN"/>
        </w:rPr>
        <w:t>）</w:t>
      </w:r>
      <w:r>
        <w:rPr>
          <w:rFonts w:hint="eastAsia"/>
          <w:shd w:val="clear" w:color="auto" w:fill="FFFFFF"/>
        </w:rPr>
        <w:t>金额总计</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13.投资者持有上市公司限售股份的，不得融券卖出该上市公司股票，且不得将其普通证券账户持有的上市公司限售股份提交为担保物</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rPr>
        <w:t>14.个人投资者持有上市公司解除限售存量股份的，不得将其持有的该上市公司股份提交为担保物。上市公司董事、监事、高级管理人员、持有上市公司股份5%以上的股东，不得开展以该上市公司股票为标的证券的融资融券交易</w:t>
      </w:r>
      <w:r>
        <w:rPr>
          <w:rFonts w:hint="eastAsia"/>
          <w:shd w:val="clear" w:color="auto" w:fill="FFFFFF"/>
          <w:lang w:eastAsia="zh-CN"/>
        </w:rPr>
        <w:t>。</w:t>
      </w:r>
    </w:p>
    <w:p>
      <w:pPr>
        <w:spacing w:line="440" w:lineRule="exact"/>
        <w:rPr>
          <w:rFonts w:hint="eastAsia"/>
          <w:shd w:val="clear" w:color="auto" w:fill="FFFFFF"/>
        </w:rPr>
      </w:pPr>
      <w:r>
        <w:rPr>
          <w:rFonts w:hint="eastAsia"/>
          <w:shd w:val="clear" w:color="auto" w:fill="FFFFFF"/>
        </w:rPr>
        <w:t>15.融资买入、融券卖出的证券，不得超出证券交易所规定的范围。</w:t>
      </w:r>
    </w:p>
    <w:p>
      <w:pPr>
        <w:spacing w:line="440" w:lineRule="exact"/>
        <w:rPr>
          <w:shd w:val="clear" w:color="auto" w:fill="FFFFFF"/>
        </w:rPr>
      </w:pPr>
      <w:r>
        <w:rPr>
          <w:rFonts w:hint="eastAsia"/>
          <w:shd w:val="clear" w:color="auto" w:fill="FFFFFF"/>
        </w:rPr>
        <w:t>16.员工应确保客户业务办理过程的合规性，不得代替或帮助客户通过适当性风险测评、知识测评等环节，不得代替客户签字等。</w:t>
      </w:r>
    </w:p>
    <w:p>
      <w:pPr>
        <w:spacing w:line="440" w:lineRule="exact"/>
        <w:ind w:firstLine="482"/>
        <w:rPr>
          <w:b/>
          <w:shd w:val="clear" w:color="auto" w:fill="FFFFFF"/>
        </w:rPr>
      </w:pPr>
      <w:r>
        <w:rPr>
          <w:rFonts w:hint="eastAsia"/>
          <w:b/>
          <w:shd w:val="clear" w:color="auto" w:fill="FFFFFF"/>
          <w:lang w:eastAsia="zh-CN"/>
        </w:rPr>
        <w:t>（</w:t>
      </w:r>
      <w:r>
        <w:rPr>
          <w:rFonts w:hint="eastAsia"/>
          <w:b/>
          <w:shd w:val="clear" w:color="auto" w:fill="FFFFFF"/>
        </w:rPr>
        <w:t>二</w:t>
      </w:r>
      <w:r>
        <w:rPr>
          <w:rFonts w:hint="eastAsia"/>
          <w:b/>
          <w:shd w:val="clear" w:color="auto" w:fill="FFFFFF"/>
          <w:lang w:eastAsia="zh-CN"/>
        </w:rPr>
        <w:t>）</w:t>
      </w:r>
      <w:r>
        <w:rPr>
          <w:rFonts w:hint="eastAsia"/>
          <w:b/>
          <w:shd w:val="clear" w:color="auto" w:fill="FFFFFF"/>
        </w:rPr>
        <w:t>约定购回式证券交易</w:t>
      </w:r>
    </w:p>
    <w:p>
      <w:pPr>
        <w:spacing w:line="440" w:lineRule="exact"/>
        <w:rPr>
          <w:shd w:val="clear" w:color="auto" w:fill="FFFFFF"/>
        </w:rPr>
      </w:pPr>
      <w:r>
        <w:rPr>
          <w:rFonts w:hint="eastAsia"/>
          <w:shd w:val="clear" w:color="auto" w:fill="FFFFFF"/>
        </w:rPr>
        <w:t>1.</w:t>
      </w:r>
      <w:r>
        <w:rPr>
          <w:shd w:val="clear" w:color="auto" w:fill="FFFFFF"/>
        </w:rPr>
        <w:t>约定购回式证券交易的标的证券</w:t>
      </w:r>
      <w:r>
        <w:rPr>
          <w:rFonts w:hint="eastAsia"/>
          <w:shd w:val="clear" w:color="auto" w:fill="FFFFFF"/>
        </w:rPr>
        <w:t>包括</w:t>
      </w:r>
      <w:r>
        <w:rPr>
          <w:shd w:val="clear" w:color="auto" w:fill="FFFFFF"/>
        </w:rPr>
        <w:t>交易所上市交易的股票、基金和债券</w:t>
      </w:r>
      <w:r>
        <w:rPr>
          <w:rFonts w:hint="eastAsia"/>
          <w:shd w:val="clear" w:color="auto" w:fill="FFFFFF"/>
        </w:rPr>
        <w:t>；</w:t>
      </w:r>
      <w:r>
        <w:rPr>
          <w:shd w:val="clear" w:color="auto" w:fill="FFFFFF"/>
        </w:rPr>
        <w:t>非流通股、限售流通股、B股和个人持有的解除限售存量股及持有该存量股的账户通过二级市场买入的该品种流通股等证券不得用于约定购回式证券交易</w:t>
      </w:r>
      <w:r>
        <w:rPr>
          <w:rFonts w:hint="eastAsia"/>
          <w:shd w:val="clear" w:color="auto" w:fill="FFFFFF"/>
        </w:rPr>
        <w:t>。</w:t>
      </w:r>
    </w:p>
    <w:p>
      <w:pPr>
        <w:spacing w:line="440" w:lineRule="exact"/>
        <w:rPr>
          <w:shd w:val="clear" w:color="auto" w:fill="FFFFFF"/>
        </w:rPr>
      </w:pPr>
      <w:r>
        <w:rPr>
          <w:rFonts w:hint="eastAsia"/>
          <w:shd w:val="clear" w:color="auto" w:fill="FFFFFF"/>
        </w:rPr>
        <w:t>2.</w:t>
      </w:r>
      <w:r>
        <w:rPr>
          <w:shd w:val="clear" w:color="auto" w:fill="FFFFFF"/>
        </w:rPr>
        <w:t>约定购回式证券交易的购回期限不超过一年</w:t>
      </w:r>
      <w:r>
        <w:rPr>
          <w:rFonts w:hint="eastAsia"/>
          <w:shd w:val="clear" w:color="auto" w:fill="FFFFFF"/>
        </w:rPr>
        <w:t>；</w:t>
      </w:r>
      <w:r>
        <w:rPr>
          <w:shd w:val="clear" w:color="auto" w:fill="FFFFFF"/>
        </w:rPr>
        <w:t>交易延期后总的购回期限一般不超过一年</w:t>
      </w:r>
      <w:r>
        <w:rPr>
          <w:rFonts w:hint="eastAsia"/>
          <w:shd w:val="clear" w:color="auto" w:fill="FFFFFF"/>
        </w:rPr>
        <w:t>；</w:t>
      </w:r>
      <w:r>
        <w:rPr>
          <w:shd w:val="clear" w:color="auto" w:fill="FFFFFF"/>
        </w:rPr>
        <w:t>上市公司的董事、监事、高级管理人员或持有上市公司股份5%以上的股东，将其持有的该上市公司股票进行约定购回式证券交易的，购回交易的期限不得低于6个月，且不得违反法律法规有关短线交易的规定。如果提前购回使得期限低于6个月的，</w:t>
      </w:r>
      <w:r>
        <w:rPr>
          <w:rFonts w:hint="eastAsia"/>
          <w:shd w:val="clear" w:color="auto" w:fill="FFFFFF"/>
        </w:rPr>
        <w:t>应</w:t>
      </w:r>
      <w:r>
        <w:rPr>
          <w:shd w:val="clear" w:color="auto" w:fill="FFFFFF"/>
        </w:rPr>
        <w:t>通过现金了结</w:t>
      </w:r>
      <w:r>
        <w:rPr>
          <w:rFonts w:hint="eastAsia"/>
          <w:shd w:val="clear" w:color="auto" w:fill="FFFFFF"/>
        </w:rPr>
        <w:t>。</w:t>
      </w:r>
    </w:p>
    <w:p>
      <w:pPr>
        <w:spacing w:line="440" w:lineRule="exact"/>
        <w:rPr>
          <w:shd w:val="clear" w:color="auto" w:fill="FFFFFF"/>
        </w:rPr>
      </w:pPr>
      <w:r>
        <w:rPr>
          <w:rFonts w:hint="eastAsia"/>
          <w:shd w:val="clear" w:color="auto" w:fill="FFFFFF"/>
        </w:rPr>
        <w:t>3.上市公司的董事、监事、高级管理人员，将其持有的该上市公司股票进行约定购回式证券交易的，公司应当控制客户初始交易数量不得大于其可转让额度，并在初始交易指令申报后、交收前对相应额度进行冻结。</w:t>
      </w:r>
    </w:p>
    <w:p>
      <w:pPr>
        <w:spacing w:line="440" w:lineRule="exact"/>
        <w:rPr>
          <w:shd w:val="clear" w:color="auto" w:fill="FFFFFF"/>
        </w:rPr>
      </w:pPr>
      <w:r>
        <w:rPr>
          <w:rFonts w:hint="eastAsia"/>
          <w:shd w:val="clear" w:color="auto" w:fill="FFFFFF"/>
        </w:rPr>
        <w:t>4.约定购回式证券交易待购回期间，公司不得就标的证券主动行使股东或持有人权利，但可以根据客户的申请，行使基于股东或持有人身份而享有的出席股东大会、提案、表决等权利。公司及其客户应当在《客户协议》中约定权利行使的程序和方式。</w:t>
      </w:r>
    </w:p>
    <w:p>
      <w:pPr>
        <w:spacing w:line="440" w:lineRule="exact"/>
        <w:rPr>
          <w:shd w:val="clear" w:color="auto" w:fill="FFFFFF"/>
        </w:rPr>
      </w:pPr>
      <w:r>
        <w:rPr>
          <w:rFonts w:hint="eastAsia"/>
          <w:shd w:val="clear" w:color="auto" w:fill="FFFFFF"/>
        </w:rPr>
        <w:t>5.约定购回式证券交易待购回期间，公司持有标的证券并存放于专用证券账户，但不得通过交易或非交易方式转让标的证券、办理标的证券质押。</w:t>
      </w:r>
    </w:p>
    <w:p>
      <w:pPr>
        <w:spacing w:line="440" w:lineRule="exact"/>
        <w:ind w:firstLine="482"/>
        <w:rPr>
          <w:b/>
          <w:shd w:val="clear" w:color="auto" w:fill="FFFFFF"/>
        </w:rPr>
      </w:pPr>
      <w:r>
        <w:rPr>
          <w:rFonts w:hint="eastAsia"/>
          <w:b/>
          <w:shd w:val="clear" w:color="auto" w:fill="FFFFFF"/>
          <w:lang w:eastAsia="zh-CN"/>
        </w:rPr>
        <w:t>（</w:t>
      </w:r>
      <w:r>
        <w:rPr>
          <w:rFonts w:hint="eastAsia"/>
          <w:b/>
          <w:shd w:val="clear" w:color="auto" w:fill="FFFFFF"/>
        </w:rPr>
        <w:t>三</w:t>
      </w:r>
      <w:r>
        <w:rPr>
          <w:rFonts w:hint="eastAsia"/>
          <w:b/>
          <w:shd w:val="clear" w:color="auto" w:fill="FFFFFF"/>
          <w:lang w:eastAsia="zh-CN"/>
        </w:rPr>
        <w:t>）</w:t>
      </w:r>
      <w:r>
        <w:rPr>
          <w:rFonts w:hint="eastAsia"/>
          <w:b/>
          <w:shd w:val="clear" w:color="auto" w:fill="FFFFFF"/>
        </w:rPr>
        <w:t>股票质押式回购交易</w:t>
      </w:r>
    </w:p>
    <w:p>
      <w:pPr>
        <w:spacing w:line="440" w:lineRule="exact"/>
        <w:rPr>
          <w:shd w:val="clear" w:color="auto" w:fill="FFFFFF"/>
        </w:rPr>
      </w:pPr>
      <w:r>
        <w:rPr>
          <w:rFonts w:hint="eastAsia"/>
          <w:shd w:val="clear" w:color="auto" w:fill="FFFFFF"/>
        </w:rPr>
        <w:t>1.业务的一般性规定</w:t>
      </w:r>
    </w:p>
    <w:p>
      <w:pPr>
        <w:spacing w:line="440" w:lineRule="exact"/>
        <w:rPr>
          <w:rFonts w:hint="eastAsia" w:eastAsia="幼圆"/>
          <w:shd w:val="clear" w:color="auto" w:fill="FFFFFF"/>
          <w:lang w:eastAsia="zh-CN"/>
        </w:rPr>
      </w:pPr>
      <w:r>
        <w:rPr>
          <w:rFonts w:hint="eastAsia"/>
          <w:shd w:val="clear" w:color="auto" w:fill="FFFFFF"/>
        </w:rPr>
        <w:t>（1）</w:t>
      </w:r>
      <w:r>
        <w:rPr>
          <w:shd w:val="clear" w:color="auto" w:fill="FFFFFF"/>
        </w:rPr>
        <w:t>回购期限不超过3年；《业务协议》应当约定延期购回后累计的回购期限一般不超过3年；以有限售条件股份作为标的证券的，解除限售日应当早于回购到期日</w:t>
      </w:r>
      <w:r>
        <w:rPr>
          <w:rFonts w:hint="eastAsia"/>
          <w:shd w:val="clear" w:color="auto" w:fill="FFFFFF"/>
          <w:lang w:eastAsia="zh-CN"/>
        </w:rPr>
        <w:t>；</w:t>
      </w:r>
    </w:p>
    <w:p>
      <w:pPr>
        <w:spacing w:line="440" w:lineRule="exact"/>
        <w:rPr>
          <w:shd w:val="clear" w:color="auto" w:fill="FFFFFF"/>
        </w:rPr>
      </w:pPr>
      <w:r>
        <w:rPr>
          <w:rFonts w:hint="eastAsia"/>
          <w:shd w:val="clear" w:color="auto" w:fill="FFFFFF"/>
        </w:rPr>
        <w:t>（2）公司接受单只A股股票质押的数量不得超过该股票A股股本的30%。集合资产管理计划或定向资产管理客户作为融出方的，单一集合资产管理计划或定向资产管理客户接受单只A股股票质押的数量不得超过该股票A股股本的15%；</w:t>
      </w:r>
    </w:p>
    <w:p>
      <w:pPr>
        <w:spacing w:line="440" w:lineRule="exact"/>
        <w:rPr>
          <w:shd w:val="clear" w:color="auto" w:fill="FFFFFF"/>
        </w:rPr>
      </w:pPr>
      <w:r>
        <w:rPr>
          <w:rFonts w:hint="eastAsia"/>
          <w:shd w:val="clear" w:color="auto" w:fill="FFFFFF"/>
        </w:rPr>
        <w:t>（3）公司</w:t>
      </w:r>
      <w:r>
        <w:rPr>
          <w:rFonts w:ascii="仿宋_GB2312" w:hAnsi="仿宋_GB2312"/>
          <w:shd w:val="clear" w:color="auto" w:fill="FFFFFF"/>
        </w:rPr>
        <w:t>应当依据标的证券资质、融入方资信、回购期限、第三方担保等因素确定和调整标的证券的质押率上限，其中股票质押率上限不得超过</w:t>
      </w:r>
      <w:r>
        <w:rPr>
          <w:shd w:val="clear" w:color="auto" w:fill="FFFFFF"/>
        </w:rPr>
        <w:t>60%</w:t>
      </w:r>
      <w:r>
        <w:rPr>
          <w:rFonts w:hint="eastAsia"/>
          <w:shd w:val="clear" w:color="auto" w:fill="FFFFFF"/>
        </w:rPr>
        <w:t>，</w:t>
      </w:r>
      <w:r>
        <w:rPr>
          <w:rFonts w:ascii="仿宋_GB2312" w:hAnsi="仿宋_GB2312"/>
          <w:shd w:val="clear" w:color="auto" w:fill="FFFFFF"/>
        </w:rPr>
        <w:t>质押率是指初始交易金额与质押标的证券市值的比率</w:t>
      </w:r>
      <w:r>
        <w:rPr>
          <w:rFonts w:hint="eastAsia" w:ascii="仿宋_GB2312" w:hAnsi="仿宋_GB2312"/>
          <w:shd w:val="clear" w:color="auto" w:fill="FFFFFF"/>
        </w:rPr>
        <w:t>；</w:t>
      </w:r>
    </w:p>
    <w:p>
      <w:pPr>
        <w:spacing w:line="440" w:lineRule="exact"/>
        <w:rPr>
          <w:shd w:val="clear" w:color="auto" w:fill="FFFFFF"/>
        </w:rPr>
      </w:pPr>
      <w:r>
        <w:rPr>
          <w:rFonts w:hint="eastAsia"/>
          <w:shd w:val="clear" w:color="auto" w:fill="FFFFFF"/>
        </w:rPr>
        <w:t>（4）在业务提交申报前，应通过中国结算指定渠道查询相关股票市场整体质押比例信息，做好交易前端检查控制，该笔交易不得导致单只</w:t>
      </w:r>
      <w:r>
        <w:rPr>
          <w:shd w:val="clear" w:color="auto" w:fill="FFFFFF"/>
        </w:rPr>
        <w:t>A股股票市场整体质押比例超过50%</w:t>
      </w:r>
      <w:r>
        <w:rPr>
          <w:rFonts w:hint="eastAsia"/>
          <w:shd w:val="clear" w:color="auto" w:fill="FFFFFF"/>
        </w:rPr>
        <w:t>；</w:t>
      </w:r>
    </w:p>
    <w:p>
      <w:pPr>
        <w:spacing w:line="440" w:lineRule="exact"/>
        <w:rPr>
          <w:shd w:val="clear" w:color="auto" w:fill="FFFFFF"/>
        </w:rPr>
      </w:pPr>
      <w:r>
        <w:rPr>
          <w:rFonts w:hint="eastAsia"/>
          <w:shd w:val="clear" w:color="auto" w:fill="FFFFFF"/>
        </w:rPr>
        <w:t>（5）自有资金参与股票质押式回购交易</w:t>
      </w:r>
      <w:r>
        <w:rPr>
          <w:rFonts w:hint="eastAsia"/>
          <w:shd w:val="clear" w:color="auto" w:fill="FFFFFF"/>
          <w:lang w:eastAsia="zh-CN"/>
        </w:rPr>
        <w:t>，</w:t>
      </w:r>
      <w:r>
        <w:rPr>
          <w:shd w:val="clear" w:color="auto" w:fill="FFFFFF"/>
        </w:rPr>
        <w:t>应当根据有关监管规定和自律规则，建立健全参与股票质押式回购交易的风险控制机制，并持续符合以下风险控制指标要求：</w:t>
      </w:r>
      <w:r>
        <w:rPr>
          <w:rFonts w:hint="eastAsia"/>
          <w:shd w:val="clear" w:color="auto" w:fill="FFFFFF"/>
        </w:rPr>
        <w:t>分类评价结果为</w:t>
      </w:r>
      <w:r>
        <w:rPr>
          <w:shd w:val="clear" w:color="auto" w:fill="FFFFFF"/>
        </w:rPr>
        <w:t>A类</w:t>
      </w:r>
      <w:r>
        <w:rPr>
          <w:rFonts w:hint="eastAsia"/>
          <w:shd w:val="clear" w:color="auto" w:fill="FFFFFF"/>
        </w:rPr>
        <w:t>时</w:t>
      </w:r>
      <w:r>
        <w:rPr>
          <w:rFonts w:hint="eastAsia"/>
          <w:shd w:val="clear" w:color="auto" w:fill="FFFFFF"/>
          <w:lang w:eastAsia="zh-CN"/>
        </w:rPr>
        <w:t>，</w:t>
      </w:r>
      <w:r>
        <w:rPr>
          <w:shd w:val="clear" w:color="auto" w:fill="FFFFFF"/>
        </w:rPr>
        <w:t>自有资金融资余额不得超过公司净资本的150%</w:t>
      </w:r>
      <w:r>
        <w:rPr>
          <w:rFonts w:hint="eastAsia"/>
          <w:shd w:val="clear" w:color="auto" w:fill="FFFFFF"/>
          <w:lang w:eastAsia="zh-CN"/>
        </w:rPr>
        <w:t>；</w:t>
      </w:r>
      <w:r>
        <w:rPr>
          <w:shd w:val="clear" w:color="auto" w:fill="FFFFFF"/>
        </w:rPr>
        <w:t>分类评价结果为B类</w:t>
      </w:r>
      <w:r>
        <w:rPr>
          <w:rFonts w:hint="eastAsia"/>
          <w:shd w:val="clear" w:color="auto" w:fill="FFFFFF"/>
        </w:rPr>
        <w:t>时</w:t>
      </w:r>
      <w:r>
        <w:rPr>
          <w:rFonts w:hint="eastAsia"/>
          <w:shd w:val="clear" w:color="auto" w:fill="FFFFFF"/>
          <w:lang w:eastAsia="zh-CN"/>
        </w:rPr>
        <w:t>，</w:t>
      </w:r>
      <w:r>
        <w:rPr>
          <w:shd w:val="clear" w:color="auto" w:fill="FFFFFF"/>
        </w:rPr>
        <w:t>自有资金融资余额不得超过公司净资本的100%</w:t>
      </w:r>
      <w:r>
        <w:rPr>
          <w:rFonts w:hint="eastAsia"/>
          <w:shd w:val="clear" w:color="auto" w:fill="FFFFFF"/>
          <w:lang w:eastAsia="zh-CN"/>
        </w:rPr>
        <w:t>；</w:t>
      </w:r>
      <w:r>
        <w:rPr>
          <w:shd w:val="clear" w:color="auto" w:fill="FFFFFF"/>
        </w:rPr>
        <w:t>分类评价结果为C类及以下</w:t>
      </w:r>
      <w:r>
        <w:rPr>
          <w:rFonts w:hint="eastAsia"/>
          <w:shd w:val="clear" w:color="auto" w:fill="FFFFFF"/>
        </w:rPr>
        <w:t>时</w:t>
      </w:r>
      <w:r>
        <w:rPr>
          <w:rFonts w:hint="eastAsia"/>
          <w:shd w:val="clear" w:color="auto" w:fill="FFFFFF"/>
          <w:lang w:eastAsia="zh-CN"/>
        </w:rPr>
        <w:t>，</w:t>
      </w:r>
      <w:r>
        <w:rPr>
          <w:shd w:val="clear" w:color="auto" w:fill="FFFFFF"/>
        </w:rPr>
        <w:t>自有资金融资余额不得超过公司净资本的50%</w:t>
      </w:r>
      <w:r>
        <w:rPr>
          <w:rFonts w:hint="eastAsia"/>
          <w:shd w:val="clear" w:color="auto" w:fill="FFFFFF"/>
        </w:rPr>
        <w:t>；</w:t>
      </w:r>
    </w:p>
    <w:p>
      <w:pPr>
        <w:spacing w:line="440" w:lineRule="exact"/>
        <w:rPr>
          <w:shd w:val="clear" w:color="auto" w:fill="FFFFFF"/>
        </w:rPr>
      </w:pPr>
      <w:r>
        <w:rPr>
          <w:rFonts w:hint="eastAsia"/>
          <w:shd w:val="clear" w:color="auto" w:fill="FFFFFF"/>
        </w:rPr>
        <w:t>（6）公司及工作人员</w:t>
      </w:r>
      <w:r>
        <w:rPr>
          <w:shd w:val="clear" w:color="auto" w:fill="FFFFFF"/>
        </w:rPr>
        <w:t>应当对融出资金的用途进行持续跟踪，防止融出资金流向法律法规和国家产业政策禁止投资的领域</w:t>
      </w:r>
      <w:r>
        <w:rPr>
          <w:rFonts w:hint="eastAsia"/>
          <w:shd w:val="clear" w:color="auto" w:fill="FFFFFF"/>
        </w:rPr>
        <w:t>。</w:t>
      </w:r>
    </w:p>
    <w:p>
      <w:pPr>
        <w:spacing w:line="440" w:lineRule="exact"/>
        <w:rPr>
          <w:shd w:val="clear" w:color="auto" w:fill="FFFFFF"/>
        </w:rPr>
      </w:pPr>
      <w:r>
        <w:rPr>
          <w:rFonts w:hint="eastAsia"/>
          <w:shd w:val="clear" w:color="auto" w:fill="FFFFFF"/>
        </w:rPr>
        <w:t>2.对资金融入方的要求：</w:t>
      </w:r>
    </w:p>
    <w:p>
      <w:pPr>
        <w:spacing w:line="440" w:lineRule="exact"/>
        <w:rPr>
          <w:shd w:val="clear" w:color="auto" w:fill="FFFFFF"/>
        </w:rPr>
      </w:pPr>
      <w:r>
        <w:rPr>
          <w:rFonts w:hint="eastAsia"/>
          <w:shd w:val="clear" w:color="auto" w:fill="FFFFFF"/>
        </w:rPr>
        <w:t>（1）融入方不得为金融机构或者从事贷款、私募证券投资或私募股权投资、个人借贷等业务的其他机构，或者前述机构发行的产品。符合一定政策支持的创业投资基金除外。符合首发企业中创业投资基金股东认定标准的创业投资基金可以作为融入方参与股票质押回购。</w:t>
      </w:r>
    </w:p>
    <w:p>
      <w:pPr>
        <w:spacing w:line="440" w:lineRule="exact"/>
        <w:rPr>
          <w:shd w:val="clear" w:color="auto" w:fill="FFFFFF"/>
        </w:rPr>
      </w:pPr>
      <w:r>
        <w:rPr>
          <w:rFonts w:hint="eastAsia"/>
          <w:shd w:val="clear" w:color="auto" w:fill="FFFFFF"/>
        </w:rPr>
        <w:t>（2）融入方首笔初始交易金额不得低于人民币500万元，此后每笔初始交易金额不得低于50万元。通过初始交易进行跨市场补充质押，每笔最低初始交易金额不受前述规定限制。</w:t>
      </w:r>
    </w:p>
    <w:p>
      <w:pPr>
        <w:spacing w:line="440" w:lineRule="exact"/>
        <w:rPr>
          <w:shd w:val="clear" w:color="auto" w:fill="FFFFFF"/>
        </w:rPr>
      </w:pPr>
      <w:r>
        <w:rPr>
          <w:rFonts w:hint="eastAsia"/>
          <w:shd w:val="clear" w:color="auto" w:fill="FFFFFF"/>
        </w:rPr>
        <w:t>3.存在下列行为的融入方将被公司记入黑名单，公司在</w:t>
      </w:r>
      <w:r>
        <w:rPr>
          <w:shd w:val="clear" w:color="auto" w:fill="FFFFFF"/>
        </w:rPr>
        <w:t>1年内不得向其提供融资</w:t>
      </w:r>
      <w:r>
        <w:rPr>
          <w:rFonts w:hint="eastAsia"/>
          <w:shd w:val="clear" w:color="auto" w:fill="FFFFFF"/>
        </w:rPr>
        <w:t>：</w:t>
      </w:r>
    </w:p>
    <w:p>
      <w:pPr>
        <w:spacing w:line="440" w:lineRule="exact"/>
        <w:rPr>
          <w:shd w:val="clear" w:color="auto" w:fill="FFFFFF"/>
        </w:rPr>
      </w:pPr>
      <w:r>
        <w:rPr>
          <w:rFonts w:hint="eastAsia"/>
          <w:shd w:val="clear" w:color="auto" w:fill="FFFFFF"/>
        </w:rPr>
        <w:t>（1）融入方存在未按照业务协议约定购回，且经催缴超过</w:t>
      </w:r>
      <w:r>
        <w:rPr>
          <w:shd w:val="clear" w:color="auto" w:fill="FFFFFF"/>
        </w:rPr>
        <w:t>90个自然日仍未能购回的行为，公司应当在5个工作日内通过中国证券业协会向行业披露黑名单信息；</w:t>
      </w:r>
    </w:p>
    <w:p>
      <w:pPr>
        <w:spacing w:line="440" w:lineRule="exact"/>
        <w:rPr>
          <w:shd w:val="clear" w:color="auto" w:fill="FFFFFF"/>
        </w:rPr>
      </w:pPr>
      <w:r>
        <w:rPr>
          <w:rFonts w:hint="eastAsia"/>
          <w:shd w:val="clear" w:color="auto" w:fill="FFFFFF"/>
        </w:rPr>
        <w:t>（2）融入方存在未按照法律法规、自律规则规定使用融入资金且未按照业务协议约定期限改正的行为，公司应当在业务协议约定改正期限到期起</w:t>
      </w:r>
      <w:r>
        <w:rPr>
          <w:shd w:val="clear" w:color="auto" w:fill="FFFFFF"/>
        </w:rPr>
        <w:t>5个工作日内通过中国证券业协会向行业披露黑名单信息</w:t>
      </w:r>
      <w:r>
        <w:rPr>
          <w:rFonts w:hint="eastAsia"/>
          <w:shd w:val="clear" w:color="auto" w:fill="FFFFFF"/>
        </w:rPr>
        <w:t>。</w:t>
      </w:r>
    </w:p>
    <w:p>
      <w:pPr>
        <w:spacing w:line="440" w:lineRule="exact"/>
        <w:rPr>
          <w:rFonts w:hAnsi="宋体"/>
          <w:shd w:val="clear" w:color="auto" w:fill="FFFFFF"/>
        </w:rPr>
      </w:pPr>
      <w:r>
        <w:rPr>
          <w:rFonts w:hint="eastAsia"/>
          <w:shd w:val="clear" w:color="auto" w:fill="FFFFFF"/>
        </w:rPr>
        <w:t>4.公司及工作人员参与股票质押式回购交易，不得有下列行为：</w:t>
      </w:r>
    </w:p>
    <w:p>
      <w:pPr>
        <w:spacing w:line="440" w:lineRule="exact"/>
        <w:rPr>
          <w:shd w:val="clear" w:color="auto" w:fill="FFFFFF"/>
        </w:rPr>
      </w:pPr>
      <w:r>
        <w:rPr>
          <w:rFonts w:hint="eastAsia"/>
          <w:shd w:val="clear" w:color="auto" w:fill="FFFFFF"/>
        </w:rPr>
        <w:t>（1）通过虚假宣传等方式诱导客户参与股票质押式回购交易；</w:t>
      </w:r>
    </w:p>
    <w:p>
      <w:pPr>
        <w:spacing w:line="440" w:lineRule="exact"/>
        <w:rPr>
          <w:shd w:val="clear" w:color="auto" w:fill="FFFFFF"/>
        </w:rPr>
      </w:pPr>
      <w:r>
        <w:rPr>
          <w:rFonts w:hint="eastAsia"/>
          <w:shd w:val="clear" w:color="auto" w:fill="FFFFFF"/>
        </w:rPr>
        <w:t>（2）为客户进行内幕交易、操纵市场、规避信息披露义务或者从事其他不正当交易活动提供便利；</w:t>
      </w:r>
    </w:p>
    <w:p>
      <w:pPr>
        <w:spacing w:line="440" w:lineRule="exact"/>
        <w:rPr>
          <w:shd w:val="clear" w:color="auto" w:fill="FFFFFF"/>
        </w:rPr>
      </w:pPr>
      <w:r>
        <w:rPr>
          <w:rFonts w:hint="eastAsia"/>
          <w:shd w:val="clear" w:color="auto" w:fill="FFFFFF"/>
        </w:rPr>
        <w:t>（3）占用其他客户的交易结算资金用于股票质押式回购交易的资金交收；</w:t>
      </w:r>
    </w:p>
    <w:p>
      <w:pPr>
        <w:spacing w:line="440" w:lineRule="exact"/>
        <w:rPr>
          <w:shd w:val="clear" w:color="auto" w:fill="FFFFFF"/>
        </w:rPr>
      </w:pPr>
      <w:r>
        <w:rPr>
          <w:rFonts w:hint="eastAsia"/>
          <w:shd w:val="clear" w:color="auto" w:fill="FFFFFF"/>
        </w:rPr>
        <w:t>（4）以自有资金向本公司的股东或者股东（本条所称股东不包括仅持有上市证券公司5%以下流通股份的股东）的关联人提供股票质押式回购交易服务；</w:t>
      </w:r>
    </w:p>
    <w:p>
      <w:pPr>
        <w:spacing w:line="440" w:lineRule="exact"/>
        <w:rPr>
          <w:shd w:val="clear" w:color="auto" w:fill="FFFFFF"/>
        </w:rPr>
      </w:pPr>
      <w:r>
        <w:rPr>
          <w:rFonts w:hint="eastAsia"/>
          <w:shd w:val="clear" w:color="auto" w:fill="FFFFFF"/>
        </w:rPr>
        <w:t>（5）允许未在资产管理合同及相关文件中作出明确约定的集合资产管理计划或者定向资产管理客户参与股票质押式回购交易；</w:t>
      </w:r>
    </w:p>
    <w:p>
      <w:pPr>
        <w:spacing w:line="440" w:lineRule="exact"/>
        <w:rPr>
          <w:shd w:val="clear" w:color="auto" w:fill="FFFFFF"/>
        </w:rPr>
      </w:pPr>
      <w:r>
        <w:rPr>
          <w:rFonts w:hint="eastAsia"/>
          <w:shd w:val="clear" w:color="auto" w:fill="FFFFFF"/>
        </w:rPr>
        <w:t>（6）未经资产委托人同意，通过集合资产管理计划或者定向资产管理客户融出资金，供融入方购回证券公司自有资金回购交易；</w:t>
      </w:r>
    </w:p>
    <w:p>
      <w:pPr>
        <w:spacing w:line="440" w:lineRule="exact"/>
        <w:rPr>
          <w:shd w:val="clear" w:color="auto" w:fill="FFFFFF"/>
        </w:rPr>
      </w:pPr>
      <w:r>
        <w:rPr>
          <w:rFonts w:hint="eastAsia"/>
          <w:shd w:val="clear" w:color="auto" w:fill="FFFFFF"/>
        </w:rPr>
        <w:t>（7）利用股票质押式回购交易进行商业贿赂或者利益输送；</w:t>
      </w:r>
    </w:p>
    <w:p>
      <w:pPr>
        <w:spacing w:line="440" w:lineRule="exact"/>
        <w:rPr>
          <w:shd w:val="clear" w:color="auto" w:fill="FFFFFF"/>
        </w:rPr>
      </w:pPr>
      <w:r>
        <w:rPr>
          <w:rFonts w:hint="eastAsia"/>
          <w:shd w:val="clear" w:color="auto" w:fill="FFFFFF"/>
        </w:rPr>
        <w:t>（8）在未经中国证监会认可的交易场所开展或变相开展股票质押融资。</w:t>
      </w:r>
    </w:p>
    <w:p>
      <w:pPr>
        <w:pStyle w:val="4"/>
        <w:spacing w:line="440" w:lineRule="exact"/>
        <w:rPr>
          <w:shd w:val="clear" w:color="auto" w:fill="FFFFFF"/>
        </w:rPr>
      </w:pPr>
      <w:bookmarkStart w:id="302" w:name="_Toc419553709"/>
      <w:bookmarkStart w:id="303" w:name="_Toc14102"/>
      <w:bookmarkStart w:id="304" w:name="_Toc9626"/>
      <w:bookmarkStart w:id="305" w:name="_Toc16652"/>
      <w:bookmarkStart w:id="306" w:name="_Toc21649"/>
      <w:bookmarkStart w:id="307" w:name="_Toc30318"/>
      <w:bookmarkStart w:id="308" w:name="_Toc495311410"/>
      <w:bookmarkStart w:id="309" w:name="_Toc9222"/>
      <w:bookmarkStart w:id="310" w:name="_Toc16430"/>
      <w:bookmarkStart w:id="311" w:name="_Toc15049"/>
      <w:bookmarkStart w:id="312" w:name="_Toc25245"/>
      <w:bookmarkStart w:id="313" w:name="_Toc14736"/>
      <w:r>
        <w:rPr>
          <w:rFonts w:hint="eastAsia"/>
          <w:shd w:val="clear" w:color="auto" w:fill="FFFFFF"/>
        </w:rPr>
        <w:t>八、</w:t>
      </w:r>
      <w:bookmarkEnd w:id="302"/>
      <w:r>
        <w:rPr>
          <w:rFonts w:hint="eastAsia"/>
          <w:shd w:val="clear" w:color="auto" w:fill="FFFFFF"/>
        </w:rPr>
        <w:t>金融产品销售业务的合规底线</w:t>
      </w:r>
      <w:bookmarkEnd w:id="303"/>
      <w:bookmarkEnd w:id="304"/>
      <w:bookmarkEnd w:id="305"/>
      <w:bookmarkEnd w:id="306"/>
      <w:bookmarkEnd w:id="307"/>
      <w:bookmarkEnd w:id="308"/>
      <w:bookmarkEnd w:id="309"/>
      <w:bookmarkEnd w:id="310"/>
      <w:bookmarkEnd w:id="311"/>
      <w:bookmarkEnd w:id="312"/>
      <w:bookmarkEnd w:id="313"/>
    </w:p>
    <w:p>
      <w:pPr>
        <w:spacing w:line="440" w:lineRule="exact"/>
        <w:rPr>
          <w:rFonts w:hint="eastAsia"/>
          <w:shd w:val="clear" w:color="auto" w:fill="FFFFFF"/>
        </w:rPr>
      </w:pPr>
      <w:r>
        <w:rPr>
          <w:rFonts w:hint="eastAsia"/>
          <w:shd w:val="clear" w:color="auto" w:fill="FFFFFF"/>
        </w:rPr>
        <w:t>各单位销售人员开展销售业务时，不得存在下列行为：</w:t>
      </w:r>
    </w:p>
    <w:p>
      <w:pPr>
        <w:spacing w:line="440" w:lineRule="exact"/>
        <w:rPr>
          <w:rFonts w:hint="eastAsia" w:eastAsia="幼圆"/>
          <w:shd w:val="clear" w:color="auto" w:fill="FFFFFF"/>
          <w:lang w:eastAsia="zh-CN"/>
        </w:rPr>
      </w:pPr>
      <w:r>
        <w:rPr>
          <w:rFonts w:hint="eastAsia"/>
          <w:shd w:val="clear" w:color="auto" w:fill="FFFFFF"/>
          <w:lang w:val="en-US" w:eastAsia="zh-CN"/>
        </w:rPr>
        <w:t>1.</w:t>
      </w:r>
      <w:r>
        <w:rPr>
          <w:rFonts w:hint="eastAsia"/>
          <w:shd w:val="clear" w:color="auto" w:fill="FFFFFF"/>
        </w:rPr>
        <w:t>私自销售非公司销售的金融产品，或者私自将客户引荐到其他销售机构购买金融产品</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2.</w:t>
      </w:r>
      <w:r>
        <w:rPr>
          <w:rFonts w:hint="eastAsia"/>
          <w:shd w:val="clear" w:color="auto" w:fill="FFFFFF"/>
        </w:rPr>
        <w:t>通过报刊、电台、电视、互联网等公众传播媒体或者讲座、报告会、分析会和布告、传单、手机短信、微信、博客和电子邮件等方式，向合格投资者之外的不特定对象公开宣传推介或者变相公开宣传推介私募资产管理计划及私募投资基金等私募性质金融产品</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3.</w:t>
      </w:r>
      <w:r>
        <w:rPr>
          <w:rFonts w:hint="eastAsia"/>
          <w:shd w:val="clear" w:color="auto" w:fill="FFFFFF"/>
        </w:rPr>
        <w:t>夸大宣传、虚假记载、误导性陈述或者重大遗漏，如违规使用“安全</w:t>
      </w:r>
      <w:r>
        <w:rPr>
          <w:rFonts w:hint="eastAsia"/>
          <w:shd w:val="clear" w:color="auto" w:fill="FFFFFF"/>
          <w:lang w:eastAsia="zh-CN"/>
        </w:rPr>
        <w:t>”“</w:t>
      </w:r>
      <w:r>
        <w:rPr>
          <w:rFonts w:hint="eastAsia"/>
          <w:shd w:val="clear" w:color="auto" w:fill="FFFFFF"/>
        </w:rPr>
        <w:t>保证</w:t>
      </w:r>
      <w:r>
        <w:rPr>
          <w:rFonts w:hint="eastAsia"/>
          <w:shd w:val="clear" w:color="auto" w:fill="FFFFFF"/>
          <w:lang w:eastAsia="zh-CN"/>
        </w:rPr>
        <w:t>”“</w:t>
      </w:r>
      <w:r>
        <w:rPr>
          <w:rFonts w:hint="eastAsia"/>
          <w:shd w:val="clear" w:color="auto" w:fill="FFFFFF"/>
        </w:rPr>
        <w:t>承诺</w:t>
      </w:r>
      <w:r>
        <w:rPr>
          <w:rFonts w:hint="eastAsia"/>
          <w:shd w:val="clear" w:color="auto" w:fill="FFFFFF"/>
          <w:lang w:eastAsia="zh-CN"/>
        </w:rPr>
        <w:t>”“</w:t>
      </w:r>
      <w:r>
        <w:rPr>
          <w:rFonts w:hint="eastAsia"/>
          <w:shd w:val="clear" w:color="auto" w:fill="FFFFFF"/>
        </w:rPr>
        <w:t>保险</w:t>
      </w:r>
      <w:r>
        <w:rPr>
          <w:rFonts w:hint="eastAsia"/>
          <w:shd w:val="clear" w:color="auto" w:fill="FFFFFF"/>
          <w:lang w:eastAsia="zh-CN"/>
        </w:rPr>
        <w:t>”“</w:t>
      </w:r>
      <w:r>
        <w:rPr>
          <w:rFonts w:hint="eastAsia"/>
          <w:shd w:val="clear" w:color="auto" w:fill="FFFFFF"/>
        </w:rPr>
        <w:t>避险</w:t>
      </w:r>
      <w:r>
        <w:rPr>
          <w:rFonts w:hint="eastAsia"/>
          <w:shd w:val="clear" w:color="auto" w:fill="FFFFFF"/>
          <w:lang w:eastAsia="zh-CN"/>
        </w:rPr>
        <w:t>”“</w:t>
      </w:r>
      <w:r>
        <w:rPr>
          <w:rFonts w:hint="eastAsia"/>
          <w:shd w:val="clear" w:color="auto" w:fill="FFFFFF"/>
        </w:rPr>
        <w:t>有保障</w:t>
      </w:r>
      <w:r>
        <w:rPr>
          <w:rFonts w:hint="eastAsia"/>
          <w:shd w:val="clear" w:color="auto" w:fill="FFFFFF"/>
          <w:lang w:eastAsia="zh-CN"/>
        </w:rPr>
        <w:t>”“</w:t>
      </w:r>
      <w:r>
        <w:rPr>
          <w:rFonts w:hint="eastAsia"/>
          <w:shd w:val="clear" w:color="auto" w:fill="FFFFFF"/>
        </w:rPr>
        <w:t>高收益</w:t>
      </w:r>
      <w:r>
        <w:rPr>
          <w:rFonts w:hint="eastAsia"/>
          <w:shd w:val="clear" w:color="auto" w:fill="FFFFFF"/>
          <w:lang w:eastAsia="zh-CN"/>
        </w:rPr>
        <w:t>”“</w:t>
      </w:r>
      <w:r>
        <w:rPr>
          <w:rFonts w:hint="eastAsia"/>
          <w:shd w:val="clear" w:color="auto" w:fill="FFFFFF"/>
        </w:rPr>
        <w:t>无风险</w:t>
      </w:r>
      <w:r>
        <w:rPr>
          <w:rFonts w:hint="eastAsia"/>
          <w:shd w:val="clear" w:color="auto" w:fill="FFFFFF"/>
          <w:lang w:eastAsia="zh-CN"/>
        </w:rPr>
        <w:t>”“</w:t>
      </w:r>
      <w:r>
        <w:rPr>
          <w:rFonts w:hint="eastAsia"/>
          <w:shd w:val="clear" w:color="auto" w:fill="FFFFFF"/>
        </w:rPr>
        <w:t>坐享财富增长</w:t>
      </w:r>
      <w:r>
        <w:rPr>
          <w:rFonts w:hint="eastAsia"/>
          <w:shd w:val="clear" w:color="auto" w:fill="FFFFFF"/>
          <w:lang w:eastAsia="zh-CN"/>
        </w:rPr>
        <w:t>”“</w:t>
      </w:r>
      <w:r>
        <w:rPr>
          <w:rFonts w:hint="eastAsia"/>
          <w:shd w:val="clear" w:color="auto" w:fill="FFFFFF"/>
        </w:rPr>
        <w:t>安心享受成长</w:t>
      </w:r>
      <w:r>
        <w:rPr>
          <w:rFonts w:hint="eastAsia"/>
          <w:shd w:val="clear" w:color="auto" w:fill="FFFFFF"/>
          <w:lang w:eastAsia="zh-CN"/>
        </w:rPr>
        <w:t>”“</w:t>
      </w:r>
      <w:r>
        <w:rPr>
          <w:rFonts w:hint="eastAsia"/>
          <w:shd w:val="clear" w:color="auto" w:fill="FFFFFF"/>
        </w:rPr>
        <w:t>尽享牛市”等可能误导投资人进行风险判断的措辞；推介或片面节选少于6个月的过往整体业绩或过往基金产品业绩；使用“欲购从速</w:t>
      </w:r>
      <w:r>
        <w:rPr>
          <w:rFonts w:hint="eastAsia"/>
          <w:shd w:val="clear" w:color="auto" w:fill="FFFFFF"/>
          <w:lang w:eastAsia="zh-CN"/>
        </w:rPr>
        <w:t>”“</w:t>
      </w:r>
      <w:r>
        <w:rPr>
          <w:rFonts w:hint="eastAsia"/>
          <w:shd w:val="clear" w:color="auto" w:fill="FFFFFF"/>
        </w:rPr>
        <w:t>申购良机”等片面强调集中营销时间限制的措辞；登载个人、法人或者其他组织的祝贺性、恭维性或推荐性的文字；采用不具有可比性、公平性、准确性、权威性的数据来源和方法进行业绩比较，任意使用“业绩最佳</w:t>
      </w:r>
      <w:r>
        <w:rPr>
          <w:rFonts w:hint="eastAsia"/>
          <w:shd w:val="clear" w:color="auto" w:fill="FFFFFF"/>
          <w:lang w:eastAsia="zh-CN"/>
        </w:rPr>
        <w:t>”“</w:t>
      </w:r>
      <w:r>
        <w:rPr>
          <w:rFonts w:hint="eastAsia"/>
          <w:shd w:val="clear" w:color="auto" w:fill="FFFFFF"/>
        </w:rPr>
        <w:t>规模最大”等相关措辞；宣传推介材料不得使用广告法、反不正当竞争法、反垄断法禁止的内容</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4.</w:t>
      </w:r>
      <w:r>
        <w:rPr>
          <w:rFonts w:hint="eastAsia"/>
          <w:shd w:val="clear" w:color="auto" w:fill="FFFFFF"/>
        </w:rPr>
        <w:t>违规承诺收益、本金不受损失或者限定损失金额、比例；与客户分享投资收益、分担投资损失</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5.</w:t>
      </w:r>
      <w:r>
        <w:rPr>
          <w:rFonts w:hint="eastAsia"/>
          <w:shd w:val="clear" w:color="auto" w:fill="FFFFFF"/>
        </w:rPr>
        <w:t>预测产品投资业绩，或者宣传预期收益率，包括宣传“预期收益</w:t>
      </w:r>
      <w:r>
        <w:rPr>
          <w:rFonts w:hint="eastAsia"/>
          <w:shd w:val="clear" w:color="auto" w:fill="FFFFFF"/>
          <w:lang w:eastAsia="zh-CN"/>
        </w:rPr>
        <w:t>”“</w:t>
      </w:r>
      <w:r>
        <w:rPr>
          <w:rFonts w:hint="eastAsia"/>
          <w:shd w:val="clear" w:color="auto" w:fill="FFFFFF"/>
        </w:rPr>
        <w:t>预计收益</w:t>
      </w:r>
      <w:r>
        <w:rPr>
          <w:rFonts w:hint="eastAsia"/>
          <w:shd w:val="clear" w:color="auto" w:fill="FFFFFF"/>
          <w:lang w:eastAsia="zh-CN"/>
        </w:rPr>
        <w:t>”“</w:t>
      </w:r>
      <w:r>
        <w:rPr>
          <w:rFonts w:hint="eastAsia"/>
          <w:shd w:val="clear" w:color="auto" w:fill="FFFFFF"/>
        </w:rPr>
        <w:t>预测投资业绩”等相关内容</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6.</w:t>
      </w:r>
      <w:r>
        <w:rPr>
          <w:rFonts w:hint="eastAsia"/>
          <w:shd w:val="clear" w:color="auto" w:fill="FFFFFF"/>
        </w:rPr>
        <w:t>采取抽奖、回扣或者送实物、保险、产品份额等方式销售产品，接受委托人给予的财物或其他利益</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7.</w:t>
      </w:r>
      <w:r>
        <w:rPr>
          <w:rFonts w:hint="eastAsia"/>
          <w:shd w:val="clear" w:color="auto" w:fill="FFFFFF"/>
        </w:rPr>
        <w:t>误导客户购买与其风险承担能力不相匹配的产品</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8.</w:t>
      </w:r>
      <w:r>
        <w:rPr>
          <w:rFonts w:hint="eastAsia"/>
          <w:shd w:val="clear" w:color="auto" w:fill="FFFFFF"/>
        </w:rPr>
        <w:t>在</w:t>
      </w:r>
      <w:r>
        <w:rPr>
          <w:rFonts w:hint="eastAsia"/>
          <w:shd w:val="clear" w:color="auto" w:fill="FFFFFF"/>
          <w:lang w:val="en-US" w:eastAsia="zh-CN"/>
        </w:rPr>
        <w:t>产品</w:t>
      </w:r>
      <w:r>
        <w:rPr>
          <w:rFonts w:hint="eastAsia"/>
          <w:shd w:val="clear" w:color="auto" w:fill="FFFFFF"/>
        </w:rPr>
        <w:t>募集申请完成注册前，办理</w:t>
      </w:r>
      <w:r>
        <w:rPr>
          <w:rFonts w:hint="eastAsia"/>
          <w:shd w:val="clear" w:color="auto" w:fill="FFFFFF"/>
          <w:lang w:val="en-US" w:eastAsia="zh-CN"/>
        </w:rPr>
        <w:t>产品</w:t>
      </w:r>
      <w:r>
        <w:rPr>
          <w:rFonts w:hint="eastAsia"/>
          <w:shd w:val="clear" w:color="auto" w:fill="FFFFFF"/>
        </w:rPr>
        <w:t>销售业务，向公众分发、公布</w:t>
      </w:r>
      <w:r>
        <w:rPr>
          <w:rFonts w:hint="eastAsia"/>
          <w:shd w:val="clear" w:color="auto" w:fill="FFFFFF"/>
          <w:lang w:val="en-US" w:eastAsia="zh-CN"/>
        </w:rPr>
        <w:t>产品</w:t>
      </w:r>
      <w:r>
        <w:rPr>
          <w:rFonts w:hint="eastAsia"/>
          <w:shd w:val="clear" w:color="auto" w:fill="FFFFFF"/>
        </w:rPr>
        <w:t>宣传推介材料或者发售产品份额</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9.</w:t>
      </w:r>
      <w:r>
        <w:rPr>
          <w:rFonts w:hint="eastAsia"/>
          <w:shd w:val="clear" w:color="auto" w:fill="FFFFFF"/>
        </w:rPr>
        <w:t>未向客户有效揭示实际承担产品销售业务的主体、所销售的产品等重要信息，或者以过度包装服务平台、服务品牌等方式模糊上述重要信息</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10.</w:t>
      </w:r>
      <w:r>
        <w:rPr>
          <w:rFonts w:hint="eastAsia"/>
          <w:shd w:val="clear" w:color="auto" w:fill="FFFFFF"/>
        </w:rPr>
        <w:t>以</w:t>
      </w:r>
      <w:r>
        <w:rPr>
          <w:rFonts w:hint="eastAsia"/>
          <w:shd w:val="clear" w:color="auto" w:fill="FFFFFF"/>
          <w:lang w:val="en-US" w:eastAsia="zh-CN"/>
        </w:rPr>
        <w:t>帐</w:t>
      </w:r>
      <w:r>
        <w:rPr>
          <w:rFonts w:hint="eastAsia"/>
          <w:shd w:val="clear" w:color="auto" w:fill="FFFFFF"/>
        </w:rPr>
        <w:t>外暗中给予他人财物或利益，或接受他人给予的财物或利益等形式进行商业贿赂</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11.</w:t>
      </w:r>
      <w:r>
        <w:rPr>
          <w:rFonts w:hint="eastAsia"/>
          <w:shd w:val="clear" w:color="auto" w:fill="FFFFFF"/>
        </w:rPr>
        <w:t>未按照法律法规、中国证监会规定、招募说明书和</w:t>
      </w:r>
      <w:r>
        <w:rPr>
          <w:rFonts w:hint="eastAsia"/>
          <w:shd w:val="clear" w:color="auto" w:fill="FFFFFF"/>
          <w:lang w:val="en-US" w:eastAsia="zh-CN"/>
        </w:rPr>
        <w:t>产品</w:t>
      </w:r>
      <w:r>
        <w:rPr>
          <w:rFonts w:hint="eastAsia"/>
          <w:shd w:val="clear" w:color="auto" w:fill="FFFFFF"/>
        </w:rPr>
        <w:t>份额发售公告规定的时间销售</w:t>
      </w:r>
      <w:r>
        <w:rPr>
          <w:rFonts w:hint="eastAsia"/>
          <w:shd w:val="clear" w:color="auto" w:fill="FFFFFF"/>
          <w:lang w:val="en-US" w:eastAsia="zh-CN"/>
        </w:rPr>
        <w:t>产品</w:t>
      </w:r>
      <w:r>
        <w:rPr>
          <w:rFonts w:hint="eastAsia"/>
          <w:shd w:val="clear" w:color="auto" w:fill="FFFFFF"/>
        </w:rPr>
        <w:t>，或者未按照规定公告即擅自变更</w:t>
      </w:r>
      <w:r>
        <w:rPr>
          <w:rFonts w:hint="eastAsia"/>
          <w:shd w:val="clear" w:color="auto" w:fill="FFFFFF"/>
          <w:lang w:val="en-US" w:eastAsia="zh-CN"/>
        </w:rPr>
        <w:t>产品</w:t>
      </w:r>
      <w:r>
        <w:rPr>
          <w:rFonts w:hint="eastAsia"/>
          <w:shd w:val="clear" w:color="auto" w:fill="FFFFFF"/>
        </w:rPr>
        <w:t>份额的发售日期</w:t>
      </w:r>
      <w:r>
        <w:rPr>
          <w:rFonts w:hint="eastAsia"/>
          <w:shd w:val="clear" w:color="auto" w:fill="FFFFFF"/>
          <w:lang w:eastAsia="zh-CN"/>
        </w:rPr>
        <w:t>。</w:t>
      </w:r>
    </w:p>
    <w:p>
      <w:pPr>
        <w:spacing w:line="440" w:lineRule="exact"/>
        <w:rPr>
          <w:rFonts w:hint="eastAsia"/>
          <w:shd w:val="clear" w:color="auto" w:fill="FFFFFF"/>
          <w:lang w:eastAsia="zh-CN"/>
        </w:rPr>
      </w:pPr>
      <w:r>
        <w:rPr>
          <w:rFonts w:hint="eastAsia"/>
          <w:shd w:val="clear" w:color="auto" w:fill="FFFFFF"/>
          <w:lang w:val="en-US" w:eastAsia="zh-CN"/>
        </w:rPr>
        <w:t>12.</w:t>
      </w:r>
      <w:r>
        <w:rPr>
          <w:rFonts w:hint="eastAsia"/>
          <w:shd w:val="clear" w:color="auto" w:fill="FFFFFF"/>
        </w:rPr>
        <w:t>挪用产品销售结算资金或者产品份额；违规利用份额转让等形式规避销售结算资金闭环运作要求、损害客户资金安全；使用除公司客户交易结算资金专用存款账户外的其他账户，代管理人</w:t>
      </w:r>
      <w:r>
        <w:rPr>
          <w:rFonts w:hint="default"/>
          <w:shd w:val="clear" w:color="auto" w:fill="FFFFFF"/>
          <w:lang w:val="en-US"/>
        </w:rPr>
        <w:t>接收</w:t>
      </w:r>
      <w:r>
        <w:rPr>
          <w:rFonts w:hint="eastAsia"/>
          <w:shd w:val="clear" w:color="auto" w:fill="FFFFFF"/>
        </w:rPr>
        <w:t>客户购买金融产品的资金或</w:t>
      </w:r>
      <w:r>
        <w:rPr>
          <w:rFonts w:hint="eastAsia"/>
          <w:shd w:val="clear" w:color="auto" w:fill="FFFFFF"/>
          <w:lang w:val="en-US" w:eastAsia="zh-CN"/>
        </w:rPr>
        <w:t>接收</w:t>
      </w:r>
      <w:r>
        <w:rPr>
          <w:rFonts w:hint="eastAsia"/>
          <w:shd w:val="clear" w:color="auto" w:fill="FFFFFF"/>
        </w:rPr>
        <w:t>客户现金；违规接收投资者全权委托，直接代理客户进行产品认购、申购、赎回等交易</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13.</w:t>
      </w:r>
      <w:r>
        <w:rPr>
          <w:rFonts w:hint="eastAsia"/>
          <w:shd w:val="clear" w:color="auto" w:fill="FFFFFF"/>
        </w:rPr>
        <w:t>在销售活动中为自己或他人</w:t>
      </w:r>
      <w:r>
        <w:rPr>
          <w:rFonts w:hint="eastAsia"/>
          <w:shd w:val="clear" w:color="auto" w:fill="FFFFFF"/>
          <w:lang w:val="en-US" w:eastAsia="zh-CN"/>
        </w:rPr>
        <w:t>谋取</w:t>
      </w:r>
      <w:r>
        <w:rPr>
          <w:rFonts w:hint="eastAsia"/>
          <w:shd w:val="clear" w:color="auto" w:fill="FFFFFF"/>
        </w:rPr>
        <w:t>不正当利益；利用或者承诺利用产品资产和产品销售业务进行利益输送或者利益交换</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14.</w:t>
      </w:r>
      <w:r>
        <w:rPr>
          <w:rFonts w:hint="eastAsia"/>
          <w:shd w:val="clear" w:color="auto" w:fill="FFFFFF"/>
        </w:rPr>
        <w:t>泄露任何金融产品持有人资料和交易信息，泄露在执业活动中所获知的产品投资运作等各相关方的信息及公司的商业秘密，为自己或他人谋取不正当利益</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15.</w:t>
      </w:r>
      <w:r>
        <w:rPr>
          <w:rFonts w:hint="eastAsia"/>
          <w:shd w:val="clear" w:color="auto" w:fill="FFFFFF"/>
        </w:rPr>
        <w:t>不能够公平、合法、有序地开展业务，以排挤竞争对手为目的，压低金融产品的收费水平，低于销售成本销售金融产品；恶意贬低同行</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16.</w:t>
      </w:r>
      <w:r>
        <w:rPr>
          <w:rFonts w:hint="eastAsia"/>
          <w:shd w:val="clear" w:color="auto" w:fill="FFFFFF"/>
        </w:rPr>
        <w:t>不按金融产品合同、招募说明书和发行公告等销售法律文件的规定代扣或收取相关费用，收取其他额外费用，对不同投资者违规收取不同费率的费用，实施歧视性、排他性、绑定性销售安排</w:t>
      </w:r>
      <w:r>
        <w:rPr>
          <w:rFonts w:hint="eastAsia"/>
          <w:shd w:val="clear" w:color="auto" w:fill="FFFFFF"/>
          <w:lang w:eastAsia="zh-CN"/>
        </w:rPr>
        <w:t>。</w:t>
      </w:r>
    </w:p>
    <w:p>
      <w:pPr>
        <w:spacing w:line="440" w:lineRule="exact"/>
        <w:rPr>
          <w:rFonts w:hint="eastAsia" w:eastAsia="幼圆"/>
          <w:shd w:val="clear" w:color="auto" w:fill="FFFFFF"/>
          <w:lang w:eastAsia="zh-CN"/>
        </w:rPr>
      </w:pPr>
      <w:r>
        <w:rPr>
          <w:rFonts w:hint="eastAsia"/>
          <w:shd w:val="clear" w:color="auto" w:fill="FFFFFF"/>
          <w:lang w:val="en-US" w:eastAsia="zh-CN"/>
        </w:rPr>
        <w:t>17.</w:t>
      </w:r>
      <w:r>
        <w:rPr>
          <w:rFonts w:hint="eastAsia"/>
          <w:shd w:val="clear" w:color="auto" w:fill="FFFFFF"/>
        </w:rPr>
        <w:t>允许非本单位雇佣的销售人员进行</w:t>
      </w:r>
      <w:r>
        <w:rPr>
          <w:rFonts w:hint="eastAsia"/>
          <w:shd w:val="clear" w:color="auto" w:fill="FFFFFF"/>
          <w:lang w:val="en-US" w:eastAsia="zh-CN"/>
        </w:rPr>
        <w:t>产品</w:t>
      </w:r>
      <w:r>
        <w:rPr>
          <w:rFonts w:hint="eastAsia"/>
          <w:shd w:val="clear" w:color="auto" w:fill="FFFFFF"/>
        </w:rPr>
        <w:t>推介与销售</w:t>
      </w:r>
      <w:r>
        <w:rPr>
          <w:rFonts w:hint="eastAsia"/>
          <w:shd w:val="clear" w:color="auto" w:fill="FFFFFF"/>
          <w:lang w:eastAsia="zh-CN"/>
        </w:rPr>
        <w:t>。</w:t>
      </w:r>
    </w:p>
    <w:p>
      <w:pPr>
        <w:spacing w:line="440" w:lineRule="exact"/>
        <w:rPr>
          <w:rFonts w:hint="eastAsia"/>
          <w:shd w:val="clear" w:color="auto" w:fill="FFFFFF"/>
        </w:rPr>
      </w:pPr>
      <w:r>
        <w:rPr>
          <w:rFonts w:hint="eastAsia"/>
          <w:shd w:val="clear" w:color="auto" w:fill="FFFFFF"/>
          <w:lang w:val="en-US" w:eastAsia="zh-CN"/>
        </w:rPr>
        <w:t>18.</w:t>
      </w:r>
      <w:r>
        <w:rPr>
          <w:rFonts w:hint="eastAsia"/>
          <w:shd w:val="clear" w:color="auto" w:fill="FFFFFF"/>
        </w:rPr>
        <w:t>从事与公司及投资者的合法利益相冲突的活动或法律法规禁止从事的其他业务，</w:t>
      </w:r>
      <w:r>
        <w:rPr>
          <w:rFonts w:hint="eastAsia"/>
          <w:shd w:val="clear" w:color="auto" w:fill="FFFFFF"/>
          <w:lang w:eastAsia="zh-CN"/>
        </w:rPr>
        <w:t>从事其他</w:t>
      </w:r>
      <w:r>
        <w:rPr>
          <w:rFonts w:hint="eastAsia"/>
          <w:shd w:val="clear" w:color="auto" w:fill="FFFFFF"/>
        </w:rPr>
        <w:t>任何可能有损公司和行业声誉的行为以及中国证监会规定禁止的其他情形。</w:t>
      </w:r>
    </w:p>
    <w:p>
      <w:pPr>
        <w:pStyle w:val="4"/>
        <w:spacing w:line="440" w:lineRule="exact"/>
        <w:rPr>
          <w:rFonts w:hint="default" w:ascii="Arial" w:hAnsi="Arial" w:cs="Times New Roman"/>
          <w:shd w:val="clear" w:color="auto" w:fill="FFFFFF"/>
          <w:lang w:val="en-US" w:eastAsia="zh-CN"/>
        </w:rPr>
      </w:pPr>
      <w:bookmarkStart w:id="314" w:name="_Toc20332"/>
      <w:bookmarkStart w:id="315" w:name="_Toc17837"/>
      <w:r>
        <w:rPr>
          <w:rFonts w:hint="eastAsia" w:ascii="Arial" w:hAnsi="Arial" w:cs="Times New Roman"/>
          <w:shd w:val="clear" w:color="auto" w:fill="FFFFFF"/>
          <w:lang w:val="en-US" w:eastAsia="zh-CN"/>
        </w:rPr>
        <w:t>九、股转系统做市业务合规底线</w:t>
      </w:r>
      <w:bookmarkEnd w:id="314"/>
      <w:bookmarkEnd w:id="315"/>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1.做市商证券自营账户不得持有其做市股票或参与其做市股票的买卖。</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2.挂牌时采取做市交易方式的股票，初始做市商应当取得合计不低于挂牌公司总股本5%或100万股（以孰低为准），且每家做市商不低于10万股的做市库存股票。</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除前款所述情形外，做市商在做市前应当取得不低于10万股的做市库存股票。</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3.挂牌时采取做市交易方式的股票和由竞价交易方式变更为做市交易方式的股票，其初始做市商为股票做市不满6个月的，不得退出为该股票做市。后续加入的做市商为股票做市不满3个月的，不得退出为该股票做市。</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做市商退出做市的，应当事前提出申请并经全国股转公司同意。做市商退出做市后，1个月内不得申请再次为该股票做市。</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4.做市商及其做市业务人员应依法、合规开展做市业务，不得从事下列行为：</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（1）不履行或不规范履行报价义务；</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（2）利用内幕信息进行投资决策和交易；</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（3）利用信息优势和资金优势，单独或者通过合谋，制造异常价格波动；</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（4）以不正当方式影响其他做市商做市；</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（5）与其他做市商通过串通报价或私下交换做市策略、做市库存股票数量等信息谋取不正当利益；</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（6）与所做市的挂牌公司及股东就股权回购、现金补偿等作出约定，《全国中小企业股份转让系统做市商做市业务管理细则（试行）》第十四条、第十五条规定的回售、转售约定除外；</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（7）做市业务人员通过做市向自身或利益相关者进行利益输送；</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（8）全国股转公司规定的其他行为。</w:t>
      </w:r>
    </w:p>
    <w:p>
      <w:pPr>
        <w:spacing w:line="440" w:lineRule="exact"/>
        <w:ind w:firstLine="480" w:firstLineChars="200"/>
        <w:rPr>
          <w:rFonts w:hint="eastAsia" w:cs="Times New Roman"/>
          <w:shd w:val="clear" w:color="auto" w:fill="FFFFFF"/>
          <w:lang w:val="en-US" w:eastAsia="zh-CN"/>
        </w:rPr>
      </w:pPr>
      <w:r>
        <w:rPr>
          <w:rFonts w:hint="eastAsia" w:cs="Times New Roman"/>
          <w:shd w:val="clear" w:color="auto" w:fill="FFFFFF"/>
          <w:lang w:val="en-US" w:eastAsia="zh-CN"/>
        </w:rPr>
        <w:t>5.挂牌时采取做市交易方式的股票，后续加入的做市商须在该股票挂牌满3个月后方可为其提供做市报价服务。</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采取做市交易方式的股票，后续加入的做市商应当事前提出申请并经全国股转公司同意。</w:t>
      </w:r>
    </w:p>
    <w:p>
      <w:pPr>
        <w:keepNext/>
        <w:keepLines/>
        <w:widowControl w:val="0"/>
        <w:snapToGrid w:val="0"/>
        <w:spacing w:line="440" w:lineRule="exact"/>
        <w:ind w:firstLine="0" w:firstLineChars="0"/>
        <w:jc w:val="both"/>
        <w:outlineLvl w:val="1"/>
        <w:rPr>
          <w:rFonts w:ascii="Arial" w:hAnsi="Arial" w:eastAsia="幼圆" w:cs="Times New Roman"/>
          <w:b/>
          <w:bCs/>
          <w:kern w:val="0"/>
          <w:sz w:val="28"/>
          <w:szCs w:val="28"/>
          <w:shd w:val="clear" w:color="auto" w:fill="FFFFFF"/>
          <w:lang w:val="en-US" w:eastAsia="zh-CN" w:bidi="ar-SA"/>
        </w:rPr>
      </w:pPr>
      <w:bookmarkStart w:id="316" w:name="_Toc9046"/>
      <w:bookmarkStart w:id="317" w:name="_Toc1964"/>
      <w:r>
        <w:rPr>
          <w:rFonts w:hint="eastAsia" w:ascii="Arial" w:hAnsi="Arial" w:eastAsia="幼圆" w:cs="Times New Roman"/>
          <w:b/>
          <w:bCs/>
          <w:kern w:val="0"/>
          <w:sz w:val="28"/>
          <w:szCs w:val="28"/>
          <w:shd w:val="clear" w:color="auto" w:fill="FFFFFF"/>
          <w:lang w:val="en-US" w:eastAsia="zh-CN" w:bidi="ar-SA"/>
        </w:rPr>
        <w:t>十、期货中间介绍业务的合规底线</w:t>
      </w:r>
      <w:bookmarkEnd w:id="316"/>
      <w:bookmarkEnd w:id="317"/>
    </w:p>
    <w:p>
      <w:pPr>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1.不得代理客户进行期货交易、结算或者交割，不得代期货公司、客户收付期货保证金，不得利用证券资金账户为客户存取、划转期货保证金</w:t>
      </w:r>
      <w:r>
        <w:rPr>
          <w:rFonts w:hint="eastAsia" w:cs="Times New Roman"/>
          <w:shd w:val="clear" w:color="auto" w:fill="FFFFFF"/>
          <w:lang w:eastAsia="zh-CN"/>
        </w:rPr>
        <w:t>。</w:t>
      </w:r>
    </w:p>
    <w:p>
      <w:pPr>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2.为期货公司提供中间介绍业务的IB业务人员不得</w:t>
      </w:r>
      <w:r>
        <w:rPr>
          <w:rFonts w:cs="Times New Roman"/>
          <w:shd w:val="clear" w:color="auto" w:fill="FFFFFF"/>
        </w:rPr>
        <w:t>收付、存取或者划转期货保证金</w:t>
      </w:r>
      <w:r>
        <w:rPr>
          <w:rFonts w:hint="eastAsia" w:cs="Times New Roman"/>
          <w:shd w:val="clear" w:color="auto" w:fill="FFFFFF"/>
          <w:lang w:eastAsia="zh-CN"/>
        </w:rPr>
        <w:t>。</w:t>
      </w:r>
    </w:p>
    <w:p>
      <w:pPr>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3.为期货公司介绍客户时，应当向客户明示其与期货公司的介绍业务委托关系，解释期货交易的方式、流程及风险，不得作获利保证、共担风险等承诺，不得虚假宣传，误导客户</w:t>
      </w:r>
      <w:r>
        <w:rPr>
          <w:rFonts w:hint="eastAsia" w:cs="Times New Roman"/>
          <w:shd w:val="clear" w:color="auto" w:fill="FFFFFF"/>
          <w:lang w:eastAsia="zh-CN"/>
        </w:rPr>
        <w:t>。</w:t>
      </w:r>
    </w:p>
    <w:p>
      <w:pPr>
        <w:spacing w:line="440" w:lineRule="exact"/>
        <w:ind w:firstLineChars="0"/>
        <w:rPr>
          <w:rFonts w:hint="eastAsia" w:eastAsia="幼圆" w:cs="Times New Roman"/>
          <w:shd w:val="clear" w:color="auto" w:fill="FFFFFF"/>
          <w:lang w:eastAsia="zh-CN"/>
        </w:rPr>
      </w:pPr>
      <w:r>
        <w:rPr>
          <w:rFonts w:hint="eastAsia" w:cs="Times New Roman"/>
          <w:shd w:val="clear" w:color="auto" w:fill="FFFFFF"/>
        </w:rPr>
        <w:t>4.不得代客户下达交易指令，不得利用客户的交易编码、资金账号或者期货结算账户进行期货交易，不得代客户接收、保管或者修改交易密码</w:t>
      </w:r>
      <w:r>
        <w:rPr>
          <w:rFonts w:hint="eastAsia" w:cs="Times New Roman"/>
          <w:shd w:val="clear" w:color="auto" w:fill="FFFFFF"/>
          <w:lang w:eastAsia="zh-CN"/>
        </w:rPr>
        <w:t>。</w:t>
      </w:r>
    </w:p>
    <w:p>
      <w:pPr>
        <w:spacing w:line="440" w:lineRule="exact"/>
        <w:rPr>
          <w:rFonts w:cs="Times New Roman"/>
          <w:shd w:val="clear" w:color="auto" w:fill="FFFFFF"/>
        </w:rPr>
      </w:pPr>
      <w:r>
        <w:rPr>
          <w:rFonts w:hint="eastAsia" w:cs="Times New Roman"/>
          <w:shd w:val="clear" w:color="auto" w:fill="FFFFFF"/>
        </w:rPr>
        <w:t>5.不得直接或者间接为客户从事期货交易提供融资或者担保。</w:t>
      </w:r>
    </w:p>
    <w:p>
      <w:pPr>
        <w:keepNext/>
        <w:keepLines/>
        <w:widowControl w:val="0"/>
        <w:snapToGrid w:val="0"/>
        <w:spacing w:line="440" w:lineRule="exact"/>
        <w:ind w:firstLine="0" w:firstLineChars="0"/>
        <w:jc w:val="both"/>
        <w:outlineLvl w:val="1"/>
        <w:rPr>
          <w:rFonts w:ascii="Arial" w:hAnsi="Arial" w:eastAsia="幼圆" w:cs="Times New Roman"/>
          <w:b/>
          <w:bCs/>
          <w:kern w:val="0"/>
          <w:sz w:val="28"/>
          <w:szCs w:val="28"/>
          <w:shd w:val="clear" w:color="auto" w:fill="FFFFFF"/>
          <w:lang w:val="en-US" w:eastAsia="zh-CN" w:bidi="ar-SA"/>
        </w:rPr>
      </w:pPr>
      <w:bookmarkStart w:id="318" w:name="_Toc12692"/>
      <w:bookmarkStart w:id="319" w:name="_Toc17004"/>
      <w:r>
        <w:rPr>
          <w:rFonts w:hint="eastAsia" w:ascii="Arial" w:hAnsi="Arial" w:eastAsia="幼圆" w:cs="Times New Roman"/>
          <w:b/>
          <w:bCs/>
          <w:kern w:val="0"/>
          <w:sz w:val="28"/>
          <w:szCs w:val="28"/>
          <w:shd w:val="clear" w:color="auto" w:fill="FFFFFF"/>
          <w:lang w:val="en-US" w:eastAsia="zh-CN" w:bidi="ar-SA"/>
        </w:rPr>
        <w:t>十一、股票期权经纪业务的合规底线</w:t>
      </w:r>
      <w:bookmarkEnd w:id="318"/>
      <w:bookmarkEnd w:id="319"/>
    </w:p>
    <w:p>
      <w:pPr>
        <w:spacing w:line="440" w:lineRule="exact"/>
        <w:rPr>
          <w:rFonts w:hint="eastAsia" w:eastAsia="幼圆" w:cs="Times New Roman"/>
          <w:shd w:val="clear" w:color="auto" w:fill="FFFFFF"/>
          <w:lang w:eastAsia="zh-CN"/>
        </w:rPr>
      </w:pPr>
      <w:r>
        <w:rPr>
          <w:rFonts w:cs="Times New Roman"/>
          <w:shd w:val="clear" w:color="auto" w:fill="FFFFFF"/>
        </w:rPr>
        <w:t>1.应当按照证券交易所投资者适当性管理要求对投资者的身份和风险承受能力进行审慎评估，根据投资者的风险承受和风险识别能力决定是否推荐其参与股票期权交易，并应当事先对产品、服务以及可能影响投资者权利义务的信息进行恰当说明，充分揭示风险，经投资者签署风险揭示书后，与投资者签订经纪合同，不得误导、欺诈投资者</w:t>
      </w:r>
      <w:r>
        <w:rPr>
          <w:rFonts w:hint="eastAsia" w:cs="Times New Roman"/>
          <w:shd w:val="clear" w:color="auto" w:fill="FFFFFF"/>
          <w:lang w:eastAsia="zh-CN"/>
        </w:rPr>
        <w:t>。</w:t>
      </w:r>
    </w:p>
    <w:p>
      <w:pPr>
        <w:spacing w:line="440" w:lineRule="exact"/>
        <w:rPr>
          <w:rFonts w:hint="eastAsia" w:eastAsia="幼圆" w:cs="Times New Roman"/>
          <w:shd w:val="clear" w:color="auto" w:fill="FFFFFF"/>
          <w:lang w:eastAsia="zh-CN"/>
        </w:rPr>
      </w:pPr>
      <w:r>
        <w:rPr>
          <w:rFonts w:cs="Times New Roman"/>
          <w:shd w:val="clear" w:color="auto" w:fill="FFFFFF"/>
        </w:rPr>
        <w:t>2.应当明确提示投资者如实提供开户信息。投资者应当如实申报开户材料，不得采用虚假申报等手段规避投资者适当性制度要求。投资者衍生品合约账户应当与其人民币普通股票账户的相关注册信息一致</w:t>
      </w:r>
      <w:r>
        <w:rPr>
          <w:rFonts w:hint="eastAsia" w:cs="Times New Roman"/>
          <w:shd w:val="clear" w:color="auto" w:fill="FFFFFF"/>
          <w:lang w:eastAsia="zh-CN"/>
        </w:rPr>
        <w:t>。</w:t>
      </w:r>
    </w:p>
    <w:p>
      <w:pPr>
        <w:spacing w:line="440" w:lineRule="exact"/>
        <w:rPr>
          <w:rFonts w:hint="eastAsia" w:eastAsia="幼圆" w:cs="Times New Roman"/>
          <w:shd w:val="clear" w:color="auto" w:fill="FFFFFF"/>
          <w:lang w:eastAsia="zh-CN"/>
        </w:rPr>
      </w:pPr>
      <w:r>
        <w:rPr>
          <w:rFonts w:cs="Times New Roman"/>
          <w:shd w:val="clear" w:color="auto" w:fill="FFFFFF"/>
        </w:rPr>
        <w:t>3.应当要求投资者进行现场开户，试点期间不得采取见证开户、网上开户及其他开户方式</w:t>
      </w:r>
      <w:r>
        <w:rPr>
          <w:rFonts w:hint="eastAsia" w:cs="Times New Roman"/>
          <w:shd w:val="clear" w:color="auto" w:fill="FFFFFF"/>
          <w:lang w:eastAsia="zh-CN"/>
        </w:rPr>
        <w:t>。</w:t>
      </w:r>
    </w:p>
    <w:p>
      <w:pPr>
        <w:spacing w:line="440" w:lineRule="exact"/>
        <w:rPr>
          <w:rFonts w:hint="eastAsia" w:eastAsia="幼圆" w:cs="Times New Roman"/>
          <w:shd w:val="clear" w:color="auto" w:fill="FFFFFF"/>
          <w:lang w:eastAsia="zh-CN"/>
        </w:rPr>
      </w:pPr>
      <w:r>
        <w:rPr>
          <w:rFonts w:cs="Times New Roman"/>
          <w:shd w:val="clear" w:color="auto" w:fill="FFFFFF"/>
        </w:rPr>
        <w:t>4.不得为不符合适当性要求的客户办理开户。不得接受不符合投资者适当性标准的客户从事股票期权交易</w:t>
      </w:r>
      <w:r>
        <w:rPr>
          <w:rFonts w:hint="eastAsia" w:cs="Times New Roman"/>
          <w:shd w:val="clear" w:color="auto" w:fill="FFFFFF"/>
          <w:lang w:eastAsia="zh-CN"/>
        </w:rPr>
        <w:t>。</w:t>
      </w:r>
    </w:p>
    <w:p>
      <w:pPr>
        <w:spacing w:line="440" w:lineRule="exact"/>
        <w:rPr>
          <w:rFonts w:hint="eastAsia" w:eastAsia="幼圆" w:cs="Times New Roman"/>
          <w:shd w:val="clear" w:color="auto" w:fill="FFFFFF"/>
          <w:lang w:eastAsia="zh-CN"/>
        </w:rPr>
      </w:pPr>
      <w:r>
        <w:rPr>
          <w:rFonts w:cs="Times New Roman"/>
          <w:shd w:val="clear" w:color="auto" w:fill="FFFFFF"/>
        </w:rPr>
        <w:t>5.</w:t>
      </w:r>
      <w:r>
        <w:rPr>
          <w:rFonts w:hint="eastAsia" w:cs="Times New Roman"/>
          <w:shd w:val="clear" w:color="auto" w:fill="FFFFFF"/>
        </w:rPr>
        <w:t>应</w:t>
      </w:r>
      <w:r>
        <w:rPr>
          <w:rFonts w:cs="Times New Roman"/>
          <w:shd w:val="clear" w:color="auto" w:fill="FFFFFF"/>
        </w:rPr>
        <w:t>配备专门的期权工作人员或客服人员组织</w:t>
      </w:r>
      <w:r>
        <w:rPr>
          <w:rFonts w:hint="eastAsia" w:cs="Times New Roman"/>
          <w:shd w:val="clear" w:color="auto" w:fill="FFFFFF"/>
        </w:rPr>
        <w:t>期权知识</w:t>
      </w:r>
      <w:r>
        <w:rPr>
          <w:rFonts w:cs="Times New Roman"/>
          <w:shd w:val="clear" w:color="auto" w:fill="FFFFFF"/>
        </w:rPr>
        <w:t>测试。上述人员应具备一定的期权知识水平，同时熟悉测试组织要求和流程。客户开发人员不得兼任测试组织人员</w:t>
      </w:r>
      <w:r>
        <w:rPr>
          <w:rFonts w:hint="eastAsia" w:cs="Times New Roman"/>
          <w:shd w:val="clear" w:color="auto" w:fill="FFFFFF"/>
          <w:lang w:eastAsia="zh-CN"/>
        </w:rPr>
        <w:t>。</w:t>
      </w:r>
    </w:p>
    <w:p>
      <w:pPr>
        <w:spacing w:line="440" w:lineRule="exact"/>
        <w:rPr>
          <w:rFonts w:hint="eastAsia" w:eastAsia="幼圆" w:cs="Times New Roman"/>
          <w:shd w:val="clear" w:color="auto" w:fill="FFFFFF"/>
          <w:lang w:eastAsia="zh-CN"/>
        </w:rPr>
      </w:pPr>
      <w:r>
        <w:rPr>
          <w:rFonts w:cs="Times New Roman"/>
          <w:shd w:val="clear" w:color="auto" w:fill="FFFFFF"/>
        </w:rPr>
        <w:t>6.应当核对投资者身份证明文件，确认投资者本人独立、自主完成考试。投资者在规定的考试时间内不得查阅任何参考资料（包括但不限于印刷资料、手机、电脑等渠道），不得向营业部监考工作人员询问与考试内容有关的信息</w:t>
      </w:r>
      <w:r>
        <w:rPr>
          <w:rFonts w:hint="eastAsia" w:cs="Times New Roman"/>
          <w:shd w:val="clear" w:color="auto" w:fill="FFFFFF"/>
          <w:lang w:eastAsia="zh-CN"/>
        </w:rPr>
        <w:t>。</w:t>
      </w:r>
    </w:p>
    <w:p>
      <w:pPr>
        <w:spacing w:line="440" w:lineRule="exact"/>
        <w:rPr>
          <w:rFonts w:hint="eastAsia" w:eastAsia="幼圆" w:cs="Times New Roman"/>
          <w:shd w:val="clear" w:color="auto" w:fill="FFFFFF"/>
          <w:lang w:eastAsia="zh-CN"/>
        </w:rPr>
      </w:pPr>
      <w:r>
        <w:rPr>
          <w:rFonts w:cs="Times New Roman"/>
          <w:shd w:val="clear" w:color="auto" w:fill="FFFFFF"/>
        </w:rPr>
        <w:t>7.可根据自身情况，结合个人客户的资产状况、适当性综合评估结果等因素，规定客户的限购额度，该限额不得超过本所规定的限购额度。公司总部负责客户限购额度的审核</w:t>
      </w:r>
      <w:r>
        <w:rPr>
          <w:rFonts w:hint="eastAsia" w:cs="Times New Roman"/>
          <w:shd w:val="clear" w:color="auto" w:fill="FFFFFF"/>
          <w:lang w:eastAsia="zh-CN"/>
        </w:rPr>
        <w:t>。</w:t>
      </w:r>
    </w:p>
    <w:p>
      <w:pPr>
        <w:spacing w:line="440" w:lineRule="exact"/>
        <w:rPr>
          <w:rFonts w:hint="eastAsia" w:eastAsia="幼圆" w:cs="Times New Roman"/>
          <w:shd w:val="clear" w:color="auto" w:fill="FFFFFF"/>
          <w:lang w:eastAsia="zh-CN"/>
        </w:rPr>
      </w:pPr>
      <w:r>
        <w:rPr>
          <w:rFonts w:hint="eastAsia" w:cs="Times New Roman"/>
          <w:shd w:val="clear" w:color="auto" w:fill="FFFFFF"/>
        </w:rPr>
        <w:t>8</w:t>
      </w:r>
      <w:r>
        <w:rPr>
          <w:rFonts w:cs="Times New Roman"/>
          <w:shd w:val="clear" w:color="auto" w:fill="FFFFFF"/>
        </w:rPr>
        <w:t>.为投资者设置的交易权限不能超出为其评定的交易级别。应根据投资者交易权限的分级结果，对投资者的期权交易委托指令进行前端控制，对不符合交易权限的交易委托予以拒绝和制止</w:t>
      </w:r>
      <w:r>
        <w:rPr>
          <w:rFonts w:hint="eastAsia" w:cs="Times New Roman"/>
          <w:shd w:val="clear" w:color="auto" w:fill="FFFFFF"/>
          <w:lang w:eastAsia="zh-CN"/>
        </w:rPr>
        <w:t>。</w:t>
      </w:r>
    </w:p>
    <w:p>
      <w:pPr>
        <w:spacing w:line="440" w:lineRule="exact"/>
        <w:rPr>
          <w:rFonts w:hint="eastAsia" w:cs="Times New Roman"/>
          <w:shd w:val="clear" w:color="auto" w:fill="FFFFFF"/>
          <w:lang w:val="en-US" w:eastAsia="zh-CN"/>
        </w:rPr>
      </w:pPr>
      <w:r>
        <w:rPr>
          <w:rFonts w:hint="eastAsia" w:cs="Times New Roman"/>
          <w:shd w:val="clear" w:color="auto" w:fill="FFFFFF"/>
        </w:rPr>
        <w:t>9</w:t>
      </w:r>
      <w:r>
        <w:rPr>
          <w:rFonts w:cs="Times New Roman"/>
          <w:shd w:val="clear" w:color="auto" w:fill="FFFFFF"/>
        </w:rPr>
        <w:t>.从事股票期权经纪业务，不得向客户作获利保证，不得在经纪业务中与客户约定分享利益或者共担风险，不得虚假宣传、误导客户。</w:t>
      </w:r>
    </w:p>
    <w:p>
      <w:pPr>
        <w:pStyle w:val="4"/>
        <w:spacing w:line="440" w:lineRule="exact"/>
        <w:rPr>
          <w:shd w:val="clear" w:color="auto" w:fill="FFFFFF"/>
        </w:rPr>
      </w:pPr>
      <w:bookmarkStart w:id="320" w:name="_Toc20999"/>
      <w:bookmarkStart w:id="321" w:name="_Toc495311411"/>
      <w:bookmarkStart w:id="322" w:name="_Toc32490"/>
      <w:bookmarkStart w:id="323" w:name="_Toc15015"/>
      <w:bookmarkStart w:id="324" w:name="_Toc22437"/>
      <w:bookmarkStart w:id="325" w:name="_Toc21095"/>
      <w:bookmarkStart w:id="326" w:name="_Toc26038"/>
      <w:bookmarkStart w:id="327" w:name="_Toc32035"/>
      <w:bookmarkStart w:id="328" w:name="_Toc25743"/>
      <w:bookmarkStart w:id="329" w:name="_Toc9533"/>
      <w:bookmarkStart w:id="330" w:name="_Toc30869"/>
      <w:r>
        <w:rPr>
          <w:rFonts w:hint="eastAsia"/>
          <w:shd w:val="clear" w:color="auto" w:fill="FFFFFF"/>
          <w:lang w:val="en-US" w:eastAsia="zh-CN"/>
        </w:rPr>
        <w:t>十二</w:t>
      </w:r>
      <w:r>
        <w:rPr>
          <w:rFonts w:hint="eastAsia"/>
          <w:shd w:val="clear" w:color="auto" w:fill="FFFFFF"/>
        </w:rPr>
        <w:t>、</w:t>
      </w:r>
      <w:bookmarkEnd w:id="320"/>
      <w:bookmarkEnd w:id="321"/>
      <w:bookmarkEnd w:id="322"/>
      <w:bookmarkEnd w:id="323"/>
      <w:bookmarkEnd w:id="324"/>
      <w:bookmarkEnd w:id="325"/>
      <w:bookmarkEnd w:id="326"/>
      <w:bookmarkStart w:id="331" w:name="_Toc3142"/>
      <w:bookmarkStart w:id="332" w:name="_Toc10406"/>
      <w:bookmarkStart w:id="333" w:name="_Toc21530"/>
      <w:r>
        <w:rPr>
          <w:rFonts w:hint="eastAsia"/>
          <w:shd w:val="clear" w:color="auto" w:fill="FFFFFF"/>
        </w:rPr>
        <w:t>私募基金子公司业务的合规底线</w:t>
      </w:r>
      <w:bookmarkEnd w:id="327"/>
      <w:bookmarkEnd w:id="328"/>
      <w:bookmarkEnd w:id="329"/>
      <w:bookmarkEnd w:id="330"/>
      <w:bookmarkEnd w:id="331"/>
      <w:bookmarkEnd w:id="332"/>
      <w:bookmarkEnd w:id="333"/>
    </w:p>
    <w:p>
      <w:pPr>
        <w:spacing w:line="440" w:lineRule="exact"/>
        <w:rPr>
          <w:rFonts w:hint="eastAsia" w:cs="Times New Roman"/>
          <w:szCs w:val="24"/>
          <w:shd w:val="clear" w:color="auto" w:fill="FFFFFF"/>
        </w:rPr>
      </w:pPr>
      <w:r>
        <w:rPr>
          <w:rFonts w:hint="eastAsia" w:cs="Times New Roman"/>
          <w:szCs w:val="24"/>
          <w:shd w:val="clear" w:color="auto" w:fill="FFFFFF"/>
          <w:lang w:val="en-US" w:eastAsia="zh-CN"/>
        </w:rPr>
        <w:t>1.</w:t>
      </w:r>
      <w:r>
        <w:rPr>
          <w:rFonts w:hint="eastAsia" w:cs="Times New Roman"/>
          <w:szCs w:val="24"/>
          <w:shd w:val="clear" w:color="auto" w:fill="FFFFFF"/>
        </w:rPr>
        <w:t>不得将投资管理职责委托他人行使。</w:t>
      </w:r>
    </w:p>
    <w:p>
      <w:pPr>
        <w:spacing w:line="440" w:lineRule="exact"/>
        <w:rPr>
          <w:rFonts w:hint="eastAsia" w:cs="Times New Roman"/>
          <w:szCs w:val="24"/>
          <w:shd w:val="clear" w:color="auto" w:fill="FFFFFF"/>
          <w:lang w:val="en-US" w:eastAsia="zh-CN"/>
        </w:rPr>
      </w:pPr>
      <w:r>
        <w:rPr>
          <w:rFonts w:hint="eastAsia" w:cs="Times New Roman"/>
          <w:szCs w:val="24"/>
          <w:shd w:val="clear" w:color="auto" w:fill="FFFFFF"/>
          <w:lang w:val="en-US" w:eastAsia="zh-CN"/>
        </w:rPr>
        <w:t>2.不得聘用从其他证券基金经营机构离任未满6个月的基金经理和投资经理，从事投资、研究、交易等相关业务；不得聘用公募基金的基金经理等主要投研人员在其离职后1年内从事非公募基金投资管理等工作。</w:t>
      </w:r>
    </w:p>
    <w:p>
      <w:pPr>
        <w:spacing w:line="440" w:lineRule="exact"/>
        <w:rPr>
          <w:rFonts w:hint="eastAsia" w:cs="Times New Roman"/>
          <w:szCs w:val="24"/>
          <w:shd w:val="clear" w:color="auto" w:fill="FFFFFF"/>
        </w:rPr>
      </w:pPr>
      <w:r>
        <w:rPr>
          <w:rFonts w:hint="eastAsia" w:cs="Times New Roman"/>
          <w:szCs w:val="24"/>
          <w:shd w:val="clear" w:color="auto" w:fill="FFFFFF"/>
          <w:lang w:val="en-US" w:eastAsia="zh-CN"/>
        </w:rPr>
        <w:t>3.</w:t>
      </w:r>
      <w:r>
        <w:rPr>
          <w:rFonts w:hint="eastAsia" w:cs="Times New Roman"/>
          <w:szCs w:val="24"/>
          <w:shd w:val="clear" w:color="auto" w:fill="FFFFFF"/>
        </w:rPr>
        <w:t>不得以私募基金财产与关联方进行不正当交易或者利益输送，不得通过多层嵌套或者其他方式进行隐瞒。</w:t>
      </w:r>
    </w:p>
    <w:p>
      <w:pPr>
        <w:spacing w:line="440" w:lineRule="exact"/>
        <w:rPr>
          <w:rFonts w:hint="eastAsia" w:cs="Times New Roman"/>
          <w:shd w:val="clear" w:color="auto" w:fill="FFFFFF"/>
        </w:rPr>
      </w:pPr>
      <w:r>
        <w:rPr>
          <w:rFonts w:hint="eastAsia" w:cs="Times New Roman"/>
          <w:shd w:val="clear" w:color="auto" w:fill="FFFFFF"/>
          <w:lang w:val="en-US" w:eastAsia="zh-CN"/>
        </w:rPr>
        <w:t>4</w:t>
      </w:r>
      <w:r>
        <w:rPr>
          <w:rFonts w:hint="eastAsia" w:ascii="幼圆" w:hAnsi="幼圆" w:eastAsia="幼圆" w:cs="Times New Roman"/>
          <w:shd w:val="clear" w:color="auto" w:fill="FFFFFF"/>
          <w:lang w:val="en-US" w:eastAsia="zh-CN"/>
        </w:rPr>
        <w:t>.</w:t>
      </w:r>
      <w:r>
        <w:rPr>
          <w:rFonts w:hint="eastAsia" w:cs="Times New Roman"/>
          <w:shd w:val="clear" w:color="auto" w:fill="FFFFFF"/>
        </w:rPr>
        <w:t>不得有下列行为：</w:t>
      </w:r>
    </w:p>
    <w:p>
      <w:pPr>
        <w:spacing w:line="440" w:lineRule="exact"/>
        <w:rPr>
          <w:rFonts w:hint="eastAsia" w:cs="Times New Roman"/>
          <w:shd w:val="clear" w:color="auto" w:fill="FFFFFF"/>
        </w:rPr>
      </w:pPr>
      <w:r>
        <w:rPr>
          <w:rFonts w:hint="eastAsia" w:cs="Times New Roman"/>
          <w:shd w:val="clear" w:color="auto" w:fill="FFFFFF"/>
        </w:rPr>
        <w:t>（</w:t>
      </w:r>
      <w:r>
        <w:rPr>
          <w:rFonts w:hint="eastAsia" w:cs="Times New Roman"/>
          <w:shd w:val="clear" w:color="auto" w:fill="FFFFFF"/>
          <w:lang w:eastAsia="zh-CN"/>
        </w:rPr>
        <w:t>1</w:t>
      </w:r>
      <w:r>
        <w:rPr>
          <w:rFonts w:hint="eastAsia" w:cs="Times New Roman"/>
          <w:shd w:val="clear" w:color="auto" w:fill="FFFFFF"/>
        </w:rPr>
        <w:t>）将其固有财产或者他人财产混同于私募基金财产；</w:t>
      </w:r>
    </w:p>
    <w:p>
      <w:pPr>
        <w:spacing w:line="440" w:lineRule="exact"/>
        <w:rPr>
          <w:rFonts w:hint="eastAsia" w:cs="Times New Roman"/>
          <w:shd w:val="clear" w:color="auto" w:fill="FFFFFF"/>
        </w:rPr>
      </w:pPr>
      <w:r>
        <w:rPr>
          <w:rFonts w:hint="eastAsia" w:cs="Times New Roman"/>
          <w:shd w:val="clear" w:color="auto" w:fill="FFFFFF"/>
        </w:rPr>
        <w:t>（</w:t>
      </w:r>
      <w:r>
        <w:rPr>
          <w:rFonts w:hint="eastAsia" w:cs="Times New Roman"/>
          <w:shd w:val="clear" w:color="auto" w:fill="FFFFFF"/>
          <w:lang w:eastAsia="zh-CN"/>
        </w:rPr>
        <w:t>2</w:t>
      </w:r>
      <w:r>
        <w:rPr>
          <w:rFonts w:hint="eastAsia" w:cs="Times New Roman"/>
          <w:shd w:val="clear" w:color="auto" w:fill="FFFFFF"/>
        </w:rPr>
        <w:t>）利用私募基金财产或者职务便利，为投资者以外的人牟取利益；</w:t>
      </w:r>
    </w:p>
    <w:p>
      <w:pPr>
        <w:spacing w:line="440" w:lineRule="exact"/>
        <w:rPr>
          <w:rFonts w:hint="eastAsia" w:cs="Times New Roman"/>
          <w:shd w:val="clear" w:color="auto" w:fill="FFFFFF"/>
        </w:rPr>
      </w:pPr>
      <w:r>
        <w:rPr>
          <w:rFonts w:hint="eastAsia" w:cs="Times New Roman"/>
          <w:shd w:val="clear" w:color="auto" w:fill="FFFFFF"/>
        </w:rPr>
        <w:t>（</w:t>
      </w:r>
      <w:r>
        <w:rPr>
          <w:rFonts w:hint="eastAsia" w:cs="Times New Roman"/>
          <w:shd w:val="clear" w:color="auto" w:fill="FFFFFF"/>
          <w:lang w:eastAsia="zh-CN"/>
        </w:rPr>
        <w:t>3</w:t>
      </w:r>
      <w:r>
        <w:rPr>
          <w:rFonts w:hint="eastAsia" w:cs="Times New Roman"/>
          <w:shd w:val="clear" w:color="auto" w:fill="FFFFFF"/>
        </w:rPr>
        <w:t>）侵占、挪用私募基金财产；</w:t>
      </w:r>
    </w:p>
    <w:p>
      <w:pPr>
        <w:spacing w:line="440" w:lineRule="exact"/>
        <w:rPr>
          <w:rFonts w:hint="eastAsia" w:cs="Times New Roman"/>
          <w:shd w:val="clear" w:color="auto" w:fill="FFFFFF"/>
        </w:rPr>
      </w:pPr>
      <w:r>
        <w:rPr>
          <w:rFonts w:hint="eastAsia" w:cs="Times New Roman"/>
          <w:shd w:val="clear" w:color="auto" w:fill="FFFFFF"/>
        </w:rPr>
        <w:t>（</w:t>
      </w:r>
      <w:r>
        <w:rPr>
          <w:rFonts w:hint="eastAsia" w:cs="Times New Roman"/>
          <w:shd w:val="clear" w:color="auto" w:fill="FFFFFF"/>
          <w:lang w:eastAsia="zh-CN"/>
        </w:rPr>
        <w:t>4</w:t>
      </w:r>
      <w:r>
        <w:rPr>
          <w:rFonts w:hint="eastAsia" w:cs="Times New Roman"/>
          <w:shd w:val="clear" w:color="auto" w:fill="FFFFFF"/>
        </w:rPr>
        <w:t>）泄露因职务便利获取的未公开信息，利用该信息从事或者明示、暗示他人从事相关的证券、期货交易活动；</w:t>
      </w:r>
    </w:p>
    <w:p>
      <w:pPr>
        <w:spacing w:line="440" w:lineRule="exact"/>
        <w:rPr>
          <w:rFonts w:hint="eastAsia" w:cs="Times New Roman"/>
          <w:shd w:val="clear" w:color="auto" w:fill="FFFFFF"/>
        </w:rPr>
      </w:pPr>
      <w:r>
        <w:rPr>
          <w:rFonts w:hint="eastAsia" w:cs="Times New Roman"/>
          <w:shd w:val="clear" w:color="auto" w:fill="FFFFFF"/>
        </w:rPr>
        <w:t>（</w:t>
      </w:r>
      <w:r>
        <w:rPr>
          <w:rFonts w:hint="eastAsia" w:cs="Times New Roman"/>
          <w:shd w:val="clear" w:color="auto" w:fill="FFFFFF"/>
          <w:lang w:eastAsia="zh-CN"/>
        </w:rPr>
        <w:t>5</w:t>
      </w:r>
      <w:r>
        <w:rPr>
          <w:rFonts w:hint="eastAsia" w:cs="Times New Roman"/>
          <w:shd w:val="clear" w:color="auto" w:fill="FFFFFF"/>
        </w:rPr>
        <w:t>）法律、行政法规和国务院证券监督管理机构规定禁止的其他行为。</w:t>
      </w:r>
    </w:p>
    <w:p>
      <w:pPr>
        <w:spacing w:line="440" w:lineRule="exact"/>
        <w:rPr>
          <w:rFonts w:hint="eastAsia" w:cs="Times New Roman"/>
          <w:szCs w:val="24"/>
          <w:shd w:val="clear" w:color="auto" w:fill="FFFFFF"/>
        </w:rPr>
      </w:pPr>
      <w:r>
        <w:rPr>
          <w:rFonts w:hint="eastAsia" w:cs="Times New Roman"/>
          <w:szCs w:val="24"/>
          <w:shd w:val="clear" w:color="auto" w:fill="FFFFFF"/>
          <w:lang w:val="en-US" w:eastAsia="zh-CN"/>
        </w:rPr>
        <w:t>5.</w:t>
      </w:r>
      <w:r>
        <w:rPr>
          <w:rFonts w:hint="eastAsia" w:cs="Times New Roman"/>
          <w:szCs w:val="24"/>
          <w:shd w:val="clear" w:color="auto" w:fill="FFFFFF"/>
        </w:rPr>
        <w:t>不得有下列行为：</w:t>
      </w:r>
    </w:p>
    <w:p>
      <w:pPr>
        <w:spacing w:line="440" w:lineRule="exac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1</w:t>
      </w:r>
      <w:r>
        <w:rPr>
          <w:rFonts w:hint="eastAsia" w:cs="Times New Roman"/>
          <w:szCs w:val="24"/>
          <w:shd w:val="clear" w:color="auto" w:fill="FFFFFF"/>
        </w:rPr>
        <w:t>）虚假记载、误导性陈述或者重大遗漏；</w:t>
      </w:r>
    </w:p>
    <w:p>
      <w:pPr>
        <w:spacing w:line="440" w:lineRule="exac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2</w:t>
      </w:r>
      <w:r>
        <w:rPr>
          <w:rFonts w:hint="eastAsia" w:cs="Times New Roman"/>
          <w:szCs w:val="24"/>
          <w:shd w:val="clear" w:color="auto" w:fill="FFFFFF"/>
        </w:rPr>
        <w:t>）对投资业绩进行预测；</w:t>
      </w:r>
    </w:p>
    <w:p>
      <w:pPr>
        <w:spacing w:line="440" w:lineRule="exac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3</w:t>
      </w:r>
      <w:r>
        <w:rPr>
          <w:rFonts w:hint="eastAsia" w:cs="Times New Roman"/>
          <w:szCs w:val="24"/>
          <w:shd w:val="clear" w:color="auto" w:fill="FFFFFF"/>
        </w:rPr>
        <w:t>）向投资者承诺投资本金不受损失或者承诺最低收益；</w:t>
      </w:r>
    </w:p>
    <w:p>
      <w:pPr>
        <w:spacing w:line="440" w:lineRule="exact"/>
        <w:rPr>
          <w:rFonts w:hint="eastAsia" w:cs="Times New Roman"/>
          <w:szCs w:val="24"/>
          <w:shd w:val="clear" w:color="auto" w:fill="FFFFFF"/>
          <w:lang w:eastAsia="zh-CN"/>
        </w:rPr>
      </w:pPr>
      <w:r>
        <w:rPr>
          <w:rFonts w:hint="eastAsia" w:cs="Times New Roman"/>
          <w:szCs w:val="24"/>
          <w:shd w:val="clear" w:color="auto" w:fill="FFFFFF"/>
        </w:rPr>
        <w:t>（</w:t>
      </w:r>
      <w:r>
        <w:rPr>
          <w:rFonts w:hint="eastAsia" w:cs="Times New Roman"/>
          <w:szCs w:val="24"/>
          <w:shd w:val="clear" w:color="auto" w:fill="FFFFFF"/>
          <w:lang w:eastAsia="zh-CN"/>
        </w:rPr>
        <w:t>4</w:t>
      </w:r>
      <w:r>
        <w:rPr>
          <w:rFonts w:hint="eastAsia" w:cs="Times New Roman"/>
          <w:szCs w:val="24"/>
          <w:shd w:val="clear" w:color="auto" w:fill="FFFFFF"/>
        </w:rPr>
        <w:t>）法律、行政法规和国务院证券监督管理机构规定禁止的其他行为。</w:t>
      </w:r>
    </w:p>
    <w:p>
      <w:pPr>
        <w:spacing w:line="440" w:lineRule="exact"/>
        <w:rPr>
          <w:rFonts w:hint="eastAsia" w:ascii="幼圆" w:hAnsi="幼圆" w:eastAsia="幼圆" w:cs="Times New Roman"/>
          <w:szCs w:val="24"/>
          <w:shd w:val="clear" w:color="auto" w:fill="FFFFFF"/>
        </w:rPr>
      </w:pPr>
      <w:r>
        <w:rPr>
          <w:rFonts w:hint="eastAsia" w:cs="Times New Roman"/>
          <w:szCs w:val="24"/>
          <w:shd w:val="clear" w:color="auto" w:fill="FFFFFF"/>
          <w:lang w:val="en-US" w:eastAsia="zh-CN"/>
        </w:rPr>
        <w:t>6</w:t>
      </w:r>
      <w:r>
        <w:rPr>
          <w:rFonts w:hint="eastAsia" w:ascii="幼圆" w:hAnsi="幼圆" w:eastAsia="幼圆" w:cs="Times New Roman"/>
          <w:szCs w:val="24"/>
          <w:shd w:val="clear" w:color="auto" w:fill="FFFFFF"/>
          <w:lang w:val="en-US" w:eastAsia="zh-CN"/>
        </w:rPr>
        <w:t>.</w:t>
      </w:r>
      <w:r>
        <w:rPr>
          <w:rFonts w:hint="eastAsia" w:ascii="幼圆" w:hAnsi="幼圆" w:eastAsia="幼圆" w:cs="Times New Roman"/>
          <w:szCs w:val="24"/>
          <w:shd w:val="clear" w:color="auto" w:fill="FFFFFF"/>
        </w:rPr>
        <w:t>不得直接或者间接从事民间借贷、担保、保理、典当、融资租赁、网络借贷信息中介、众筹、场外配资等任何与私募基金管理相冲突或者无关的业务，中国证监会另有规定的除外。</w:t>
      </w:r>
    </w:p>
    <w:p>
      <w:pPr>
        <w:spacing w:line="440" w:lineRule="exact"/>
        <w:jc w:val="left"/>
        <w:rPr>
          <w:rFonts w:hint="eastAsia" w:cs="Times New Roman"/>
          <w:szCs w:val="24"/>
          <w:shd w:val="clear" w:color="auto" w:fill="FFFFFF"/>
        </w:rPr>
      </w:pPr>
      <w:r>
        <w:rPr>
          <w:rFonts w:hint="eastAsia" w:cs="Times New Roman"/>
          <w:szCs w:val="24"/>
          <w:shd w:val="clear" w:color="auto" w:fill="FFFFFF"/>
          <w:lang w:val="en-US" w:eastAsia="zh-CN"/>
        </w:rPr>
        <w:t>7.</w:t>
      </w:r>
      <w:r>
        <w:rPr>
          <w:rFonts w:hint="eastAsia" w:cs="Times New Roman"/>
          <w:szCs w:val="24"/>
          <w:shd w:val="clear" w:color="auto" w:fill="FFFFFF"/>
        </w:rPr>
        <w:t>在私募基金募集过程中不得直接或者间接存在下列行为：</w:t>
      </w:r>
    </w:p>
    <w:p>
      <w:pPr>
        <w:spacing w:line="440" w:lineRule="exact"/>
        <w:jc w:val="lef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1</w:t>
      </w:r>
      <w:r>
        <w:rPr>
          <w:rFonts w:hint="eastAsia" w:cs="Times New Roman"/>
          <w:szCs w:val="24"/>
          <w:shd w:val="clear" w:color="auto" w:fill="FFFFFF"/>
        </w:rPr>
        <w:t>）向《私募办法》规定的合格投资者之外的单位、个人募集资金或者为投资者提供多人拼凑、资金借贷等满足合格投资者要求的便利；</w:t>
      </w:r>
    </w:p>
    <w:p>
      <w:pPr>
        <w:spacing w:line="440" w:lineRule="exact"/>
        <w:jc w:val="lef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2</w:t>
      </w:r>
      <w:r>
        <w:rPr>
          <w:rFonts w:hint="eastAsia" w:cs="Times New Roman"/>
          <w:szCs w:val="24"/>
          <w:shd w:val="clear" w:color="auto" w:fill="FFFFFF"/>
        </w:rPr>
        <w:t>）通过报刊、电台、电视、互联网等公众传播媒体，讲座、报告会、分析会等方式，布告、传单、短信、即时通讯工具、博客和电子邮件等载体，向不特定对象宣传推介，但是通过设置特定对象确定程序的官网、客户端等互联网媒介向合格投资者进行宣传推介的情形除外；</w:t>
      </w:r>
    </w:p>
    <w:p>
      <w:pPr>
        <w:spacing w:line="440" w:lineRule="exact"/>
        <w:jc w:val="lef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3</w:t>
      </w:r>
      <w:r>
        <w:rPr>
          <w:rFonts w:hint="eastAsia" w:cs="Times New Roman"/>
          <w:szCs w:val="24"/>
          <w:shd w:val="clear" w:color="auto" w:fill="FFFFFF"/>
        </w:rPr>
        <w:t>）口头、书面或者通过短信、即时通讯工具等方式直接或者间接向投资者承诺保本保收益，包括投资本金不受损失、固定比例损失或者承诺最低收益等情形；</w:t>
      </w:r>
    </w:p>
    <w:p>
      <w:pPr>
        <w:spacing w:line="440" w:lineRule="exact"/>
        <w:jc w:val="lef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4</w:t>
      </w:r>
      <w:r>
        <w:rPr>
          <w:rFonts w:hint="eastAsia" w:cs="Times New Roman"/>
          <w:szCs w:val="24"/>
          <w:shd w:val="clear" w:color="auto" w:fill="FFFFFF"/>
        </w:rPr>
        <w:t>）夸大、片面宣传私募基金，包括使用安全、保本、零风险、收益有保障、高收益、本金无忧等可能导致投资者不能准确认识私募基金风险的表述，或者向投资者宣传预期收益率、目标收益率、基准收益率等类似表述；</w:t>
      </w:r>
    </w:p>
    <w:p>
      <w:pPr>
        <w:spacing w:line="440" w:lineRule="exact"/>
        <w:jc w:val="lef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5</w:t>
      </w:r>
      <w:r>
        <w:rPr>
          <w:rFonts w:hint="eastAsia" w:cs="Times New Roman"/>
          <w:szCs w:val="24"/>
          <w:shd w:val="clear" w:color="auto" w:fill="FFFFFF"/>
        </w:rPr>
        <w:t>）向投资者宣传的私募基金投向与私募基金合同约定投向不符；</w:t>
      </w:r>
    </w:p>
    <w:p>
      <w:pPr>
        <w:spacing w:line="440" w:lineRule="exact"/>
        <w:jc w:val="lef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6</w:t>
      </w:r>
      <w:r>
        <w:rPr>
          <w:rFonts w:hint="eastAsia" w:cs="Times New Roman"/>
          <w:szCs w:val="24"/>
          <w:shd w:val="clear" w:color="auto" w:fill="FFFFFF"/>
        </w:rPr>
        <w:t>）宣传推介材料有虚假记载、误导性陈述或者重大遗漏，包括未真实、准确、完整披露私募基金交易结构、各方主要权利义务、收益分配、费用安排、关联交易、委托第三方机构以及私募基金管理人的出资人、实际控制人等情况；</w:t>
      </w:r>
    </w:p>
    <w:p>
      <w:pPr>
        <w:spacing w:line="440" w:lineRule="exact"/>
        <w:jc w:val="lef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7</w:t>
      </w:r>
      <w:r>
        <w:rPr>
          <w:rFonts w:hint="eastAsia" w:cs="Times New Roman"/>
          <w:szCs w:val="24"/>
          <w:shd w:val="clear" w:color="auto" w:fill="FFFFFF"/>
        </w:rPr>
        <w:t>）以登记备案、金融机构托管、政府出资等名义为增信手段进行误导性宣传推介；</w:t>
      </w:r>
    </w:p>
    <w:p>
      <w:pPr>
        <w:spacing w:line="440" w:lineRule="exact"/>
        <w:jc w:val="lef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8</w:t>
      </w:r>
      <w:r>
        <w:rPr>
          <w:rFonts w:hint="eastAsia" w:cs="Times New Roman"/>
          <w:szCs w:val="24"/>
          <w:shd w:val="clear" w:color="auto" w:fill="FFFFFF"/>
        </w:rPr>
        <w:t>）委托不具有基金销售业务资格的单位或者个人从事资金募集活动；</w:t>
      </w:r>
    </w:p>
    <w:p>
      <w:pPr>
        <w:spacing w:line="440" w:lineRule="exact"/>
        <w:jc w:val="lef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9</w:t>
      </w:r>
      <w:r>
        <w:rPr>
          <w:rFonts w:hint="eastAsia" w:cs="Times New Roman"/>
          <w:szCs w:val="24"/>
          <w:shd w:val="clear" w:color="auto" w:fill="FFFFFF"/>
        </w:rPr>
        <w:t>）以从事资金募集活动为目的设立或者变相设立分支机构；</w:t>
      </w:r>
    </w:p>
    <w:p>
      <w:pPr>
        <w:spacing w:line="440" w:lineRule="exact"/>
        <w:jc w:val="left"/>
        <w:rPr>
          <w:rFonts w:hint="eastAsia" w:cs="Times New Roman"/>
          <w:szCs w:val="24"/>
          <w:shd w:val="clear" w:color="auto" w:fill="FFFFFF"/>
        </w:rPr>
      </w:pPr>
      <w:r>
        <w:rPr>
          <w:rFonts w:hint="eastAsia" w:cs="Times New Roman"/>
          <w:szCs w:val="24"/>
          <w:shd w:val="clear" w:color="auto" w:fill="FFFFFF"/>
        </w:rPr>
        <w:t>（</w:t>
      </w:r>
      <w:r>
        <w:rPr>
          <w:rFonts w:hint="eastAsia" w:cs="Times New Roman"/>
          <w:szCs w:val="24"/>
          <w:shd w:val="clear" w:color="auto" w:fill="FFFFFF"/>
          <w:lang w:eastAsia="zh-CN"/>
        </w:rPr>
        <w:t>1</w:t>
      </w:r>
      <w:r>
        <w:rPr>
          <w:rFonts w:hint="eastAsia" w:cs="Times New Roman"/>
          <w:szCs w:val="24"/>
          <w:shd w:val="clear" w:color="auto" w:fill="FFFFFF"/>
          <w:lang w:val="en-US" w:eastAsia="zh-CN"/>
        </w:rPr>
        <w:t>0</w:t>
      </w:r>
      <w:r>
        <w:rPr>
          <w:rFonts w:hint="eastAsia" w:cs="Times New Roman"/>
          <w:szCs w:val="24"/>
          <w:shd w:val="clear" w:color="auto" w:fill="FFFFFF"/>
        </w:rPr>
        <w:t>）法律、行政法规和中国证监会禁止的其他情形。</w:t>
      </w:r>
    </w:p>
    <w:p>
      <w:pPr>
        <w:spacing w:line="440" w:lineRule="exact"/>
        <w:rPr>
          <w:rFonts w:hint="eastAsia" w:cs="Times New Roman"/>
          <w:shd w:val="clear" w:color="auto" w:fill="FFFFFF"/>
        </w:rPr>
      </w:pPr>
      <w:r>
        <w:rPr>
          <w:rFonts w:hint="eastAsia" w:cs="Times New Roman"/>
          <w:shd w:val="clear" w:color="auto" w:fill="FFFFFF"/>
          <w:lang w:val="en-US" w:eastAsia="zh-CN"/>
        </w:rPr>
        <w:t>8.</w:t>
      </w:r>
      <w:r>
        <w:rPr>
          <w:rFonts w:hint="eastAsia" w:cs="Times New Roman"/>
          <w:shd w:val="clear" w:color="auto" w:fill="FFFFFF"/>
        </w:rPr>
        <w:t>不得直接或者间接将私募基金财产用于下列投资活动：</w:t>
      </w:r>
    </w:p>
    <w:p>
      <w:pPr>
        <w:spacing w:line="440" w:lineRule="exact"/>
        <w:rPr>
          <w:rFonts w:hint="eastAsia" w:cs="Times New Roman"/>
          <w:shd w:val="clear" w:color="auto" w:fill="FFFFFF"/>
        </w:rPr>
      </w:pPr>
      <w:r>
        <w:rPr>
          <w:rFonts w:hint="eastAsia" w:cs="Times New Roman"/>
          <w:shd w:val="clear" w:color="auto" w:fill="FFFFFF"/>
        </w:rPr>
        <w:t>（</w:t>
      </w:r>
      <w:r>
        <w:rPr>
          <w:rFonts w:hint="eastAsia" w:cs="Times New Roman"/>
          <w:shd w:val="clear" w:color="auto" w:fill="FFFFFF"/>
          <w:lang w:val="en-US" w:eastAsia="zh-CN"/>
        </w:rPr>
        <w:t>1</w:t>
      </w:r>
      <w:r>
        <w:rPr>
          <w:rFonts w:hint="eastAsia" w:cs="Times New Roman"/>
          <w:shd w:val="clear" w:color="auto" w:fill="FFFFFF"/>
        </w:rPr>
        <w:t>）借（存）贷、担保、明股实债等非私募基金投资活动，但是私募基金以股权投资为目的，按照合同约定为被投企业提供1年期限以内借款、担保除外；</w:t>
      </w:r>
    </w:p>
    <w:p>
      <w:pPr>
        <w:spacing w:line="440" w:lineRule="exact"/>
        <w:rPr>
          <w:rFonts w:hint="eastAsia" w:cs="Times New Roman"/>
          <w:shd w:val="clear" w:color="auto" w:fill="FFFFFF"/>
        </w:rPr>
      </w:pPr>
      <w:r>
        <w:rPr>
          <w:rFonts w:hint="eastAsia" w:cs="Times New Roman"/>
          <w:shd w:val="clear" w:color="auto" w:fill="FFFFFF"/>
        </w:rPr>
        <w:t>（</w:t>
      </w:r>
      <w:r>
        <w:rPr>
          <w:rFonts w:hint="eastAsia" w:cs="Times New Roman"/>
          <w:shd w:val="clear" w:color="auto" w:fill="FFFFFF"/>
          <w:lang w:val="en-US" w:eastAsia="zh-CN"/>
        </w:rPr>
        <w:t>2</w:t>
      </w:r>
      <w:r>
        <w:rPr>
          <w:rFonts w:hint="eastAsia" w:cs="Times New Roman"/>
          <w:shd w:val="clear" w:color="auto" w:fill="FFFFFF"/>
        </w:rPr>
        <w:t>）投向保理资产、融资租赁资产、典当资产等类信贷资产、股权或其收（受）益权；</w:t>
      </w:r>
    </w:p>
    <w:p>
      <w:pPr>
        <w:spacing w:line="440" w:lineRule="exact"/>
        <w:rPr>
          <w:rFonts w:hint="eastAsia" w:cs="Times New Roman"/>
          <w:shd w:val="clear" w:color="auto" w:fill="FFFFFF"/>
        </w:rPr>
      </w:pPr>
      <w:r>
        <w:rPr>
          <w:rFonts w:hint="eastAsia" w:cs="Times New Roman"/>
          <w:shd w:val="clear" w:color="auto" w:fill="FFFFFF"/>
        </w:rPr>
        <w:t>（</w:t>
      </w:r>
      <w:r>
        <w:rPr>
          <w:rFonts w:hint="eastAsia" w:cs="Times New Roman"/>
          <w:shd w:val="clear" w:color="auto" w:fill="FFFFFF"/>
          <w:lang w:val="en-US" w:eastAsia="zh-CN"/>
        </w:rPr>
        <w:t>3</w:t>
      </w:r>
      <w:r>
        <w:rPr>
          <w:rFonts w:hint="eastAsia" w:cs="Times New Roman"/>
          <w:shd w:val="clear" w:color="auto" w:fill="FFFFFF"/>
        </w:rPr>
        <w:t>）从事承担无限责任的投资；</w:t>
      </w:r>
    </w:p>
    <w:p>
      <w:pPr>
        <w:spacing w:line="440" w:lineRule="exact"/>
        <w:rPr>
          <w:rFonts w:hint="eastAsia" w:cs="Times New Roman"/>
          <w:shd w:val="clear" w:color="auto" w:fill="FFFFFF"/>
        </w:rPr>
      </w:pPr>
      <w:r>
        <w:rPr>
          <w:rFonts w:hint="eastAsia" w:cs="Times New Roman"/>
          <w:shd w:val="clear" w:color="auto" w:fill="FFFFFF"/>
        </w:rPr>
        <w:t>（</w:t>
      </w:r>
      <w:r>
        <w:rPr>
          <w:rFonts w:hint="eastAsia" w:cs="Times New Roman"/>
          <w:shd w:val="clear" w:color="auto" w:fill="FFFFFF"/>
          <w:lang w:val="en-US" w:eastAsia="zh-CN"/>
        </w:rPr>
        <w:t>4</w:t>
      </w:r>
      <w:r>
        <w:rPr>
          <w:rFonts w:hint="eastAsia" w:cs="Times New Roman"/>
          <w:shd w:val="clear" w:color="auto" w:fill="FFFFFF"/>
        </w:rPr>
        <w:t>）法律、行政法规和中国证监会禁止的其他投资活动。</w:t>
      </w:r>
    </w:p>
    <w:p>
      <w:pPr>
        <w:spacing w:line="440" w:lineRule="exact"/>
        <w:rPr>
          <w:rFonts w:hint="eastAsia" w:cs="Times New Roman"/>
          <w:shd w:val="clear" w:color="auto" w:fill="FFFFFF"/>
        </w:rPr>
      </w:pPr>
      <w:r>
        <w:rPr>
          <w:rFonts w:hint="eastAsia" w:cs="Times New Roman"/>
          <w:shd w:val="clear" w:color="auto" w:fill="FFFFFF"/>
        </w:rPr>
        <w:t>私募基金有前款第（</w:t>
      </w:r>
      <w:r>
        <w:rPr>
          <w:rFonts w:hint="eastAsia" w:cs="Times New Roman"/>
          <w:shd w:val="clear" w:color="auto" w:fill="FFFFFF"/>
          <w:lang w:val="en-US" w:eastAsia="zh-CN"/>
        </w:rPr>
        <w:t>1</w:t>
      </w:r>
      <w:r>
        <w:rPr>
          <w:rFonts w:hint="eastAsia" w:cs="Times New Roman"/>
          <w:shd w:val="clear" w:color="auto" w:fill="FFFFFF"/>
        </w:rPr>
        <w:t>）项规定行为的，借款或者担保到期日不得晚于股权投资退出日，且借款或者担保余额不得超过该私募基金实缴金额的20％；中国证监会另有规定的除外。</w:t>
      </w:r>
    </w:p>
    <w:p>
      <w:pPr>
        <w:spacing w:line="440" w:lineRule="exact"/>
        <w:rPr>
          <w:rFonts w:hint="eastAsia" w:ascii="幼圆" w:hAnsi="幼圆" w:eastAsia="幼圆" w:cs="Times New Roman"/>
          <w:shd w:val="clear" w:color="auto" w:fill="FFFFFF"/>
          <w:lang w:val="en-US" w:eastAsia="zh-CN"/>
        </w:rPr>
      </w:pPr>
      <w:r>
        <w:rPr>
          <w:rFonts w:hint="eastAsia" w:cs="Times New Roman"/>
          <w:shd w:val="clear" w:color="auto" w:fill="FFFFFF"/>
          <w:lang w:val="en-US" w:eastAsia="zh-CN"/>
        </w:rPr>
        <w:t>9</w:t>
      </w:r>
      <w:r>
        <w:rPr>
          <w:rFonts w:hint="eastAsia" w:ascii="幼圆" w:hAnsi="幼圆" w:eastAsia="幼圆" w:cs="Times New Roman"/>
          <w:shd w:val="clear" w:color="auto" w:fill="FFFFFF"/>
          <w:lang w:val="en-US" w:eastAsia="zh-CN"/>
        </w:rPr>
        <w:t>.不得有下列行为：</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（1）未对不同私募基金单独管理、单独建账、单独核算，将其固有财产、他人财产混同于私募基金财产，将不同私募基金财产混同运作，或者不公平对待不同私募基金财产；</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（2）使用私募基金管理人及其关联方名义、账户代私募基金收付基金财产；</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（3）开展或者参与具有滚动发行、集合运作、期限错配、分离定价等特征的资金池业务；</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（4）以套取私募基金财产为目的，使用私募基金财产直接或者间接投资于私募基金管理人、控股股东、实际控制人及其实际控制的企业或项目等自融行为；</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（5）不公平对待同一私募基金的不同投资者，损害投资者合法权益；</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（6）私募基金收益不与投资项目的资产、收益、风险等情况挂钩，包括不按照投资标的实际经营业绩或者收益情况向投资者分红、支付收益等；</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（7）直接或者间接侵占、挪用私募基金财产；</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（8）不按照合同约定进行投资运作或者向投资者进行信息披露；</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（9）利用私募基金财产或者职务之便，以向私募基金、私募基金投资标的及其关联方收取咨询费、手续费、财务顾问费等名义，为自身或者投资者以外的人牟取非法利益、进行利益输送；</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（10）泄露因职务便利获取的未公开信息、利用该信息从事或者明示、暗示他人从事相关的交易活动；</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（11）从事内幕交易、操纵证券期货市场及其他不正当交易活动；</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（12）玩忽职守，不按照监管规定或者合同约定履行职责；</w:t>
      </w:r>
    </w:p>
    <w:p>
      <w:pPr>
        <w:spacing w:line="440" w:lineRule="exact"/>
        <w:rPr>
          <w:rFonts w:hint="eastAsia" w:ascii="幼圆" w:hAnsi="幼圆" w:eastAsia="幼圆" w:cs="Times New Roman"/>
          <w:shd w:val="clear" w:color="auto" w:fill="FFFFFF"/>
          <w:lang w:val="en-US" w:eastAsia="zh-CN"/>
        </w:rPr>
      </w:pPr>
      <w:r>
        <w:rPr>
          <w:rFonts w:hint="eastAsia" w:ascii="幼圆" w:hAnsi="幼圆" w:eastAsia="幼圆" w:cs="Times New Roman"/>
          <w:shd w:val="clear" w:color="auto" w:fill="FFFFFF"/>
          <w:lang w:val="en-US" w:eastAsia="zh-CN"/>
        </w:rPr>
        <w:t>（13）法律、行政法规和中国证监会禁止的其他行为。</w:t>
      </w:r>
    </w:p>
    <w:p>
      <w:pPr>
        <w:spacing w:line="440" w:lineRule="exact"/>
        <w:rPr>
          <w:rFonts w:hint="eastAsia" w:eastAsia="幼圆" w:cs="Times New Roman"/>
          <w:shd w:val="clear" w:color="auto" w:fill="FFFFFF"/>
          <w:lang w:val="en-US" w:eastAsia="zh-CN"/>
        </w:rPr>
      </w:pPr>
      <w:r>
        <w:rPr>
          <w:rFonts w:hint="eastAsia" w:cs="Times New Roman"/>
          <w:shd w:val="clear" w:color="auto" w:fill="FFFFFF"/>
          <w:lang w:val="en-US" w:eastAsia="zh-CN"/>
        </w:rPr>
        <w:t>10.</w:t>
      </w:r>
      <w:r>
        <w:rPr>
          <w:rFonts w:hint="eastAsia" w:cs="Times New Roman"/>
          <w:shd w:val="clear" w:color="auto" w:fill="FFFFFF"/>
        </w:rPr>
        <w:t>不得直接或者间接投资于国家禁止或者限制投资的项目，不符合国家产业政策、环境保护政策、土地管理政策的项目，但证券市场投资除外。</w:t>
      </w:r>
    </w:p>
    <w:p>
      <w:pPr>
        <w:spacing w:line="440" w:lineRule="exact"/>
        <w:rPr>
          <w:rFonts w:hint="eastAsia" w:eastAsia="幼圆" w:cs="Times New Roman"/>
          <w:shd w:val="clear" w:color="auto" w:fill="FFFFFF"/>
          <w:lang w:val="en-US" w:eastAsia="zh-CN"/>
        </w:rPr>
      </w:pPr>
      <w:r>
        <w:rPr>
          <w:rFonts w:hint="eastAsia" w:cs="Times New Roman"/>
          <w:shd w:val="clear" w:color="auto" w:fill="FFFFFF"/>
          <w:lang w:val="en-US" w:eastAsia="zh-CN"/>
        </w:rPr>
        <w:t>11.</w:t>
      </w:r>
      <w:r>
        <w:rPr>
          <w:rFonts w:hint="eastAsia" w:cs="Times New Roman"/>
          <w:shd w:val="clear" w:color="auto" w:fill="FFFFFF"/>
        </w:rPr>
        <w:t>不得从事损害私募基金财产或者投资者利益的关联交易等投资活动。</w:t>
      </w:r>
    </w:p>
    <w:p>
      <w:pPr>
        <w:spacing w:line="440" w:lineRule="exact"/>
        <w:rPr>
          <w:rFonts w:hint="eastAsia" w:cs="Times New Roman"/>
          <w:shd w:val="clear" w:color="auto" w:fill="FFFFFF"/>
        </w:rPr>
      </w:pPr>
      <w:r>
        <w:rPr>
          <w:rFonts w:hint="eastAsia" w:cs="Times New Roman"/>
          <w:shd w:val="clear" w:color="auto" w:fill="FFFFFF"/>
        </w:rPr>
        <w:t>1</w:t>
      </w:r>
      <w:r>
        <w:rPr>
          <w:rFonts w:hint="eastAsia" w:cs="Times New Roman"/>
          <w:shd w:val="clear" w:color="auto" w:fill="FFFFFF"/>
          <w:lang w:val="en-US" w:eastAsia="zh-CN"/>
        </w:rPr>
        <w:t>2</w:t>
      </w:r>
      <w:r>
        <w:rPr>
          <w:rFonts w:hint="eastAsia" w:cs="Times New Roman"/>
          <w:shd w:val="clear" w:color="auto" w:fill="FFFFFF"/>
        </w:rPr>
        <w:t>.不得从事与私募基金无关的业务。</w:t>
      </w:r>
    </w:p>
    <w:p>
      <w:pPr>
        <w:spacing w:line="440" w:lineRule="exact"/>
        <w:rPr>
          <w:rFonts w:hint="eastAsia" w:cs="Times New Roman"/>
          <w:shd w:val="clear" w:color="auto" w:fill="FFFFFF"/>
        </w:rPr>
      </w:pPr>
      <w:r>
        <w:rPr>
          <w:rFonts w:hint="eastAsia" w:cs="Times New Roman"/>
          <w:shd w:val="clear" w:color="auto" w:fill="FFFFFF"/>
          <w:lang w:val="en-US" w:eastAsia="zh-CN"/>
        </w:rPr>
        <w:t>13</w:t>
      </w:r>
      <w:r>
        <w:rPr>
          <w:rFonts w:hint="eastAsia" w:cs="Times New Roman"/>
          <w:shd w:val="clear" w:color="auto" w:fill="FFFFFF"/>
        </w:rPr>
        <w:t>.各下设基金管理机构的业务范围应当清晰明确，不得交叉重复。</w:t>
      </w:r>
    </w:p>
    <w:p>
      <w:pPr>
        <w:spacing w:line="440" w:lineRule="exact"/>
        <w:rPr>
          <w:rFonts w:hint="eastAsia" w:cs="Times New Roman"/>
          <w:shd w:val="clear" w:color="auto" w:fill="FFFFFF"/>
        </w:rPr>
      </w:pPr>
      <w:r>
        <w:rPr>
          <w:rFonts w:hint="eastAsia" w:cs="Times New Roman"/>
          <w:shd w:val="clear" w:color="auto" w:fill="FFFFFF"/>
          <w:lang w:val="en-US" w:eastAsia="zh-CN"/>
        </w:rPr>
        <w:t>14</w:t>
      </w:r>
      <w:r>
        <w:rPr>
          <w:rFonts w:hint="eastAsia" w:cs="Times New Roman"/>
          <w:shd w:val="clear" w:color="auto" w:fill="FFFFFF"/>
        </w:rPr>
        <w:t>.不得对外提供担保和贷款，不得成为对所投资企业的债务承担连带责任的出资人。</w:t>
      </w:r>
    </w:p>
    <w:p>
      <w:pPr>
        <w:spacing w:line="440" w:lineRule="exact"/>
        <w:rPr>
          <w:rFonts w:hint="eastAsia" w:cs="Times New Roman"/>
          <w:shd w:val="clear" w:color="auto" w:fill="FFFFFF"/>
        </w:rPr>
      </w:pPr>
      <w:r>
        <w:rPr>
          <w:rFonts w:hint="eastAsia" w:cs="Times New Roman"/>
          <w:shd w:val="clear" w:color="auto" w:fill="FFFFFF"/>
          <w:lang w:val="en-US" w:eastAsia="zh-CN"/>
        </w:rPr>
        <w:t>15</w:t>
      </w:r>
      <w:r>
        <w:rPr>
          <w:rFonts w:hint="eastAsia" w:cs="Times New Roman"/>
          <w:shd w:val="clear" w:color="auto" w:fill="FFFFFF"/>
        </w:rPr>
        <w:t>.担任拟上市企业首次公开发行股票的辅导机构、财务顾问、保荐机构、主承销商或担任拟挂牌企业股票挂牌并公开转让的主办券商的，应当按照签订有关协议或者实质开展相关业务两个时点孰早的原则，在该时点后私募基金子公司及其下设基金管理机构管理的私募基金不得对该企业进行投资。</w:t>
      </w:r>
    </w:p>
    <w:p>
      <w:pPr>
        <w:spacing w:line="440" w:lineRule="exact"/>
        <w:rPr>
          <w:rFonts w:hint="eastAsia" w:cs="Times New Roman"/>
          <w:shd w:val="clear" w:color="auto" w:fill="FFFFFF"/>
        </w:rPr>
      </w:pPr>
      <w:r>
        <w:rPr>
          <w:rFonts w:hint="eastAsia" w:cs="Times New Roman"/>
          <w:shd w:val="clear" w:color="auto" w:fill="FFFFFF"/>
          <w:lang w:val="en-US" w:eastAsia="zh-CN"/>
        </w:rPr>
        <w:t>16</w:t>
      </w:r>
      <w:r>
        <w:rPr>
          <w:rFonts w:hint="eastAsia" w:cs="Times New Roman"/>
          <w:shd w:val="clear" w:color="auto" w:fill="FFFFFF"/>
        </w:rPr>
        <w:t>.不得存在下列行为：</w:t>
      </w:r>
    </w:p>
    <w:p>
      <w:pPr>
        <w:spacing w:line="440" w:lineRule="exact"/>
        <w:rPr>
          <w:rFonts w:hint="eastAsia" w:cs="Times New Roman"/>
          <w:shd w:val="clear" w:color="auto" w:fill="FFFFFF"/>
        </w:rPr>
      </w:pPr>
      <w:r>
        <w:rPr>
          <w:rFonts w:hint="eastAsia" w:cs="Times New Roman"/>
          <w:shd w:val="clear" w:color="auto" w:fill="FFFFFF"/>
        </w:rPr>
        <w:t>（1）以自有资金投资于除本机构设立的私募基金和以现金管理为目的管理闲置资金以外的投资标的；</w:t>
      </w:r>
    </w:p>
    <w:p>
      <w:pPr>
        <w:spacing w:line="440" w:lineRule="exact"/>
        <w:rPr>
          <w:rFonts w:hint="eastAsia" w:cs="Times New Roman"/>
          <w:shd w:val="clear" w:color="auto" w:fill="FFFFFF"/>
        </w:rPr>
      </w:pPr>
      <w:r>
        <w:rPr>
          <w:rFonts w:hint="eastAsia" w:cs="Times New Roman"/>
          <w:shd w:val="clear" w:color="auto" w:fill="FFFFFF"/>
        </w:rPr>
        <w:t>（2）从事或变相从事实体业务，财务投资的除外；</w:t>
      </w:r>
    </w:p>
    <w:p>
      <w:pPr>
        <w:spacing w:line="440" w:lineRule="exact"/>
        <w:rPr>
          <w:rFonts w:hint="eastAsia" w:cs="Times New Roman"/>
          <w:shd w:val="clear" w:color="auto" w:fill="FFFFFF"/>
        </w:rPr>
      </w:pPr>
      <w:r>
        <w:rPr>
          <w:rFonts w:hint="eastAsia" w:cs="Times New Roman"/>
          <w:shd w:val="clear" w:color="auto" w:fill="FFFFFF"/>
        </w:rPr>
        <w:t>（3）在下设的基金管理机构等特殊目的机构之外设立其他机构；</w:t>
      </w:r>
    </w:p>
    <w:p>
      <w:pPr>
        <w:spacing w:line="440" w:lineRule="exact"/>
        <w:rPr>
          <w:rFonts w:hint="eastAsia" w:cs="Times New Roman"/>
          <w:shd w:val="clear" w:color="auto" w:fill="FFFFFF"/>
        </w:rPr>
      </w:pPr>
      <w:r>
        <w:rPr>
          <w:rFonts w:hint="eastAsia" w:cs="Times New Roman"/>
          <w:shd w:val="clear" w:color="auto" w:fill="FFFFFF"/>
        </w:rPr>
        <w:t>（4）以拟投资企业聘请母公司或母公司的承销保荐子公司担任保荐机构或主办券商作为对企业进行投资的前提。</w:t>
      </w:r>
    </w:p>
    <w:p>
      <w:pPr>
        <w:pStyle w:val="4"/>
        <w:spacing w:line="440" w:lineRule="exact"/>
        <w:rPr>
          <w:shd w:val="clear" w:color="auto" w:fill="FFFFFF"/>
        </w:rPr>
      </w:pPr>
      <w:bookmarkStart w:id="334" w:name="_Toc1155"/>
      <w:bookmarkStart w:id="335" w:name="_Toc23359"/>
      <w:bookmarkStart w:id="336" w:name="_Toc4201"/>
      <w:bookmarkStart w:id="337" w:name="_Toc27595"/>
      <w:bookmarkStart w:id="338" w:name="_Toc3163"/>
      <w:bookmarkStart w:id="339" w:name="_Toc24403"/>
      <w:bookmarkStart w:id="340" w:name="_Toc995"/>
      <w:bookmarkStart w:id="341" w:name="_Toc28120"/>
      <w:bookmarkStart w:id="342" w:name="_Toc495311412"/>
      <w:bookmarkStart w:id="343" w:name="_Toc1256"/>
      <w:bookmarkStart w:id="344" w:name="_Toc21105"/>
      <w:r>
        <w:rPr>
          <w:rFonts w:hint="eastAsia"/>
          <w:shd w:val="clear" w:color="auto" w:fill="FFFFFF"/>
        </w:rPr>
        <w:t>十</w:t>
      </w:r>
      <w:r>
        <w:rPr>
          <w:rFonts w:hint="eastAsia"/>
          <w:shd w:val="clear" w:color="auto" w:fill="FFFFFF"/>
          <w:lang w:val="en-US" w:eastAsia="zh-CN"/>
        </w:rPr>
        <w:t>三</w:t>
      </w:r>
      <w:r>
        <w:rPr>
          <w:rFonts w:hint="eastAsia"/>
          <w:shd w:val="clear" w:color="auto" w:fill="FFFFFF"/>
        </w:rPr>
        <w:t>、另类投资子公司业务的合规底线</w:t>
      </w:r>
      <w:bookmarkEnd w:id="334"/>
      <w:bookmarkEnd w:id="335"/>
      <w:bookmarkEnd w:id="336"/>
      <w:bookmarkEnd w:id="337"/>
      <w:bookmarkEnd w:id="338"/>
      <w:bookmarkEnd w:id="339"/>
      <w:bookmarkEnd w:id="340"/>
    </w:p>
    <w:p>
      <w:pPr>
        <w:spacing w:line="440" w:lineRule="exact"/>
        <w:rPr>
          <w:shd w:val="clear" w:color="auto" w:fill="FFFFFF"/>
        </w:rPr>
      </w:pPr>
      <w:r>
        <w:rPr>
          <w:rFonts w:hint="eastAsia"/>
          <w:shd w:val="clear" w:color="auto" w:fill="FFFFFF"/>
        </w:rPr>
        <w:t>1.不得从事投资业务之外的业务。</w:t>
      </w:r>
    </w:p>
    <w:p>
      <w:pPr>
        <w:spacing w:line="440" w:lineRule="exact"/>
        <w:rPr>
          <w:shd w:val="clear" w:color="auto" w:fill="FFFFFF"/>
        </w:rPr>
      </w:pPr>
      <w:r>
        <w:rPr>
          <w:rFonts w:hint="eastAsia"/>
          <w:shd w:val="clear" w:color="auto" w:fill="FFFFFF"/>
        </w:rPr>
        <w:t>2.不得融资，不得对外提供担保和贷款，不得成为对所投资企业的债务承担连带责任的出资人。</w:t>
      </w:r>
    </w:p>
    <w:p>
      <w:pPr>
        <w:spacing w:line="440" w:lineRule="exact"/>
        <w:rPr>
          <w:shd w:val="clear" w:color="auto" w:fill="FFFFFF"/>
        </w:rPr>
      </w:pPr>
      <w:r>
        <w:rPr>
          <w:rFonts w:hint="eastAsia"/>
          <w:shd w:val="clear" w:color="auto" w:fill="FFFFFF"/>
        </w:rPr>
        <w:t>3.公司担任拟上市企业首次公开发行股票的辅导机构、财务顾问、保荐机构、主承销商或担任拟挂牌企业股票挂牌并公开转让的主办券商的，应当按照签订有关协议或者实质开展相关业务两个时点孰早的原则，在该时点后另类子公司不得对该企业进行投资。</w:t>
      </w:r>
    </w:p>
    <w:p>
      <w:pPr>
        <w:spacing w:line="440" w:lineRule="exact"/>
        <w:rPr>
          <w:shd w:val="clear" w:color="auto" w:fill="FFFFFF"/>
        </w:rPr>
      </w:pPr>
      <w:r>
        <w:rPr>
          <w:rFonts w:hint="eastAsia"/>
          <w:shd w:val="clear" w:color="auto" w:fill="FFFFFF"/>
        </w:rPr>
        <w:t>4.不得存在下列行为：</w:t>
      </w:r>
    </w:p>
    <w:p>
      <w:pPr>
        <w:spacing w:line="440" w:lineRule="exact"/>
        <w:rPr>
          <w:shd w:val="clear" w:color="auto" w:fill="FFFFFF"/>
        </w:rPr>
      </w:pPr>
      <w:r>
        <w:rPr>
          <w:rFonts w:hint="eastAsia"/>
          <w:shd w:val="clear" w:color="auto" w:fill="FFFFFF"/>
        </w:rPr>
        <w:t>（1）向投资者募集资金开展基金业务；</w:t>
      </w:r>
    </w:p>
    <w:p>
      <w:pPr>
        <w:spacing w:line="440" w:lineRule="exact"/>
        <w:rPr>
          <w:shd w:val="clear" w:color="auto" w:fill="FFFFFF"/>
        </w:rPr>
      </w:pPr>
      <w:r>
        <w:rPr>
          <w:rFonts w:hint="eastAsia"/>
          <w:shd w:val="clear" w:color="auto" w:fill="FFFFFF"/>
        </w:rPr>
        <w:t>（2）从事或变相从事实体业务，财务投资的除外；</w:t>
      </w:r>
    </w:p>
    <w:p>
      <w:pPr>
        <w:spacing w:line="440" w:lineRule="exact"/>
        <w:rPr>
          <w:shd w:val="clear" w:color="auto" w:fill="FFFFFF"/>
        </w:rPr>
      </w:pPr>
      <w:r>
        <w:rPr>
          <w:rFonts w:hint="eastAsia"/>
          <w:shd w:val="clear" w:color="auto" w:fill="FFFFFF"/>
        </w:rPr>
        <w:t>（3）下设任何机构；</w:t>
      </w:r>
    </w:p>
    <w:p>
      <w:pPr>
        <w:spacing w:line="440" w:lineRule="exact"/>
        <w:rPr>
          <w:shd w:val="clear" w:color="auto" w:fill="FFFFFF"/>
        </w:rPr>
      </w:pPr>
      <w:r>
        <w:rPr>
          <w:rFonts w:hint="eastAsia"/>
          <w:shd w:val="clear" w:color="auto" w:fill="FFFFFF"/>
        </w:rPr>
        <w:t>（4）投资违背国家宏观政策和产业政策；</w:t>
      </w:r>
    </w:p>
    <w:p>
      <w:pPr>
        <w:spacing w:line="440" w:lineRule="exact"/>
        <w:rPr>
          <w:shd w:val="clear" w:color="auto" w:fill="FFFFFF"/>
        </w:rPr>
      </w:pPr>
      <w:r>
        <w:rPr>
          <w:rFonts w:hint="eastAsia"/>
          <w:shd w:val="clear" w:color="auto" w:fill="FFFFFF"/>
        </w:rPr>
        <w:t>（5）以商业贿赂等非法手段获得投资机会，或者违法违规进行交易；</w:t>
      </w:r>
    </w:p>
    <w:p>
      <w:pPr>
        <w:spacing w:line="440" w:lineRule="exact"/>
        <w:rPr>
          <w:shd w:val="clear" w:color="auto" w:fill="FFFFFF"/>
        </w:rPr>
      </w:pPr>
      <w:r>
        <w:rPr>
          <w:rFonts w:hint="eastAsia"/>
          <w:shd w:val="clear" w:color="auto" w:fill="FFFFFF"/>
        </w:rPr>
        <w:t>（6）以拟投资企业聘请母公司或母公司的承销保荐子公司担任保荐机构或主办券商作为对企业进行投资的前提；</w:t>
      </w:r>
    </w:p>
    <w:p>
      <w:pPr>
        <w:spacing w:line="440" w:lineRule="exact"/>
        <w:rPr>
          <w:shd w:val="clear" w:color="auto" w:fill="FFFFFF"/>
        </w:rPr>
      </w:pPr>
      <w:r>
        <w:rPr>
          <w:rFonts w:hint="eastAsia"/>
          <w:shd w:val="clear" w:color="auto" w:fill="FFFFFF"/>
        </w:rPr>
        <w:t>（7）为他人从事场外配资活动或非法证券活动提供便利；</w:t>
      </w:r>
    </w:p>
    <w:p>
      <w:pPr>
        <w:spacing w:line="440" w:lineRule="exact"/>
        <w:rPr>
          <w:shd w:val="clear" w:color="auto" w:fill="FFFFFF"/>
        </w:rPr>
      </w:pPr>
      <w:r>
        <w:rPr>
          <w:rFonts w:hint="eastAsia"/>
          <w:shd w:val="clear" w:color="auto" w:fill="FFFFFF"/>
        </w:rPr>
        <w:t>（8）从事融资类收益互换业务；</w:t>
      </w:r>
    </w:p>
    <w:p>
      <w:pPr>
        <w:spacing w:line="440" w:lineRule="exact"/>
        <w:rPr>
          <w:shd w:val="clear" w:color="auto" w:fill="FFFFFF"/>
        </w:rPr>
      </w:pPr>
      <w:r>
        <w:rPr>
          <w:rFonts w:hint="eastAsia"/>
          <w:shd w:val="clear" w:color="auto" w:fill="FFFFFF"/>
        </w:rPr>
        <w:t>（9）投资于高杠杆的结构化资产管理产品；</w:t>
      </w:r>
    </w:p>
    <w:p>
      <w:pPr>
        <w:spacing w:line="440" w:lineRule="exact"/>
        <w:rPr>
          <w:shd w:val="clear" w:color="auto" w:fill="FFFFFF"/>
        </w:rPr>
      </w:pPr>
      <w:r>
        <w:rPr>
          <w:rFonts w:hint="eastAsia"/>
          <w:shd w:val="clear" w:color="auto" w:fill="FFFFFF"/>
        </w:rPr>
        <w:t>（10）违反法律法规规定或合同约定的保密义务。</w:t>
      </w:r>
    </w:p>
    <w:bookmarkEnd w:id="341"/>
    <w:bookmarkEnd w:id="342"/>
    <w:bookmarkEnd w:id="343"/>
    <w:bookmarkEnd w:id="344"/>
    <w:p>
      <w:pPr>
        <w:spacing w:line="440" w:lineRule="exact"/>
        <w:rPr>
          <w:rFonts w:hint="eastAsia"/>
          <w:shd w:val="clear" w:color="auto" w:fill="FFFFFF"/>
        </w:rPr>
      </w:pPr>
      <w:bookmarkStart w:id="345" w:name="_Toc419553711"/>
      <w:r>
        <w:rPr>
          <w:rFonts w:hint="eastAsia"/>
          <w:shd w:val="clear" w:color="auto" w:fill="FFFFFF"/>
        </w:rPr>
        <w:t>5.不得作为私募基金管理机构的普通合伙人，不得参与私募基金管理，不得开展财务顾问业务。</w:t>
      </w:r>
    </w:p>
    <w:p>
      <w:pPr>
        <w:spacing w:line="440" w:lineRule="exact"/>
        <w:rPr>
          <w:rFonts w:hint="eastAsia"/>
          <w:shd w:val="clear" w:color="auto" w:fill="FFFFFF"/>
        </w:rPr>
      </w:pPr>
      <w:r>
        <w:rPr>
          <w:rFonts w:hint="eastAsia"/>
          <w:shd w:val="clear" w:color="auto" w:fill="FFFFFF"/>
        </w:rPr>
        <w:t>6.参与配售的保荐人相关子公司应当开立专用证券账户存放获配证券，并与其自营、资产管理等其他业务的证券有效隔离、分别管理、分别记账，不得与其他业务进行混合操作。</w:t>
      </w:r>
    </w:p>
    <w:p>
      <w:pPr>
        <w:spacing w:line="440" w:lineRule="exact"/>
        <w:rPr>
          <w:rFonts w:hint="eastAsia"/>
          <w:shd w:val="clear" w:color="auto" w:fill="FFFFFF"/>
        </w:rPr>
      </w:pPr>
      <w:r>
        <w:rPr>
          <w:rFonts w:hint="eastAsia"/>
          <w:shd w:val="clear" w:color="auto" w:fill="FFFFFF"/>
        </w:rPr>
        <w:t>前款规定的专用证券账户只能用于在限售期届满后卖出或者按照中国证监会及本所有关规定向证券金融公司借出和收回获配证券，不得买入股票或者其他证券。因上市公司实施配股、向原股东优先配售股票或者可转换公司债券、转增股本的除外（创业板跟投）。</w:t>
      </w:r>
    </w:p>
    <w:p>
      <w:pPr>
        <w:spacing w:line="440" w:lineRule="exact"/>
        <w:rPr>
          <w:rFonts w:hint="eastAsia"/>
          <w:shd w:val="clear" w:color="auto" w:fill="FFFFFF"/>
        </w:rPr>
      </w:pPr>
      <w:r>
        <w:rPr>
          <w:rFonts w:hint="eastAsia"/>
          <w:shd w:val="clear" w:color="auto" w:fill="FFFFFF"/>
        </w:rPr>
        <w:t>7.参与配售的保荐机构相关子公司应当开立专用证券账户存放获配证券，并与其自营、资管等其他业务的证券有效隔离、分别管理、分别记账，不得与其他业务进行混合操作（创业板跟投）。</w:t>
      </w:r>
    </w:p>
    <w:p>
      <w:pPr>
        <w:spacing w:line="440" w:lineRule="exact"/>
        <w:rPr>
          <w:rFonts w:hint="eastAsia"/>
          <w:shd w:val="clear" w:color="auto" w:fill="FFFFFF"/>
        </w:rPr>
      </w:pPr>
      <w:r>
        <w:rPr>
          <w:rFonts w:hint="eastAsia"/>
          <w:shd w:val="clear" w:color="auto" w:fill="FFFFFF"/>
        </w:rPr>
        <w:t>8.参与配售的保荐人相关子公司应当开立专用证券账户存放获配证券，并与其自营、资管等其他业务的证券有效隔离、分别管理、分别记账，不得与其他业务进行混合操作。</w:t>
      </w:r>
    </w:p>
    <w:p>
      <w:pPr>
        <w:spacing w:line="440" w:lineRule="exact"/>
        <w:rPr>
          <w:rFonts w:hint="eastAsia"/>
          <w:shd w:val="clear" w:color="auto" w:fill="FFFFFF"/>
        </w:rPr>
      </w:pPr>
      <w:r>
        <w:rPr>
          <w:rFonts w:hint="eastAsia"/>
          <w:shd w:val="clear" w:color="auto" w:fill="FFFFFF"/>
        </w:rPr>
        <w:t>前款规定的专用证券账户只能用于在限售期届满后卖出或者按照中国证监会及本所有关规定向证券金融公司借出和收回获配证券，不得买入股票或者其他证券。因上市公司实施配股、向原股东优先配售股票或可转换公司债券、转增股本的除外（科创板跟投）</w:t>
      </w:r>
    </w:p>
    <w:p>
      <w:pPr>
        <w:spacing w:line="440" w:lineRule="exact"/>
        <w:rPr>
          <w:rFonts w:hint="eastAsia" w:eastAsia="幼圆"/>
          <w:shd w:val="clear" w:color="auto" w:fill="FFFFFF"/>
          <w:lang w:eastAsia="zh-CN"/>
        </w:rPr>
      </w:pPr>
      <w:r>
        <w:rPr>
          <w:rFonts w:hint="eastAsia"/>
          <w:shd w:val="clear" w:color="auto" w:fill="FFFFFF"/>
        </w:rPr>
        <w:t>9.参与配售的保荐机构相关子公司应当承诺，不得利用获配股份取得的股东地位影响发行人正常生产经营，不得在获配股份限售期内谋求发行人控制权。（科创板跟投）</w:t>
      </w:r>
      <w:r>
        <w:rPr>
          <w:rFonts w:hint="eastAsia"/>
          <w:shd w:val="clear" w:color="auto" w:fill="FFFFFF"/>
          <w:lang w:eastAsia="zh-CN"/>
        </w:rPr>
        <w:t>。</w:t>
      </w:r>
    </w:p>
    <w:bookmarkEnd w:id="345"/>
    <w:p>
      <w:pPr>
        <w:widowControl/>
        <w:autoSpaceDE w:val="0"/>
        <w:autoSpaceDN w:val="0"/>
        <w:spacing w:line="440" w:lineRule="exact"/>
        <w:rPr>
          <w:rFonts w:hint="eastAsia"/>
          <w:shd w:val="clear" w:color="auto" w:fill="FFFFFF"/>
        </w:rPr>
      </w:pPr>
      <w:bookmarkStart w:id="346" w:name="_Toc13449"/>
      <w:bookmarkStart w:id="347" w:name="_Toc12192"/>
      <w:bookmarkStart w:id="348" w:name="_Toc7446"/>
      <w:bookmarkStart w:id="349" w:name="_Toc27039"/>
      <w:bookmarkStart w:id="350" w:name="_Toc12904"/>
      <w:bookmarkStart w:id="351" w:name="_Toc24923"/>
      <w:bookmarkStart w:id="352" w:name="_Toc495311415"/>
    </w:p>
    <w:p>
      <w:pPr>
        <w:pStyle w:val="2"/>
        <w:rPr>
          <w:shd w:val="clear" w:color="auto" w:fill="FFFFFF"/>
        </w:rPr>
      </w:pPr>
    </w:p>
    <w:p>
      <w:pPr>
        <w:pStyle w:val="3"/>
        <w:spacing w:line="440" w:lineRule="exact"/>
        <w:rPr>
          <w:shd w:val="clear" w:color="auto" w:fill="FFFFFF"/>
        </w:rPr>
      </w:pPr>
      <w:bookmarkStart w:id="353" w:name="_Toc6657"/>
      <w:bookmarkStart w:id="354" w:name="_Toc10996"/>
      <w:bookmarkStart w:id="355" w:name="_Toc21714"/>
      <w:bookmarkStart w:id="356" w:name="_Toc2437"/>
      <w:r>
        <w:rPr>
          <w:rFonts w:hint="eastAsia"/>
          <w:shd w:val="clear" w:color="auto" w:fill="FFFFFF"/>
        </w:rPr>
        <w:t xml:space="preserve">第四章 </w:t>
      </w:r>
      <w:r>
        <w:rPr>
          <w:rFonts w:hint="eastAsia"/>
          <w:shd w:val="clear" w:color="auto" w:fill="FFFFFF"/>
          <w:lang w:eastAsia="zh-CN"/>
        </w:rPr>
        <w:t>其他需要</w:t>
      </w:r>
      <w:r>
        <w:rPr>
          <w:rFonts w:hint="eastAsia"/>
          <w:shd w:val="clear" w:color="auto" w:fill="FFFFFF"/>
        </w:rPr>
        <w:t>遵循的规定</w:t>
      </w:r>
      <w:bookmarkEnd w:id="346"/>
      <w:bookmarkEnd w:id="347"/>
      <w:bookmarkEnd w:id="348"/>
      <w:bookmarkEnd w:id="349"/>
      <w:bookmarkEnd w:id="350"/>
      <w:bookmarkEnd w:id="351"/>
      <w:bookmarkEnd w:id="352"/>
      <w:bookmarkEnd w:id="353"/>
      <w:bookmarkEnd w:id="354"/>
      <w:bookmarkEnd w:id="355"/>
      <w:bookmarkEnd w:id="356"/>
    </w:p>
    <w:p>
      <w:pPr>
        <w:pStyle w:val="4"/>
        <w:spacing w:line="440" w:lineRule="exact"/>
        <w:rPr>
          <w:shd w:val="clear" w:color="auto" w:fill="FFFFFF"/>
        </w:rPr>
      </w:pPr>
      <w:bookmarkStart w:id="357" w:name="_Toc23710"/>
      <w:bookmarkStart w:id="358" w:name="_Toc30385"/>
      <w:bookmarkStart w:id="359" w:name="_Toc12083"/>
      <w:bookmarkStart w:id="360" w:name="_Toc16304"/>
      <w:bookmarkStart w:id="361" w:name="_Toc9226"/>
      <w:bookmarkStart w:id="362" w:name="_Toc27677"/>
      <w:bookmarkStart w:id="363" w:name="_Toc12023"/>
      <w:bookmarkStart w:id="364" w:name="_Toc23871"/>
      <w:bookmarkStart w:id="365" w:name="_Toc495311416"/>
      <w:bookmarkStart w:id="366" w:name="_Toc3551"/>
      <w:bookmarkStart w:id="367" w:name="_Toc19396"/>
      <w:r>
        <w:rPr>
          <w:rFonts w:hint="eastAsia"/>
          <w:shd w:val="clear" w:color="auto" w:fill="FFFFFF"/>
        </w:rPr>
        <w:t>一、公司的执照和资格</w:t>
      </w:r>
      <w:bookmarkEnd w:id="357"/>
      <w:bookmarkEnd w:id="358"/>
      <w:bookmarkEnd w:id="359"/>
      <w:bookmarkEnd w:id="360"/>
      <w:bookmarkEnd w:id="361"/>
      <w:bookmarkEnd w:id="362"/>
      <w:bookmarkEnd w:id="363"/>
      <w:bookmarkEnd w:id="364"/>
      <w:bookmarkEnd w:id="365"/>
      <w:bookmarkEnd w:id="366"/>
      <w:bookmarkEnd w:id="367"/>
    </w:p>
    <w:p>
      <w:pPr>
        <w:spacing w:line="440" w:lineRule="exact"/>
        <w:rPr>
          <w:shd w:val="clear" w:color="auto" w:fill="FFFFFF"/>
        </w:rPr>
      </w:pPr>
      <w:r>
        <w:rPr>
          <w:rFonts w:hint="eastAsia"/>
          <w:shd w:val="clear" w:color="auto" w:fill="FFFFFF"/>
          <w:lang w:val="en-US" w:eastAsia="zh-CN"/>
        </w:rPr>
        <w:t>1.</w:t>
      </w:r>
      <w:r>
        <w:rPr>
          <w:rFonts w:hint="eastAsia"/>
          <w:shd w:val="clear" w:color="auto" w:fill="FFFFFF"/>
        </w:rPr>
        <w:t>工作人员应当按照监管机构批准或核准的公司经营范围和业务资格开展业务。公司鼓励业务创新，但所有创新业务</w:t>
      </w:r>
      <w:r>
        <w:rPr>
          <w:rFonts w:hint="eastAsia"/>
          <w:shd w:val="clear" w:color="auto" w:fill="FFFFFF"/>
          <w:lang w:eastAsia="zh-CN"/>
        </w:rPr>
        <w:t>（</w:t>
      </w:r>
      <w:r>
        <w:rPr>
          <w:rFonts w:hint="eastAsia"/>
          <w:shd w:val="clear" w:color="auto" w:fill="FFFFFF"/>
        </w:rPr>
        <w:t>包括创新试点</w:t>
      </w:r>
      <w:r>
        <w:rPr>
          <w:rFonts w:hint="eastAsia"/>
          <w:shd w:val="clear" w:color="auto" w:fill="FFFFFF"/>
          <w:lang w:eastAsia="zh-CN"/>
        </w:rPr>
        <w:t>）</w:t>
      </w:r>
      <w:r>
        <w:rPr>
          <w:rFonts w:hint="eastAsia"/>
          <w:shd w:val="clear" w:color="auto" w:fill="FFFFFF"/>
        </w:rPr>
        <w:t>，均应当经过合规审查和监管机构批准或核准。</w:t>
      </w:r>
    </w:p>
    <w:p>
      <w:pPr>
        <w:spacing w:line="440" w:lineRule="exact"/>
        <w:rPr>
          <w:shd w:val="clear" w:color="auto" w:fill="FFFFFF"/>
        </w:rPr>
      </w:pPr>
      <w:r>
        <w:rPr>
          <w:rFonts w:hint="eastAsia"/>
          <w:shd w:val="clear" w:color="auto" w:fill="FFFFFF"/>
        </w:rPr>
        <w:t>经依法登记，公司的经营范围：证券经纪；证券自营；证券承销与保荐；证券投资咨询；与证券交易、证券投资活动有关的财务顾问；融资融券；证券投资基金代销；代销金融产品；中国证监会批准的其他业务。</w:t>
      </w:r>
    </w:p>
    <w:p>
      <w:pPr>
        <w:spacing w:line="440" w:lineRule="exact"/>
        <w:rPr>
          <w:rFonts w:hint="eastAsia"/>
          <w:shd w:val="clear" w:color="auto" w:fill="FFFFFF"/>
        </w:rPr>
      </w:pPr>
      <w:r>
        <w:rPr>
          <w:rFonts w:hint="eastAsia"/>
          <w:shd w:val="clear" w:color="auto" w:fill="FFFFFF"/>
        </w:rPr>
        <w:t>公司具有的业务资格详见附录一。</w:t>
      </w:r>
    </w:p>
    <w:p>
      <w:pPr>
        <w:spacing w:line="440" w:lineRule="exact"/>
        <w:rPr>
          <w:shd w:val="clear" w:color="auto" w:fill="FFFFFF"/>
        </w:rPr>
      </w:pPr>
      <w:r>
        <w:rPr>
          <w:rFonts w:hint="eastAsia"/>
          <w:shd w:val="clear" w:color="auto" w:fill="FFFFFF"/>
        </w:rPr>
        <w:t>2、根据监管要求，证券公司及分支机构在发生单位名称、负责人、经营范围、营业场所地址、面积等信息变化时，应当在监管规定的时间内完成《营业执照》和《经营证券期货业务许可证》的证照换领工作，例如：分支机构拟迁址的，需在新营业场所开业前申请换发经营证券期货业务许可证；公司及分支机构变更负责人的，应当自作出有关聘任决定之日起20个工作内换领经营证券期货业务许可证。未按规定办理证照换领的，将受到监管处罚。</w:t>
      </w:r>
    </w:p>
    <w:p>
      <w:pPr>
        <w:pStyle w:val="4"/>
        <w:spacing w:line="440" w:lineRule="exact"/>
        <w:rPr>
          <w:shd w:val="clear" w:color="auto" w:fill="FFFFFF"/>
        </w:rPr>
      </w:pPr>
      <w:bookmarkStart w:id="368" w:name="_Toc21299"/>
      <w:bookmarkStart w:id="369" w:name="_Toc16027"/>
      <w:bookmarkStart w:id="370" w:name="_Toc7968"/>
      <w:bookmarkStart w:id="371" w:name="_Toc20044"/>
      <w:bookmarkStart w:id="372" w:name="_Toc9153"/>
      <w:bookmarkStart w:id="373" w:name="_Toc9998"/>
      <w:bookmarkStart w:id="374" w:name="_Toc31033"/>
      <w:bookmarkStart w:id="375" w:name="_Toc31"/>
      <w:bookmarkStart w:id="376" w:name="_Toc6121"/>
      <w:bookmarkStart w:id="377" w:name="_Toc28197"/>
      <w:bookmarkStart w:id="378" w:name="_Toc495311417"/>
      <w:r>
        <w:rPr>
          <w:rFonts w:hint="eastAsia"/>
          <w:shd w:val="clear" w:color="auto" w:fill="FFFFFF"/>
        </w:rPr>
        <w:t>二、授权管理</w:t>
      </w:r>
      <w:bookmarkEnd w:id="368"/>
      <w:bookmarkEnd w:id="369"/>
      <w:bookmarkEnd w:id="370"/>
      <w:bookmarkEnd w:id="371"/>
      <w:bookmarkEnd w:id="372"/>
      <w:bookmarkEnd w:id="373"/>
      <w:bookmarkEnd w:id="374"/>
      <w:bookmarkEnd w:id="375"/>
      <w:bookmarkEnd w:id="376"/>
      <w:bookmarkEnd w:id="377"/>
      <w:bookmarkEnd w:id="378"/>
    </w:p>
    <w:p>
      <w:pPr>
        <w:spacing w:line="440" w:lineRule="exact"/>
        <w:rPr>
          <w:rFonts w:hint="eastAsia"/>
          <w:shd w:val="clear" w:color="auto" w:fill="FFFFFF"/>
        </w:rPr>
      </w:pPr>
      <w:r>
        <w:rPr>
          <w:rFonts w:hint="eastAsia"/>
          <w:shd w:val="clear" w:color="auto" w:fill="FFFFFF"/>
        </w:rPr>
        <w:t>授权是指各有权机构或岗位人员（以下简称“授权人”）在法定经营范围内根据经营管理和业务发展需要，将特定权限授予特定单位或人员（以下简称“被授权人”）对外从事业务活动或对内进行管理的行为。授权人应当在其权限范围内进行授权，并对授权的合理性、合法性和执行的有效性进行监督。授权人超越其权限范围的授权无效。</w:t>
      </w:r>
    </w:p>
    <w:p>
      <w:pPr>
        <w:spacing w:line="440" w:lineRule="exact"/>
        <w:rPr>
          <w:shd w:val="clear" w:color="auto" w:fill="FFFFFF"/>
        </w:rPr>
      </w:pPr>
      <w:r>
        <w:rPr>
          <w:rFonts w:hint="eastAsia"/>
          <w:shd w:val="clear" w:color="auto" w:fill="FFFFFF"/>
        </w:rPr>
        <w:t>授权按照性质可分为基本授权和临时授权。基本授权一般以《公司章程》、部门职责、岗位职责、公司批准通过的各项规章制度等进行界定和管理。临时授权一般以会议决议或纪要、授权委托书、审批公文等书面形式或公司规定的其他形式进行界定和管理。</w:t>
      </w:r>
    </w:p>
    <w:p>
      <w:pPr>
        <w:spacing w:line="440" w:lineRule="exact"/>
        <w:rPr>
          <w:shd w:val="clear" w:color="auto" w:fill="FFFFFF"/>
        </w:rPr>
      </w:pPr>
      <w:r>
        <w:rPr>
          <w:rFonts w:hint="eastAsia"/>
          <w:shd w:val="clear" w:color="auto" w:fill="FFFFFF"/>
        </w:rPr>
        <w:t>被授权人必须在授权范围内行使授权、开展业务活动和处理相关事务，严禁越权从事业务活动和处理相关事务。被授权人超越授权范围的行为无效。被授权人原则上不得对授权事项进行转授权。确因业务需要，在风险可控的情况下，通过临时授权的形式进行转授权。被转授权人不得再次转授权。</w:t>
      </w:r>
    </w:p>
    <w:p>
      <w:pPr>
        <w:spacing w:line="440" w:lineRule="exact"/>
        <w:rPr>
          <w:rFonts w:ascii="仿宋_GB2312" w:hAnsi="宋体"/>
          <w:shd w:val="clear" w:color="auto" w:fill="FFFFFF"/>
        </w:rPr>
      </w:pPr>
      <w:r>
        <w:rPr>
          <w:rFonts w:hint="eastAsia"/>
          <w:shd w:val="clear" w:color="auto" w:fill="FFFFFF"/>
        </w:rPr>
        <w:t>未经授权，任何工作人员不得擅自行使权力、滥用权力，不得代表公司和第三方开展商业活动、签署法律文件或进行其他交易</w:t>
      </w:r>
      <w:r>
        <w:rPr>
          <w:rFonts w:hint="eastAsia" w:ascii="仿宋_GB2312" w:hAnsi="宋体"/>
          <w:shd w:val="clear" w:color="auto" w:fill="FFFFFF"/>
        </w:rPr>
        <w:t>。授权审批流程、授权委托书内容等规定详见公司授权管理相关制度。</w:t>
      </w:r>
    </w:p>
    <w:p>
      <w:pPr>
        <w:pStyle w:val="4"/>
        <w:spacing w:line="440" w:lineRule="exact"/>
        <w:rPr>
          <w:shd w:val="clear" w:color="auto" w:fill="FFFFFF"/>
        </w:rPr>
      </w:pPr>
      <w:bookmarkStart w:id="379" w:name="_Toc31032"/>
      <w:bookmarkStart w:id="380" w:name="_Toc19049"/>
      <w:bookmarkStart w:id="381" w:name="_Toc7581"/>
      <w:bookmarkStart w:id="382" w:name="_Toc24024"/>
      <w:bookmarkStart w:id="383" w:name="_Toc7663"/>
      <w:bookmarkStart w:id="384" w:name="_Toc1068"/>
      <w:bookmarkStart w:id="385" w:name="_Toc23728"/>
      <w:bookmarkStart w:id="386" w:name="_Toc4899"/>
      <w:bookmarkStart w:id="387" w:name="_Toc495311418"/>
      <w:bookmarkStart w:id="388" w:name="_Toc30907"/>
      <w:bookmarkStart w:id="389" w:name="_Toc7987"/>
      <w:r>
        <w:rPr>
          <w:rFonts w:hint="eastAsia"/>
          <w:shd w:val="clear" w:color="auto" w:fill="FFFFFF"/>
        </w:rPr>
        <w:t>三、法律文书及公司文件管理</w:t>
      </w:r>
      <w:bookmarkEnd w:id="379"/>
      <w:bookmarkEnd w:id="380"/>
      <w:bookmarkEnd w:id="381"/>
      <w:bookmarkEnd w:id="382"/>
      <w:bookmarkEnd w:id="383"/>
      <w:bookmarkEnd w:id="384"/>
      <w:bookmarkEnd w:id="385"/>
      <w:bookmarkEnd w:id="386"/>
      <w:bookmarkEnd w:id="387"/>
      <w:bookmarkEnd w:id="388"/>
      <w:bookmarkEnd w:id="389"/>
    </w:p>
    <w:p>
      <w:pPr>
        <w:spacing w:line="440" w:lineRule="exact"/>
        <w:rPr>
          <w:shd w:val="clear" w:color="auto" w:fill="FFFFFF"/>
        </w:rPr>
      </w:pPr>
      <w:r>
        <w:rPr>
          <w:rFonts w:hint="eastAsia"/>
          <w:shd w:val="clear" w:color="auto" w:fill="FFFFFF"/>
        </w:rPr>
        <w:t>公司所有对外提供的法律文书，包括但不限于合同、协议、对外签署的涉及实体权利义务的情况说明、承诺函、担保书等，应当使用合规专用流程进行审批，并严格根据公司规定的审批权限经以下部分和全部主体审批：本单位负责人、相关管理部门及合规管理部、首席律师、相关领导等。</w:t>
      </w:r>
    </w:p>
    <w:p>
      <w:pPr>
        <w:spacing w:line="440" w:lineRule="exact"/>
        <w:rPr>
          <w:shd w:val="clear" w:color="auto" w:fill="FFFFFF"/>
        </w:rPr>
      </w:pPr>
      <w:r>
        <w:rPr>
          <w:rFonts w:hint="eastAsia"/>
          <w:shd w:val="clear" w:color="auto" w:fill="FFFFFF"/>
        </w:rPr>
        <w:t>公司所有对外发布或出具的文件，包括合同、资料、公示信息和账目等，均应以符合公司相关制度要求的规范形式制作，内容应准确无误，并经有权单位批准，按其经审批的用途、范围等进行使用。</w:t>
      </w:r>
    </w:p>
    <w:p>
      <w:pPr>
        <w:pStyle w:val="4"/>
        <w:spacing w:line="440" w:lineRule="exact"/>
        <w:rPr>
          <w:shd w:val="clear" w:color="auto" w:fill="FFFFFF"/>
        </w:rPr>
      </w:pPr>
      <w:bookmarkStart w:id="390" w:name="_Toc495311419"/>
      <w:bookmarkStart w:id="391" w:name="_Toc15154"/>
      <w:bookmarkStart w:id="392" w:name="_Toc10654"/>
      <w:bookmarkStart w:id="393" w:name="_Toc8840"/>
      <w:bookmarkStart w:id="394" w:name="_Toc15414"/>
      <w:bookmarkStart w:id="395" w:name="_Toc7711"/>
      <w:bookmarkStart w:id="396" w:name="_Toc16910"/>
      <w:bookmarkStart w:id="397" w:name="_Toc19088"/>
      <w:bookmarkStart w:id="398" w:name="_Toc10578"/>
      <w:bookmarkStart w:id="399" w:name="_Toc23500"/>
      <w:bookmarkStart w:id="400" w:name="_Toc12076"/>
      <w:r>
        <w:rPr>
          <w:rFonts w:hint="eastAsia"/>
          <w:shd w:val="clear" w:color="auto" w:fill="FFFFFF"/>
        </w:rPr>
        <w:t>四、公司印章</w:t>
      </w:r>
      <w:bookmarkEnd w:id="390"/>
      <w:bookmarkEnd w:id="391"/>
      <w:bookmarkEnd w:id="392"/>
      <w:bookmarkEnd w:id="393"/>
      <w:r>
        <w:rPr>
          <w:rFonts w:hint="eastAsia"/>
          <w:shd w:val="clear" w:color="auto" w:fill="FFFFFF"/>
        </w:rPr>
        <w:t>管理</w:t>
      </w:r>
      <w:bookmarkEnd w:id="394"/>
      <w:bookmarkEnd w:id="395"/>
      <w:bookmarkEnd w:id="396"/>
      <w:bookmarkEnd w:id="397"/>
      <w:bookmarkEnd w:id="398"/>
      <w:bookmarkEnd w:id="399"/>
      <w:bookmarkEnd w:id="400"/>
    </w:p>
    <w:p>
      <w:pPr>
        <w:spacing w:line="440" w:lineRule="exact"/>
        <w:rPr>
          <w:rFonts w:hint="eastAsia"/>
          <w:shd w:val="clear" w:color="auto" w:fill="FFFFFF"/>
        </w:rPr>
      </w:pPr>
      <w:r>
        <w:rPr>
          <w:rFonts w:hint="eastAsia"/>
          <w:shd w:val="clear" w:color="auto" w:fill="FFFFFF"/>
        </w:rPr>
        <w:t>公司印章是公司行使权力和承担法律责任的标志。公司印章包括经批准刊有公司及所属单位名称的公章、财务印章、部门章、业务专用章、具有法律效力的个人名章（如法定代表人名章等）以及相对应的电子印章。</w:t>
      </w:r>
    </w:p>
    <w:p>
      <w:pPr>
        <w:spacing w:line="440" w:lineRule="exact"/>
        <w:rPr>
          <w:rFonts w:hint="eastAsia"/>
          <w:shd w:val="clear" w:color="auto" w:fill="FFFFFF"/>
        </w:rPr>
      </w:pPr>
      <w:r>
        <w:rPr>
          <w:rFonts w:hint="eastAsia"/>
          <w:shd w:val="clear" w:color="auto" w:fill="FFFFFF"/>
        </w:rPr>
        <w:t>具体包括：（一）公章类：公司级公章（包括公司公章、董事会公章、监事会公章、党委公章、纪委公章、工会公章、共青团公章），各党支部（党总支）公章，各分支机构公章、工会章及法定代表人名章、高管名章等。（二）财务印章：特指公司对外专用财务印章，公司级财务印章、各分支机构财务印章，如：财务专用章、发票专用章、法定代表人名章(单位负责人名章)等。对内专用财务印章参照财务部相关制度执行。（三）部门章：刊有公司及各管理部门、各业务部门名称的印章，如：东北证券股份有限公司人力资源部（章）；严禁分支机构下设部门刻制部门章。（四）业务专用章：公司级业务类印章，如：投资顾问业务专用章、清算业务专用章等；营业网点业务类印章，如：柜台业务专用章、开户专用章等。</w:t>
      </w:r>
    </w:p>
    <w:p>
      <w:pPr>
        <w:spacing w:line="440" w:lineRule="exact"/>
        <w:rPr>
          <w:rFonts w:hint="eastAsia"/>
          <w:shd w:val="clear" w:color="auto" w:fill="FFFFFF"/>
        </w:rPr>
      </w:pPr>
      <w:r>
        <w:rPr>
          <w:rFonts w:hint="eastAsia"/>
          <w:shd w:val="clear" w:color="auto" w:fill="FFFFFF"/>
        </w:rPr>
        <w:t>全体工作人员应严格执行公司印章的使用管理规定，清晰了解所使用印章的使用范围、审批程序，确保印章在公司规定的授权及业务范围内使用。</w:t>
      </w:r>
    </w:p>
    <w:p>
      <w:pPr>
        <w:spacing w:line="440" w:lineRule="exact"/>
        <w:rPr>
          <w:rFonts w:hint="eastAsia"/>
          <w:shd w:val="clear" w:color="auto" w:fill="FFFFFF"/>
        </w:rPr>
      </w:pPr>
      <w:r>
        <w:rPr>
          <w:rFonts w:hint="eastAsia"/>
          <w:shd w:val="clear" w:color="auto" w:fill="FFFFFF"/>
        </w:rPr>
        <w:t>任何单位及人员不得私刻、伪造、仿造、变造、私自使用或超范围使用印章。违反前述规定，将可能引起公司内部问责、行政处罚、民事赔偿甚至刑事处罚。</w:t>
      </w:r>
      <w:bookmarkStart w:id="401" w:name="_Toc1134"/>
      <w:bookmarkStart w:id="402" w:name="_Toc19857"/>
    </w:p>
    <w:p>
      <w:pPr>
        <w:pStyle w:val="4"/>
        <w:spacing w:line="440" w:lineRule="exact"/>
        <w:rPr>
          <w:rFonts w:hint="eastAsia" w:ascii="Arial" w:hAnsi="Arial" w:cs="Times New Roman"/>
          <w:shd w:val="clear" w:color="auto" w:fill="FFFFFF"/>
          <w:lang w:val="en-US" w:eastAsia="zh-CN"/>
        </w:rPr>
      </w:pPr>
      <w:bookmarkStart w:id="403" w:name="_Toc2206"/>
      <w:bookmarkStart w:id="404" w:name="_Toc11825"/>
      <w:r>
        <w:rPr>
          <w:rFonts w:hint="eastAsia" w:ascii="Arial" w:hAnsi="Arial" w:cs="Times New Roman"/>
          <w:shd w:val="clear" w:color="auto" w:fill="FFFFFF"/>
          <w:lang w:val="en-US" w:eastAsia="zh-CN"/>
        </w:rPr>
        <w:t>五、档案管理</w:t>
      </w:r>
      <w:bookmarkEnd w:id="403"/>
      <w:bookmarkEnd w:id="404"/>
    </w:p>
    <w:p>
      <w:pPr>
        <w:rPr>
          <w:rFonts w:hint="default"/>
          <w:shd w:val="clear" w:color="auto" w:fill="FFFFFF"/>
          <w:lang w:val="en-US" w:eastAsia="zh-CN"/>
        </w:rPr>
      </w:pPr>
      <w:r>
        <w:rPr>
          <w:rFonts w:hint="default"/>
          <w:shd w:val="clear" w:color="auto" w:fill="FFFFFF"/>
          <w:lang w:val="en-US" w:eastAsia="zh-CN"/>
        </w:rPr>
        <w:t>公司档案是指公司在经营管理、业务开展以及其他各项工作活动中形成的对公司有保存价值的，记载文字、图表、声像等不同形式的纸介质、磁介质、光电介质资料，包括纸质档案、电子档案（文档电子版、照片档案、录音档案、录像档案）及实物档案等。</w:t>
      </w:r>
    </w:p>
    <w:p>
      <w:pPr>
        <w:rPr>
          <w:rFonts w:hint="default"/>
          <w:shd w:val="clear" w:color="auto" w:fill="FFFFFF"/>
          <w:lang w:val="en-US" w:eastAsia="zh-CN"/>
        </w:rPr>
      </w:pPr>
      <w:r>
        <w:rPr>
          <w:rFonts w:hint="default"/>
          <w:shd w:val="clear" w:color="auto" w:fill="FFFFFF"/>
          <w:lang w:val="en-US" w:eastAsia="zh-CN"/>
        </w:rPr>
        <w:t>各</w:t>
      </w:r>
      <w:r>
        <w:rPr>
          <w:rFonts w:hint="eastAsia"/>
          <w:shd w:val="clear" w:color="auto" w:fill="FFFFFF"/>
          <w:lang w:val="en-US" w:eastAsia="zh-CN"/>
        </w:rPr>
        <w:t>单位</w:t>
      </w:r>
      <w:r>
        <w:rPr>
          <w:rFonts w:hint="default"/>
          <w:shd w:val="clear" w:color="auto" w:fill="FFFFFF"/>
          <w:lang w:val="en-US" w:eastAsia="zh-CN"/>
        </w:rPr>
        <w:t>应严格执行公司档案管理规定，清晰了解档案分类、档案管理、档案移交、档案保管、档案利用、档案鉴定与销毁。任何单位及人员应按规定及时进行应归档文件整理、移交和归档；不得将档案擅自涂改、拆散、抽换或未经批准擅自转借、携带外出；不得擅自销毁档案、泄露档案信息；不得伪造、盗窃和隐匿档案。</w:t>
      </w:r>
    </w:p>
    <w:p>
      <w:pPr>
        <w:pStyle w:val="3"/>
        <w:spacing w:line="440" w:lineRule="exact"/>
        <w:rPr>
          <w:shd w:val="clear" w:color="auto" w:fill="FFFFFF"/>
        </w:rPr>
      </w:pPr>
      <w:bookmarkStart w:id="405" w:name="_Toc31824"/>
      <w:bookmarkStart w:id="406" w:name="_Toc10396"/>
      <w:bookmarkStart w:id="407" w:name="_Toc12584"/>
      <w:bookmarkStart w:id="408" w:name="_Toc8235"/>
      <w:bookmarkStart w:id="409" w:name="_Toc14220"/>
      <w:bookmarkStart w:id="410" w:name="_Toc31435"/>
      <w:bookmarkStart w:id="411" w:name="_Toc6315"/>
      <w:bookmarkStart w:id="412" w:name="_Toc15080"/>
      <w:bookmarkStart w:id="413" w:name="_Toc27661"/>
      <w:r>
        <w:rPr>
          <w:shd w:val="clear" w:color="auto" w:fill="FFFFFF"/>
        </w:rPr>
        <w:t>附  则</w:t>
      </w:r>
      <w:bookmarkEnd w:id="401"/>
      <w:bookmarkEnd w:id="405"/>
      <w:bookmarkEnd w:id="406"/>
      <w:bookmarkEnd w:id="407"/>
      <w:bookmarkEnd w:id="408"/>
      <w:bookmarkEnd w:id="409"/>
      <w:bookmarkEnd w:id="410"/>
      <w:bookmarkEnd w:id="411"/>
      <w:bookmarkEnd w:id="412"/>
      <w:bookmarkEnd w:id="413"/>
    </w:p>
    <w:p>
      <w:pPr>
        <w:spacing w:line="440" w:lineRule="exact"/>
        <w:rPr>
          <w:shd w:val="clear" w:color="auto" w:fill="FFFFFF"/>
        </w:rPr>
      </w:pPr>
      <w:r>
        <w:rPr>
          <w:rFonts w:hint="eastAsia"/>
          <w:shd w:val="clear" w:color="auto" w:fill="FFFFFF"/>
        </w:rPr>
        <w:t>本手册中包含的制度和流程由公司合规管理部或相关业务部门解释，公司所有工作人员均应遵守手册的规定。</w:t>
      </w:r>
    </w:p>
    <w:p>
      <w:pPr>
        <w:spacing w:line="440" w:lineRule="exact"/>
        <w:rPr>
          <w:shd w:val="clear" w:color="auto" w:fill="FFFFFF"/>
        </w:rPr>
      </w:pPr>
      <w:r>
        <w:rPr>
          <w:rFonts w:hint="eastAsia"/>
          <w:shd w:val="clear" w:color="auto" w:fill="FFFFFF"/>
        </w:rPr>
        <w:t>本手册将以电子版和印刷版的形式发放。</w:t>
      </w:r>
    </w:p>
    <w:p>
      <w:pPr>
        <w:spacing w:line="440" w:lineRule="exact"/>
        <w:rPr>
          <w:shd w:val="clear" w:color="auto" w:fill="FFFFFF"/>
        </w:rPr>
      </w:pPr>
      <w:r>
        <w:rPr>
          <w:rFonts w:hint="eastAsia"/>
          <w:shd w:val="clear" w:color="auto" w:fill="FFFFFF"/>
        </w:rPr>
        <w:t>本手册将会根据法律、法规、公司制度的变化而修订，每次修订后会以版本号和更新通知的形式告知工作人员，版本号由四位年份和两位月份数字构成，请工作人员遵照最新版本执行。</w:t>
      </w:r>
    </w:p>
    <w:p>
      <w:pPr>
        <w:spacing w:line="440" w:lineRule="exact"/>
        <w:rPr>
          <w:shd w:val="clear" w:color="auto" w:fill="FFFFFF"/>
        </w:rPr>
      </w:pPr>
      <w:r>
        <w:rPr>
          <w:rFonts w:hint="eastAsia"/>
          <w:shd w:val="clear" w:color="auto" w:fill="FFFFFF"/>
        </w:rPr>
        <w:t>本手册仅是在公司业务经营中需遵守的基本合规行为规范，并没有涵盖所有需遵守的法律、法规及内部制度、流程，</w:t>
      </w:r>
      <w:r>
        <w:rPr>
          <w:rFonts w:hint="eastAsia" w:cs="Times New Roman"/>
          <w:shd w:val="clear" w:color="auto" w:fill="FFFFFF"/>
        </w:rPr>
        <w:t>合规管理部将对法律法规</w:t>
      </w:r>
      <w:r>
        <w:rPr>
          <w:rFonts w:hint="eastAsia" w:cs="Times New Roman"/>
          <w:shd w:val="clear" w:color="auto" w:fill="FFFFFF"/>
          <w:lang w:eastAsia="zh-CN"/>
        </w:rPr>
        <w:t>和</w:t>
      </w:r>
      <w:r>
        <w:rPr>
          <w:rFonts w:hint="eastAsia" w:cs="Times New Roman"/>
          <w:shd w:val="clear" w:color="auto" w:fill="FFFFFF"/>
          <w:lang w:val="en-US" w:eastAsia="zh-CN"/>
        </w:rPr>
        <w:t>准则</w:t>
      </w:r>
      <w:r>
        <w:rPr>
          <w:rFonts w:hint="eastAsia" w:cs="Times New Roman"/>
          <w:shd w:val="clear" w:color="auto" w:fill="FFFFFF"/>
        </w:rPr>
        <w:t>的变化适时公告。工作人员在开展业务的过程中应</w:t>
      </w:r>
      <w:r>
        <w:rPr>
          <w:rFonts w:hint="eastAsia"/>
          <w:shd w:val="clear" w:color="auto" w:fill="FFFFFF"/>
        </w:rPr>
        <w:t>参照（包括但不限于）以下监管机构和自律组织所颁布的法律、法规、规范性文件及自律规则：</w:t>
      </w:r>
    </w:p>
    <w:p>
      <w:pPr>
        <w:spacing w:line="440" w:lineRule="exact"/>
        <w:rPr>
          <w:shd w:val="clear" w:color="auto" w:fill="FFFFFF"/>
        </w:rPr>
      </w:pPr>
      <w:r>
        <w:rPr>
          <w:rFonts w:hint="eastAsia"/>
          <w:shd w:val="clear" w:color="auto" w:fill="FFFFFF"/>
        </w:rPr>
        <w:t>中国人民银行</w:t>
      </w:r>
    </w:p>
    <w:p>
      <w:pPr>
        <w:spacing w:line="440" w:lineRule="exact"/>
        <w:rPr>
          <w:rFonts w:hint="eastAsia"/>
          <w:shd w:val="clear" w:color="auto" w:fill="FFFFFF"/>
        </w:rPr>
      </w:pPr>
      <w:r>
        <w:rPr>
          <w:rFonts w:hint="eastAsia"/>
          <w:shd w:val="clear" w:color="auto" w:fill="FFFFFF"/>
        </w:rPr>
        <w:t>中国证券监督管理委员会</w:t>
      </w:r>
    </w:p>
    <w:p>
      <w:pPr>
        <w:spacing w:line="440" w:lineRule="exact"/>
        <w:rPr>
          <w:rFonts w:hint="eastAsia" w:cs="Times New Roman"/>
          <w:shd w:val="clear" w:color="auto" w:fill="FFFFFF"/>
        </w:rPr>
      </w:pPr>
      <w:r>
        <w:rPr>
          <w:rFonts w:hint="eastAsia"/>
          <w:shd w:val="clear" w:color="auto" w:fill="FFFFFF"/>
          <w:lang w:val="en-US" w:eastAsia="zh-CN"/>
        </w:rPr>
        <w:t>国家金融监督管理总局</w:t>
      </w:r>
    </w:p>
    <w:p>
      <w:pPr>
        <w:spacing w:line="440" w:lineRule="exact"/>
        <w:rPr>
          <w:rFonts w:hint="eastAsia" w:cs="Times New Roman"/>
          <w:shd w:val="clear" w:color="auto" w:fill="FFFFFF"/>
        </w:rPr>
      </w:pPr>
      <w:r>
        <w:rPr>
          <w:rFonts w:hint="eastAsia" w:cs="Times New Roman"/>
          <w:shd w:val="clear" w:color="auto" w:fill="FFFFFF"/>
        </w:rPr>
        <w:t>财政部</w:t>
      </w:r>
    </w:p>
    <w:p>
      <w:pPr>
        <w:spacing w:line="440" w:lineRule="exact"/>
        <w:rPr>
          <w:rFonts w:hint="eastAsia" w:cs="Times New Roman"/>
          <w:shd w:val="clear" w:color="auto" w:fill="FFFFFF"/>
        </w:rPr>
      </w:pPr>
      <w:r>
        <w:rPr>
          <w:rFonts w:hint="eastAsia" w:cs="Times New Roman"/>
          <w:shd w:val="clear" w:color="auto" w:fill="FFFFFF"/>
        </w:rPr>
        <w:t>国家税务总局</w:t>
      </w:r>
    </w:p>
    <w:p>
      <w:pPr>
        <w:spacing w:line="440" w:lineRule="exact"/>
        <w:rPr>
          <w:rFonts w:hint="eastAsia" w:cs="Times New Roman"/>
          <w:shd w:val="clear" w:color="auto" w:fill="FFFFFF"/>
        </w:rPr>
      </w:pPr>
      <w:r>
        <w:rPr>
          <w:rFonts w:hint="eastAsia" w:cs="Times New Roman"/>
          <w:shd w:val="clear" w:color="auto" w:fill="FFFFFF"/>
        </w:rPr>
        <w:t>国家外汇管理局</w:t>
      </w:r>
    </w:p>
    <w:p>
      <w:pPr>
        <w:spacing w:line="440" w:lineRule="exact"/>
        <w:rPr>
          <w:rFonts w:hint="eastAsia" w:cs="Times New Roman"/>
          <w:shd w:val="clear" w:color="auto" w:fill="FFFFFF"/>
        </w:rPr>
      </w:pPr>
      <w:r>
        <w:rPr>
          <w:rFonts w:hint="eastAsia" w:cs="Times New Roman"/>
          <w:shd w:val="clear" w:color="auto" w:fill="FFFFFF"/>
        </w:rPr>
        <w:t>中国证券业协会</w:t>
      </w:r>
    </w:p>
    <w:p>
      <w:pPr>
        <w:spacing w:line="440" w:lineRule="exact"/>
        <w:rPr>
          <w:rFonts w:hint="eastAsia" w:cs="Times New Roman"/>
          <w:shd w:val="clear" w:color="auto" w:fill="FFFFFF"/>
        </w:rPr>
      </w:pPr>
      <w:r>
        <w:rPr>
          <w:rFonts w:hint="eastAsia" w:cs="Times New Roman"/>
          <w:shd w:val="clear" w:color="auto" w:fill="FFFFFF"/>
        </w:rPr>
        <w:t>中国证券投资基金业协会</w:t>
      </w:r>
    </w:p>
    <w:p>
      <w:pPr>
        <w:spacing w:line="440" w:lineRule="exact"/>
        <w:rPr>
          <w:rFonts w:hint="eastAsia" w:cs="Times New Roman"/>
          <w:shd w:val="clear" w:color="auto" w:fill="FFFFFF"/>
        </w:rPr>
      </w:pPr>
      <w:r>
        <w:rPr>
          <w:rFonts w:hint="eastAsia" w:cs="Times New Roman"/>
          <w:shd w:val="clear" w:color="auto" w:fill="FFFFFF"/>
        </w:rPr>
        <w:t>中国期货业协会</w:t>
      </w:r>
    </w:p>
    <w:p>
      <w:pPr>
        <w:spacing w:line="440" w:lineRule="exact"/>
        <w:rPr>
          <w:rFonts w:hint="eastAsia" w:cs="Times New Roman"/>
          <w:shd w:val="clear" w:color="auto" w:fill="FFFFFF"/>
        </w:rPr>
      </w:pPr>
      <w:r>
        <w:rPr>
          <w:rFonts w:hint="eastAsia" w:cs="Times New Roman"/>
          <w:shd w:val="clear" w:color="auto" w:fill="FFFFFF"/>
        </w:rPr>
        <w:t>中国银行间市场交易商协会</w:t>
      </w:r>
    </w:p>
    <w:p>
      <w:pPr>
        <w:spacing w:line="440" w:lineRule="exact"/>
        <w:rPr>
          <w:rFonts w:hint="eastAsia" w:cs="Times New Roman"/>
          <w:shd w:val="clear" w:color="auto" w:fill="FFFFFF"/>
        </w:rPr>
      </w:pPr>
      <w:r>
        <w:rPr>
          <w:rFonts w:hint="eastAsia" w:cs="Times New Roman"/>
          <w:shd w:val="clear" w:color="auto" w:fill="FFFFFF"/>
        </w:rPr>
        <w:t>上海证券交易所</w:t>
      </w:r>
    </w:p>
    <w:p>
      <w:pPr>
        <w:spacing w:line="440" w:lineRule="exact"/>
        <w:rPr>
          <w:rFonts w:hint="eastAsia" w:cs="Times New Roman"/>
          <w:shd w:val="clear" w:color="auto" w:fill="FFFFFF"/>
        </w:rPr>
      </w:pPr>
      <w:r>
        <w:rPr>
          <w:rFonts w:hint="eastAsia" w:cs="Times New Roman"/>
          <w:shd w:val="clear" w:color="auto" w:fill="FFFFFF"/>
        </w:rPr>
        <w:t>深圳证券交易所</w:t>
      </w:r>
    </w:p>
    <w:p>
      <w:pPr>
        <w:spacing w:line="440" w:lineRule="exact"/>
        <w:rPr>
          <w:rFonts w:hint="eastAsia" w:cs="Times New Roman"/>
          <w:shd w:val="clear" w:color="auto" w:fill="FFFFFF"/>
        </w:rPr>
      </w:pPr>
      <w:r>
        <w:rPr>
          <w:rFonts w:hint="eastAsia" w:cs="Times New Roman"/>
          <w:shd w:val="clear" w:color="auto" w:fill="FFFFFF"/>
          <w:lang w:val="en-US" w:eastAsia="zh-CN"/>
        </w:rPr>
        <w:t>北京证券交易所</w:t>
      </w:r>
    </w:p>
    <w:p>
      <w:pPr>
        <w:spacing w:line="440" w:lineRule="exact"/>
        <w:rPr>
          <w:rFonts w:hint="eastAsia" w:cs="Times New Roman"/>
          <w:shd w:val="clear" w:color="auto" w:fill="FFFFFF"/>
          <w:lang w:val="en-US" w:eastAsia="zh-CN"/>
        </w:rPr>
      </w:pPr>
      <w:r>
        <w:rPr>
          <w:rFonts w:hint="eastAsia" w:cs="Times New Roman"/>
          <w:shd w:val="clear" w:color="auto" w:fill="FFFFFF"/>
          <w:lang w:val="en-US" w:eastAsia="zh-CN"/>
        </w:rPr>
        <w:t>全国股转公司</w:t>
      </w:r>
    </w:p>
    <w:p>
      <w:pPr>
        <w:spacing w:line="440" w:lineRule="exact"/>
        <w:rPr>
          <w:rFonts w:hint="eastAsia" w:cs="Times New Roman"/>
          <w:shd w:val="clear" w:color="auto" w:fill="FFFFFF"/>
        </w:rPr>
      </w:pPr>
      <w:r>
        <w:rPr>
          <w:rFonts w:hint="eastAsia" w:cs="Times New Roman"/>
          <w:shd w:val="clear" w:color="auto" w:fill="FFFFFF"/>
          <w:lang w:val="en-US" w:eastAsia="zh-CN"/>
        </w:rPr>
        <w:t>中国结算</w:t>
      </w:r>
    </w:p>
    <w:p>
      <w:pPr>
        <w:spacing w:line="440" w:lineRule="exact"/>
        <w:rPr>
          <w:rFonts w:hint="eastAsia" w:cs="Times New Roman"/>
          <w:shd w:val="clear" w:color="auto" w:fill="FFFFFF"/>
        </w:rPr>
      </w:pPr>
      <w:r>
        <w:rPr>
          <w:rFonts w:hint="eastAsia" w:cs="Times New Roman"/>
          <w:shd w:val="clear" w:color="auto" w:fill="FFFFFF"/>
        </w:rPr>
        <w:br w:type="page"/>
      </w:r>
    </w:p>
    <w:p>
      <w:pPr>
        <w:spacing w:line="440" w:lineRule="exact"/>
        <w:rPr>
          <w:rFonts w:hint="eastAsia" w:cs="Times New Roman"/>
          <w:shd w:val="clear" w:color="auto" w:fill="FFFFFF"/>
        </w:rPr>
      </w:pPr>
    </w:p>
    <w:p>
      <w:pPr>
        <w:spacing w:line="440" w:lineRule="exact"/>
        <w:rPr>
          <w:rFonts w:hint="eastAsia" w:cs="Times New Roman"/>
          <w:shd w:val="clear" w:color="auto" w:fill="FFFFFF"/>
        </w:rPr>
      </w:pPr>
    </w:p>
    <w:p>
      <w:pPr>
        <w:spacing w:line="440" w:lineRule="exact"/>
        <w:rPr>
          <w:rFonts w:hint="eastAsia" w:cs="Times New Roman"/>
          <w:shd w:val="clear" w:color="auto" w:fill="FFFFFF"/>
        </w:rPr>
      </w:pPr>
    </w:p>
    <w:p>
      <w:pPr>
        <w:spacing w:line="440" w:lineRule="exact"/>
        <w:rPr>
          <w:rFonts w:hint="eastAsia" w:cs="Times New Roman"/>
          <w:shd w:val="clear" w:color="auto" w:fill="FFFFFF"/>
        </w:rPr>
      </w:pPr>
    </w:p>
    <w:p>
      <w:pPr>
        <w:spacing w:line="440" w:lineRule="exact"/>
        <w:rPr>
          <w:rFonts w:hint="eastAsia" w:cs="Times New Roman"/>
          <w:shd w:val="clear" w:color="auto" w:fill="FFFFFF"/>
        </w:rPr>
      </w:pPr>
    </w:p>
    <w:p>
      <w:pPr>
        <w:spacing w:line="440" w:lineRule="exact"/>
        <w:rPr>
          <w:rFonts w:hint="eastAsia" w:cs="Times New Roman"/>
          <w:shd w:val="clear" w:color="auto" w:fill="FFFFFF"/>
        </w:rPr>
      </w:pPr>
    </w:p>
    <w:p>
      <w:pPr>
        <w:spacing w:line="440" w:lineRule="exact"/>
        <w:rPr>
          <w:rFonts w:hint="eastAsia" w:cs="Times New Roman"/>
          <w:shd w:val="clear" w:color="auto" w:fill="FFFFFF"/>
        </w:rPr>
      </w:pPr>
    </w:p>
    <w:p>
      <w:pPr>
        <w:spacing w:line="440" w:lineRule="exact"/>
        <w:rPr>
          <w:rFonts w:hint="eastAsia" w:cs="Times New Roman"/>
          <w:shd w:val="clear" w:color="auto" w:fill="FFFFFF"/>
        </w:rPr>
      </w:pPr>
    </w:p>
    <w:p>
      <w:pPr>
        <w:spacing w:line="440" w:lineRule="exact"/>
        <w:rPr>
          <w:rFonts w:hint="eastAsia" w:cs="Times New Roman"/>
          <w:shd w:val="clear" w:color="auto" w:fill="FFFFFF"/>
        </w:rPr>
      </w:pPr>
    </w:p>
    <w:p>
      <w:pPr>
        <w:spacing w:line="440" w:lineRule="exact"/>
        <w:rPr>
          <w:rFonts w:hint="eastAsia" w:cs="Times New Roman"/>
          <w:shd w:val="clear" w:color="auto" w:fill="FFFFFF"/>
        </w:rPr>
      </w:pPr>
      <w:r>
        <w:rPr>
          <w:rFonts w:hint="eastAsia" w:cs="Times New Roman"/>
          <w:shd w:val="clear" w:color="auto" w:fill="FFFFFF"/>
        </w:rPr>
        <w:t>公司</w:t>
      </w:r>
      <w:r>
        <w:rPr>
          <w:rFonts w:hint="eastAsia" w:cs="Times New Roman"/>
          <w:shd w:val="clear" w:color="auto" w:fill="FFFFFF"/>
          <w:lang w:val="en-US" w:eastAsia="zh-CN"/>
        </w:rPr>
        <w:t>外部法律法规和公司</w:t>
      </w:r>
      <w:r>
        <w:rPr>
          <w:rFonts w:hint="eastAsia" w:cs="Times New Roman"/>
          <w:shd w:val="clear" w:color="auto" w:fill="FFFFFF"/>
        </w:rPr>
        <w:t>内部</w:t>
      </w:r>
      <w:r>
        <w:rPr>
          <w:rFonts w:hint="eastAsia" w:cs="Times New Roman"/>
          <w:shd w:val="clear" w:color="auto" w:fill="FFFFFF"/>
          <w:lang w:val="en-US" w:eastAsia="zh-CN"/>
        </w:rPr>
        <w:t>规章</w:t>
      </w:r>
      <w:r>
        <w:rPr>
          <w:rFonts w:hint="eastAsia" w:cs="Times New Roman"/>
          <w:shd w:val="clear" w:color="auto" w:fill="FFFFFF"/>
        </w:rPr>
        <w:t>制度请</w:t>
      </w:r>
      <w:r>
        <w:rPr>
          <w:rFonts w:hint="eastAsia" w:cs="Times New Roman"/>
          <w:shd w:val="clear" w:color="auto" w:fill="FFFFFF"/>
          <w:lang w:val="en-US" w:eastAsia="zh-CN"/>
        </w:rPr>
        <w:t>登录</w:t>
      </w:r>
      <w:r>
        <w:rPr>
          <w:rFonts w:hint="eastAsia" w:cs="Times New Roman"/>
          <w:shd w:val="clear" w:color="auto" w:fill="FFFFFF"/>
        </w:rPr>
        <w:t>公司</w:t>
      </w:r>
      <w:r>
        <w:rPr>
          <w:rFonts w:hint="eastAsia" w:cs="Times New Roman"/>
          <w:shd w:val="clear" w:color="auto" w:fill="FFFFFF"/>
          <w:lang w:val="en-US" w:eastAsia="zh-CN"/>
        </w:rPr>
        <w:t>合规宝典查询</w:t>
      </w:r>
      <w:r>
        <w:rPr>
          <w:rFonts w:hint="eastAsia" w:cs="Times New Roman"/>
          <w:shd w:val="clear" w:color="auto" w:fill="FFFFFF"/>
        </w:rPr>
        <w:t>。</w:t>
      </w:r>
    </w:p>
    <w:bookmarkEnd w:id="402"/>
    <w:p>
      <w:pPr>
        <w:rPr>
          <w:shd w:val="clear" w:color="auto" w:fill="FFFFFF"/>
        </w:rPr>
      </w:pPr>
      <w:bookmarkStart w:id="414" w:name="_Toc272587008"/>
      <w:r>
        <w:rPr>
          <w:rFonts w:hint="eastAsia" w:cs="Times New Roman"/>
          <w:shd w:val="clear" w:color="auto" w:fill="FFFFFF"/>
        </w:rPr>
        <w:br w:type="page"/>
      </w:r>
      <w:bookmarkStart w:id="415" w:name="_Toc2747"/>
      <w:bookmarkStart w:id="416" w:name="_Toc15727"/>
      <w:bookmarkStart w:id="417" w:name="_Toc12055"/>
      <w:bookmarkStart w:id="418" w:name="_Toc6011"/>
      <w:bookmarkStart w:id="419" w:name="_Toc31898"/>
      <w:bookmarkStart w:id="420" w:name="_Toc5789"/>
      <w:bookmarkStart w:id="421" w:name="_Toc15215"/>
      <w:bookmarkStart w:id="422" w:name="_Toc495311420"/>
      <w:bookmarkStart w:id="423" w:name="_Toc2767"/>
      <w:r>
        <w:rPr>
          <w:rFonts w:hint="eastAsia"/>
          <w:shd w:val="clear" w:color="auto" w:fill="FFFFFF"/>
        </w:rPr>
        <w:t>附录一：公司具有的业务资格</w:t>
      </w:r>
      <w:bookmarkEnd w:id="414"/>
      <w:bookmarkEnd w:id="415"/>
      <w:bookmarkEnd w:id="416"/>
      <w:bookmarkEnd w:id="417"/>
      <w:bookmarkEnd w:id="418"/>
      <w:bookmarkEnd w:id="419"/>
      <w:bookmarkEnd w:id="420"/>
      <w:bookmarkEnd w:id="421"/>
      <w:bookmarkEnd w:id="422"/>
      <w:bookmarkEnd w:id="423"/>
    </w:p>
    <w:p>
      <w:pPr>
        <w:pStyle w:val="128"/>
        <w:keepNext w:val="0"/>
        <w:keepLines w:val="0"/>
        <w:pageBreakBefore w:val="0"/>
        <w:widowControl w:val="0"/>
        <w:kinsoku/>
        <w:wordWrap/>
        <w:overflowPunct/>
        <w:topLinePunct w:val="0"/>
        <w:autoSpaceDE/>
        <w:autoSpaceDN/>
        <w:bidi w:val="0"/>
        <w:adjustRightInd w:val="0"/>
        <w:snapToGrid w:val="0"/>
        <w:ind w:left="-648" w:leftChars="-270" w:firstLine="0" w:firstLineChars="0"/>
        <w:jc w:val="left"/>
        <w:textAlignment w:val="auto"/>
        <w:rPr>
          <w:rFonts w:ascii="方正正纤黑简体" w:hAnsi="方正正纤黑简体" w:eastAsia="方正正纤黑简体" w:cs="方正正纤黑简体"/>
          <w:color w:val="auto"/>
          <w:szCs w:val="21"/>
          <w:highlight w:val="none"/>
          <w:shd w:val="clear" w:color="auto" w:fill="FFFFFF"/>
        </w:rPr>
      </w:pPr>
      <w:r>
        <w:rPr>
          <w:rFonts w:hint="eastAsia" w:ascii="方正正纤黑简体" w:hAnsi="方正正纤黑简体" w:eastAsia="方正正纤黑简体" w:cs="方正正纤黑简体"/>
          <w:color w:val="auto"/>
          <w:sz w:val="21"/>
          <w:szCs w:val="21"/>
          <w:highlight w:val="none"/>
          <w:shd w:val="clear" w:color="auto" w:fill="FFFFFF"/>
          <w:lang w:val="en-US" w:eastAsia="zh-CN"/>
        </w:rPr>
        <w:t>一、</w:t>
      </w:r>
      <w:r>
        <w:rPr>
          <w:rFonts w:hint="eastAsia" w:ascii="方正正纤黑简体" w:hAnsi="方正正纤黑简体" w:eastAsia="方正正纤黑简体" w:cs="方正正纤黑简体"/>
          <w:color w:val="auto"/>
          <w:sz w:val="21"/>
          <w:szCs w:val="21"/>
          <w:highlight w:val="none"/>
          <w:shd w:val="clear" w:color="auto" w:fill="FFFFFF"/>
        </w:rPr>
        <w:t>公司的单项业务资格</w:t>
      </w:r>
    </w:p>
    <w:tbl>
      <w:tblPr>
        <w:tblStyle w:val="26"/>
        <w:tblW w:w="9445" w:type="dxa"/>
        <w:jc w:val="center"/>
        <w:tblBorders>
          <w:top w:val="single" w:color="auto" w:sz="4" w:space="0"/>
          <w:left w:val="none" w:color="auto" w:sz="0" w:space="0"/>
          <w:bottom w:val="single" w:color="auto" w:sz="4" w:space="0"/>
          <w:right w:val="none" w:color="auto" w:sz="0" w:space="0"/>
          <w:insideH w:val="single" w:color="auto" w:sz="4" w:space="0"/>
          <w:insideV w:val="single" w:color="FFFFFF" w:sz="24" w:space="0"/>
        </w:tblBorders>
        <w:tblLayout w:type="fixed"/>
        <w:tblCellMar>
          <w:top w:w="0" w:type="dxa"/>
          <w:left w:w="108" w:type="dxa"/>
          <w:bottom w:w="0" w:type="dxa"/>
          <w:right w:w="108" w:type="dxa"/>
        </w:tblCellMar>
      </w:tblPr>
      <w:tblGrid>
        <w:gridCol w:w="811"/>
        <w:gridCol w:w="1513"/>
        <w:gridCol w:w="4319"/>
        <w:gridCol w:w="2802"/>
      </w:tblGrid>
      <w:tr>
        <w:trPr>
          <w:trHeight w:val="425" w:hRule="atLeast"/>
          <w:jc w:val="center"/>
        </w:trPr>
        <w:tc>
          <w:tcPr>
            <w:tcW w:w="811" w:type="dxa"/>
            <w:tcBorders>
              <w:top w:val="nil"/>
              <w:bottom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color w:val="000000"/>
                <w:sz w:val="18"/>
                <w:szCs w:val="18"/>
              </w:rPr>
            </w:pPr>
            <w:r>
              <w:rPr>
                <w:rFonts w:hint="eastAsia" w:ascii="方正正纤黑简体" w:hAnsi="方正正纤黑简体" w:eastAsia="方正正纤黑简体" w:cs="方正正纤黑简体"/>
                <w:color w:val="000000"/>
                <w:sz w:val="18"/>
                <w:szCs w:val="18"/>
              </w:rPr>
              <w:t>序号</w:t>
            </w:r>
          </w:p>
        </w:tc>
        <w:tc>
          <w:tcPr>
            <w:tcW w:w="1513" w:type="dxa"/>
            <w:tcBorders>
              <w:top w:val="nil"/>
              <w:left w:val="nil"/>
              <w:bottom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color w:val="000000"/>
                <w:sz w:val="18"/>
                <w:szCs w:val="18"/>
              </w:rPr>
            </w:pPr>
            <w:r>
              <w:rPr>
                <w:rFonts w:hint="eastAsia" w:ascii="方正正纤黑简体" w:hAnsi="方正正纤黑简体" w:eastAsia="方正正纤黑简体" w:cs="方正正纤黑简体"/>
                <w:color w:val="000000"/>
                <w:sz w:val="18"/>
                <w:szCs w:val="18"/>
              </w:rPr>
              <w:t>批准部门</w:t>
            </w:r>
          </w:p>
        </w:tc>
        <w:tc>
          <w:tcPr>
            <w:tcW w:w="4319" w:type="dxa"/>
            <w:tcBorders>
              <w:top w:val="nil"/>
              <w:left w:val="nil"/>
              <w:bottom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color w:val="000000"/>
                <w:sz w:val="18"/>
                <w:szCs w:val="18"/>
              </w:rPr>
            </w:pPr>
            <w:r>
              <w:rPr>
                <w:rFonts w:hint="eastAsia" w:ascii="方正正纤黑简体" w:hAnsi="方正正纤黑简体" w:eastAsia="方正正纤黑简体" w:cs="方正正纤黑简体"/>
                <w:color w:val="000000"/>
                <w:sz w:val="18"/>
                <w:szCs w:val="18"/>
              </w:rPr>
              <w:t>资格名称</w:t>
            </w:r>
          </w:p>
        </w:tc>
        <w:tc>
          <w:tcPr>
            <w:tcW w:w="2802" w:type="dxa"/>
            <w:tcBorders>
              <w:top w:val="nil"/>
              <w:left w:val="nil"/>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color w:val="000000"/>
                <w:sz w:val="18"/>
                <w:szCs w:val="18"/>
              </w:rPr>
            </w:pPr>
            <w:r>
              <w:rPr>
                <w:rFonts w:hint="eastAsia" w:ascii="方正正纤黑简体" w:hAnsi="方正正纤黑简体" w:eastAsia="方正正纤黑简体" w:cs="方正正纤黑简体"/>
                <w:color w:val="000000"/>
                <w:sz w:val="18"/>
                <w:szCs w:val="18"/>
              </w:rPr>
              <w:t>批准文号</w:t>
            </w:r>
            <w:r>
              <w:rPr>
                <w:rFonts w:ascii="方正正纤黑简体" w:hAnsi="方正正纤黑简体" w:eastAsia="方正正纤黑简体" w:cs="方正正纤黑简体"/>
                <w:color w:val="000000"/>
                <w:sz w:val="18"/>
                <w:szCs w:val="18"/>
              </w:rPr>
              <w:t>/批准部门</w:t>
            </w:r>
          </w:p>
        </w:tc>
      </w:tr>
      <w:tr>
        <w:trPr>
          <w:trHeight w:val="425" w:hRule="atLeast"/>
          <w:jc w:val="center"/>
        </w:trPr>
        <w:tc>
          <w:tcPr>
            <w:tcW w:w="811" w:type="dxa"/>
            <w:tcBorders>
              <w:top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w:t>
            </w:r>
          </w:p>
        </w:tc>
        <w:tc>
          <w:tcPr>
            <w:tcW w:w="1513" w:type="dxa"/>
            <w:vMerge w:val="restart"/>
            <w:tcBorders>
              <w:top w:val="single" w:color="auto" w:sz="12" w:space="0"/>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中国证监会及其派出机构</w:t>
            </w:r>
          </w:p>
        </w:tc>
        <w:tc>
          <w:tcPr>
            <w:tcW w:w="4319" w:type="dxa"/>
            <w:tcBorders>
              <w:top w:val="single" w:color="auto" w:sz="12" w:space="0"/>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公司经营证券业务资格</w:t>
            </w:r>
          </w:p>
        </w:tc>
        <w:tc>
          <w:tcPr>
            <w:tcW w:w="2802" w:type="dxa"/>
            <w:tcBorders>
              <w:top w:val="single" w:color="auto" w:sz="12" w:space="0"/>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中国证监会</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公司营业网点经营证券业务资格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中国证监会</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网上交易委托业务资格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证监信息字[2001]8号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4</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开放式证券投资基金代销业务资格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证监基金字[2004]108号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5</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证券承销与保荐资格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中国证监会</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6</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实施经纪人制度资格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吉证监发[2009]281号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7</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为期货公司提供中间介绍业务资格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证监许可[2010]294号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8</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债券质押式报价回购业务试点资格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证监会机构部部函[</w:t>
            </w:r>
            <w:r>
              <w:rPr>
                <w:rFonts w:ascii="方正正纤黑简体" w:hAnsi="方正正纤黑简体" w:eastAsia="方正正纤黑简体" w:cs="方正正纤黑简体"/>
                <w:sz w:val="18"/>
                <w:szCs w:val="18"/>
              </w:rPr>
              <w:t>2012]</w:t>
            </w:r>
            <w:r>
              <w:rPr>
                <w:rFonts w:hint="eastAsia" w:ascii="方正正纤黑简体" w:hAnsi="方正正纤黑简体" w:eastAsia="方正正纤黑简体" w:cs="方正正纤黑简体"/>
                <w:sz w:val="18"/>
                <w:szCs w:val="18"/>
              </w:rPr>
              <w:t>399号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9</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融资融券业务资格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证监许可[2012]623号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10</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公司自营业务参与股指期货交易业务资格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吉证监函[2012]144号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11</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代销金融产品业务资格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吉证监许字[2013]7号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12</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人民币利率互换业务资格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吉证监函[2014]3号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13</w:t>
            </w:r>
          </w:p>
        </w:tc>
        <w:tc>
          <w:tcPr>
            <w:tcW w:w="1513" w:type="dxa"/>
            <w:vMerge w:val="restart"/>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上海证券交易所、深圳证券交易所、北京证券交易所、全国中小企业股份转让系统</w:t>
            </w: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上证基金通业务资格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上海证券交易所</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14</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大宗交易系统合格投资者资格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上海证券交易所</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15</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保证金现金管理产品资格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深证函</w:t>
            </w:r>
            <w:r>
              <w:rPr>
                <w:rFonts w:ascii="方正正纤黑简体" w:hAnsi="方正正纤黑简体" w:eastAsia="方正正纤黑简体" w:cs="方正正纤黑简体"/>
                <w:sz w:val="18"/>
                <w:szCs w:val="18"/>
              </w:rPr>
              <w:t>[</w:t>
            </w:r>
            <w:r>
              <w:rPr>
                <w:rFonts w:hint="eastAsia" w:ascii="方正正纤黑简体" w:hAnsi="方正正纤黑简体" w:eastAsia="方正正纤黑简体" w:cs="方正正纤黑简体"/>
                <w:sz w:val="18"/>
                <w:szCs w:val="18"/>
              </w:rPr>
              <w:t>2012</w:t>
            </w:r>
            <w:r>
              <w:rPr>
                <w:rFonts w:ascii="方正正纤黑简体" w:hAnsi="方正正纤黑简体" w:eastAsia="方正正纤黑简体" w:cs="方正正纤黑简体"/>
                <w:sz w:val="18"/>
                <w:szCs w:val="18"/>
              </w:rPr>
              <w:t>]</w:t>
            </w:r>
            <w:r>
              <w:rPr>
                <w:rFonts w:hint="eastAsia" w:ascii="方正正纤黑简体" w:hAnsi="方正正纤黑简体" w:eastAsia="方正正纤黑简体" w:cs="方正正纤黑简体"/>
                <w:sz w:val="18"/>
                <w:szCs w:val="18"/>
              </w:rPr>
              <w:t>280号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16</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约定购回式证券交易业务资格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深证会[2013]21号</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上证会字[2013]26号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17</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全国股转系统主办券商资格</w:t>
            </w:r>
            <w:r>
              <w:rPr>
                <w:rFonts w:hint="eastAsia" w:ascii="方正正纤黑简体" w:hAnsi="方正正纤黑简体" w:eastAsia="方正正纤黑简体" w:cs="方正正纤黑简体"/>
                <w:sz w:val="18"/>
                <w:szCs w:val="18"/>
              </w:rPr>
              <w:tab/>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股转系统函[2013]42号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18</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股票质押式回购交易业务资格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深证会[2013]60号</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上证会字[2013]87号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19</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港股通业务交易权限</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上证函[2014]625号</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深证会[2016]330号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20</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全国股转系统做市业务资格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股转系统函[2014]1165号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21</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上海证券交易所股票期权经纪、自营业务交易权限</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上证函[2015]60号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22</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上市公司股权激励行权融资业务试点资格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深证函[2015]116号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23</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上市公司股权激励限制性股票融资业务试点资格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深证函[2016]280号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24</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质押式报价回购交易权限</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深证会[2019]18号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25</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股票期权业务交易权限</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深证会[2019]470号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26</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融资融券业务资格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北京证券交易所</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27</w:t>
            </w:r>
          </w:p>
        </w:tc>
        <w:tc>
          <w:tcPr>
            <w:tcW w:w="1513" w:type="dxa"/>
            <w:vMerge w:val="restart"/>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中国证券业协会</w:t>
            </w: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highlight w:val="red"/>
              </w:rPr>
            </w:pPr>
            <w:r>
              <w:rPr>
                <w:rFonts w:hint="eastAsia" w:ascii="方正正纤黑简体" w:hAnsi="方正正纤黑简体" w:eastAsia="方正正纤黑简体" w:cs="方正正纤黑简体"/>
                <w:sz w:val="18"/>
                <w:szCs w:val="18"/>
              </w:rPr>
              <w:t>中小企业私募债券承销业务资格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highlight w:val="red"/>
              </w:rPr>
            </w:pPr>
            <w:r>
              <w:rPr>
                <w:rFonts w:hint="eastAsia" w:ascii="方正正纤黑简体" w:hAnsi="方正正纤黑简体" w:eastAsia="方正正纤黑简体" w:cs="方正正纤黑简体"/>
                <w:sz w:val="18"/>
                <w:szCs w:val="18"/>
              </w:rPr>
              <w:t>中证协函[2012]472号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28</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柜台市场试点业务资格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中证协函[2014]775号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29</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询价对象</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中国证券业协会</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30</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代办股份转让主办券商业务资格和报价转让业务资格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中国证券业协会</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31</w:t>
            </w:r>
          </w:p>
        </w:tc>
        <w:tc>
          <w:tcPr>
            <w:tcW w:w="1513" w:type="dxa"/>
            <w:vMerge w:val="restart"/>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中国证券登记结算有限责任公司</w:t>
            </w: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结算参与人、权证结算参与人、基金通结算参与人、B股结算参与人</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中国证券登记结算有限责任公司</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32</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代理证券质押登记业务资格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中国证券登记结算有限责任公司</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33</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个人投资者证券账户业务无纸化业务开展资格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中国证券登记结算有限责任公司</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34</w:t>
            </w:r>
          </w:p>
        </w:tc>
        <w:tc>
          <w:tcPr>
            <w:tcW w:w="1513" w:type="dxa"/>
            <w:vMerge w:val="restart"/>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其他部门</w:t>
            </w: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全国银行间同业拆借市场成员</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中国人民银行银复[2002]303号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35</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证券业务外汇经营资格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国家外汇管理局SC201117</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36</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向保险机构投资者提供综合服务业务资格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保监会资金部函[2012]14号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37</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转融通业务试点资格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中证金函[2013]11号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38</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转融券业务试点资格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中证金函[2014]129号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39</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私募基金综合服务业务资格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证保函[2015]26号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40</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银行间债券市场尝试做市业务权限</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全国银行间同业拆借中心</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41</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信用风险缓释工具核心交易商</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中国银行间市场交易商协会</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42</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定向债务融资工具专项机构投资人</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中国银行间市场交易商协会</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4</w:t>
            </w:r>
            <w:r>
              <w:rPr>
                <w:rFonts w:hint="eastAsia" w:ascii="方正正纤黑简体" w:hAnsi="方正正纤黑简体" w:eastAsia="方正正纤黑简体" w:cs="方正正纤黑简体"/>
                <w:sz w:val="18"/>
                <w:szCs w:val="18"/>
              </w:rPr>
              <w:t>3</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非金融企业债务融资工具承销商（证券公司类）</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中国银行间市场交易商协会</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44</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中国票据交易系统参与者</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票交所便函[2019]170号</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45</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国债期货期转现业务资格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中国金融期货交易所</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46</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利率互换实时承接业务资格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上海清算所</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47</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标准化债券远期业务资格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上海清算所</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4</w:t>
            </w:r>
            <w:r>
              <w:rPr>
                <w:rFonts w:hint="eastAsia" w:ascii="方正正纤黑简体" w:hAnsi="方正正纤黑简体" w:eastAsia="方正正纤黑简体" w:cs="方正正纤黑简体"/>
                <w:sz w:val="18"/>
                <w:szCs w:val="18"/>
              </w:rPr>
              <w:t>8</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银行间市场利率期权市场成员资格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中国外汇交易中心</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49</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安徽省股权托管交易中心推荐商会员资格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安徽省股权托管交易中心</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50</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中原股权交易中心推荐机构会员资格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中原股权交易中心</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5</w:t>
            </w:r>
            <w:r>
              <w:rPr>
                <w:rFonts w:hint="eastAsia" w:ascii="方正正纤黑简体" w:hAnsi="方正正纤黑简体" w:eastAsia="方正正纤黑简体" w:cs="方正正纤黑简体"/>
                <w:sz w:val="18"/>
                <w:szCs w:val="18"/>
              </w:rPr>
              <w:t>1</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齐</w:t>
            </w:r>
            <w:r>
              <w:rPr>
                <w:rFonts w:hint="eastAsia" w:ascii="方正正纤黑简体" w:hAnsi="方正正纤黑简体" w:eastAsia="方正正纤黑简体" w:cs="宋体"/>
                <w:sz w:val="18"/>
                <w:szCs w:val="18"/>
              </w:rPr>
              <w:t>鲁</w:t>
            </w:r>
            <w:r>
              <w:rPr>
                <w:rFonts w:hint="eastAsia" w:ascii="方正正纤黑简体" w:hAnsi="方正正纤黑简体" w:eastAsia="方正正纤黑简体" w:cs="方正正纤黑简体"/>
                <w:sz w:val="18"/>
                <w:szCs w:val="18"/>
              </w:rPr>
              <w:t>股权交易中心推荐机构会员资格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齐</w:t>
            </w:r>
            <w:r>
              <w:rPr>
                <w:rFonts w:hint="eastAsia" w:ascii="方正正纤黑简体" w:hAnsi="方正正纤黑简体" w:eastAsia="方正正纤黑简体" w:cs="宋体"/>
                <w:sz w:val="18"/>
                <w:szCs w:val="18"/>
              </w:rPr>
              <w:t>鲁</w:t>
            </w:r>
            <w:r>
              <w:rPr>
                <w:rFonts w:hint="eastAsia" w:ascii="方正正纤黑简体" w:hAnsi="方正正纤黑简体" w:eastAsia="方正正纤黑简体" w:cs="___WRD_EMBED_SUB_326"/>
                <w:sz w:val="18"/>
                <w:szCs w:val="18"/>
              </w:rPr>
              <w:t>股权交易中心</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5</w:t>
            </w:r>
            <w:r>
              <w:rPr>
                <w:rFonts w:hint="eastAsia" w:ascii="方正正纤黑简体" w:hAnsi="方正正纤黑简体" w:eastAsia="方正正纤黑简体" w:cs="方正正纤黑简体"/>
                <w:sz w:val="18"/>
                <w:szCs w:val="18"/>
              </w:rPr>
              <w:t>2</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江苏股权交易中心战略会员资格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江苏股权交易中心</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5</w:t>
            </w:r>
            <w:r>
              <w:rPr>
                <w:rFonts w:hint="eastAsia" w:ascii="方正正纤黑简体" w:hAnsi="方正正纤黑简体" w:eastAsia="方正正纤黑简体" w:cs="方正正纤黑简体"/>
                <w:sz w:val="18"/>
                <w:szCs w:val="18"/>
              </w:rPr>
              <w:t>3</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山西股权交易中心推荐机构会员资格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山西股权交易中心</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5</w:t>
            </w:r>
            <w:r>
              <w:rPr>
                <w:rFonts w:hint="eastAsia" w:ascii="方正正纤黑简体" w:hAnsi="方正正纤黑简体" w:eastAsia="方正正纤黑简体" w:cs="方正正纤黑简体"/>
                <w:sz w:val="18"/>
                <w:szCs w:val="18"/>
              </w:rPr>
              <w:t>4</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highlight w:val="yellow"/>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天津</w:t>
            </w:r>
            <w:r>
              <w:rPr>
                <w:rFonts w:hint="eastAsia" w:ascii="方正正纤黑简体" w:hAnsi="方正正纤黑简体" w:eastAsia="方正正纤黑简体" w:cs="宋体"/>
                <w:sz w:val="18"/>
                <w:szCs w:val="18"/>
              </w:rPr>
              <w:t>滨</w:t>
            </w:r>
            <w:r>
              <w:rPr>
                <w:rFonts w:hint="eastAsia" w:ascii="方正正纤黑简体" w:hAnsi="方正正纤黑简体" w:eastAsia="方正正纤黑简体" w:cs="方正正纤黑简体"/>
                <w:sz w:val="18"/>
                <w:szCs w:val="18"/>
              </w:rPr>
              <w:t>海柜台交易市场推荐机构会员资格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天津</w:t>
            </w:r>
            <w:r>
              <w:rPr>
                <w:rFonts w:hint="eastAsia" w:ascii="方正正纤黑简体" w:hAnsi="方正正纤黑简体" w:eastAsia="方正正纤黑简体" w:cs="宋体"/>
                <w:sz w:val="18"/>
                <w:szCs w:val="18"/>
              </w:rPr>
              <w:t>滨</w:t>
            </w:r>
            <w:r>
              <w:rPr>
                <w:rFonts w:hint="eastAsia" w:ascii="方正正纤黑简体" w:hAnsi="方正正纤黑简体" w:eastAsia="方正正纤黑简体" w:cs="方正正纤黑简体"/>
                <w:sz w:val="18"/>
                <w:szCs w:val="18"/>
              </w:rPr>
              <w:t>海柜台交易市场</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5</w:t>
            </w:r>
            <w:r>
              <w:rPr>
                <w:rFonts w:hint="eastAsia" w:ascii="方正正纤黑简体" w:hAnsi="方正正纤黑简体" w:eastAsia="方正正纤黑简体" w:cs="方正正纤黑简体"/>
                <w:sz w:val="18"/>
                <w:szCs w:val="18"/>
              </w:rPr>
              <w:t>5</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highlight w:val="yellow"/>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宁波股权交易中心推荐机构会员资格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宁波股权交易中心</w:t>
            </w:r>
          </w:p>
        </w:tc>
      </w:tr>
      <w:tr>
        <w:trPr>
          <w:trHeight w:val="425" w:hRule="atLeast"/>
          <w:jc w:val="center"/>
        </w:trPr>
        <w:tc>
          <w:tcPr>
            <w:tcW w:w="81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5</w:t>
            </w:r>
            <w:r>
              <w:rPr>
                <w:rFonts w:hint="eastAsia" w:ascii="方正正纤黑简体" w:hAnsi="方正正纤黑简体" w:eastAsia="方正正纤黑简体" w:cs="方正正纤黑简体"/>
                <w:sz w:val="18"/>
                <w:szCs w:val="18"/>
              </w:rPr>
              <w:t>6</w:t>
            </w:r>
          </w:p>
        </w:tc>
        <w:tc>
          <w:tcPr>
            <w:tcW w:w="1513" w:type="dxa"/>
            <w:vMerge w:val="continue"/>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highlight w:val="yellow"/>
              </w:rPr>
            </w:pPr>
          </w:p>
        </w:tc>
        <w:tc>
          <w:tcPr>
            <w:tcW w:w="4319" w:type="dxa"/>
            <w:tcBorders>
              <w:left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大连股权交易中心推荐机构</w:t>
            </w:r>
            <w:r>
              <w:rPr>
                <w:rFonts w:ascii="方正正纤黑简体" w:hAnsi="方正正纤黑简体" w:eastAsia="方正正纤黑简体" w:cs="方正正纤黑简体"/>
                <w:sz w:val="18"/>
                <w:szCs w:val="18"/>
              </w:rPr>
              <w:t>A类会员资格</w:t>
            </w:r>
          </w:p>
        </w:tc>
        <w:tc>
          <w:tcPr>
            <w:tcW w:w="2802" w:type="dxa"/>
            <w:tcBorders>
              <w:lef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大连股权交易中心</w:t>
            </w:r>
          </w:p>
        </w:tc>
      </w:tr>
      <w:tr>
        <w:trPr>
          <w:trHeight w:val="425" w:hRule="atLeast"/>
          <w:jc w:val="center"/>
        </w:trPr>
        <w:tc>
          <w:tcPr>
            <w:tcW w:w="811" w:type="dxa"/>
            <w:tcBorders>
              <w:bottom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5</w:t>
            </w:r>
            <w:r>
              <w:rPr>
                <w:rFonts w:hint="eastAsia" w:ascii="方正正纤黑简体" w:hAnsi="方正正纤黑简体" w:eastAsia="方正正纤黑简体" w:cs="方正正纤黑简体"/>
                <w:sz w:val="18"/>
                <w:szCs w:val="18"/>
              </w:rPr>
              <w:t>7</w:t>
            </w:r>
          </w:p>
        </w:tc>
        <w:tc>
          <w:tcPr>
            <w:tcW w:w="1513" w:type="dxa"/>
            <w:vMerge w:val="continue"/>
            <w:tcBorders>
              <w:left w:val="nil"/>
              <w:bottom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highlight w:val="yellow"/>
              </w:rPr>
            </w:pPr>
          </w:p>
        </w:tc>
        <w:tc>
          <w:tcPr>
            <w:tcW w:w="4319" w:type="dxa"/>
            <w:tcBorders>
              <w:left w:val="nil"/>
              <w:bottom w:val="nil"/>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辽宁股权交易中心推荐机构会员资格</w:t>
            </w:r>
          </w:p>
        </w:tc>
        <w:tc>
          <w:tcPr>
            <w:tcW w:w="2802" w:type="dxa"/>
            <w:tcBorders>
              <w:left w:val="nil"/>
              <w:bottom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辽宁股权交易中心</w:t>
            </w:r>
          </w:p>
        </w:tc>
      </w:tr>
      <w:tr>
        <w:trPr>
          <w:trHeight w:val="425" w:hRule="atLeast"/>
          <w:jc w:val="center"/>
        </w:trPr>
        <w:tc>
          <w:tcPr>
            <w:tcW w:w="811" w:type="dxa"/>
            <w:tcBorders>
              <w:bottom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5</w:t>
            </w:r>
            <w:r>
              <w:rPr>
                <w:rFonts w:hint="eastAsia" w:ascii="方正正纤黑简体" w:hAnsi="方正正纤黑简体" w:eastAsia="方正正纤黑简体" w:cs="方正正纤黑简体"/>
                <w:sz w:val="18"/>
                <w:szCs w:val="18"/>
              </w:rPr>
              <w:t>8</w:t>
            </w:r>
          </w:p>
        </w:tc>
        <w:tc>
          <w:tcPr>
            <w:tcW w:w="1513" w:type="dxa"/>
            <w:vMerge w:val="continue"/>
            <w:tcBorders>
              <w:left w:val="nil"/>
              <w:bottom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highlight w:val="yellow"/>
              </w:rPr>
            </w:pPr>
          </w:p>
        </w:tc>
        <w:tc>
          <w:tcPr>
            <w:tcW w:w="4319" w:type="dxa"/>
            <w:tcBorders>
              <w:left w:val="nil"/>
              <w:bottom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吉林股权交易所推荐机构会员资格</w:t>
            </w:r>
          </w:p>
        </w:tc>
        <w:tc>
          <w:tcPr>
            <w:tcW w:w="2802" w:type="dxa"/>
            <w:tcBorders>
              <w:left w:val="nil"/>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吉林股权交易所</w:t>
            </w:r>
          </w:p>
        </w:tc>
      </w:tr>
    </w:tbl>
    <w:p>
      <w:pPr>
        <w:pStyle w:val="128"/>
        <w:adjustRightInd w:val="0"/>
        <w:snapToGrid w:val="0"/>
        <w:ind w:left="-648" w:leftChars="-270" w:firstLine="0" w:firstLineChars="0"/>
        <w:jc w:val="left"/>
        <w:rPr>
          <w:rFonts w:hint="eastAsia" w:ascii="方正正纤黑简体" w:hAnsi="方正正纤黑简体" w:eastAsia="方正正纤黑简体" w:cs="方正正纤黑简体"/>
          <w:color w:val="auto"/>
          <w:sz w:val="21"/>
          <w:szCs w:val="21"/>
          <w:highlight w:val="none"/>
          <w:shd w:val="clear" w:color="auto" w:fill="FFFFFF"/>
          <w:lang w:val="en-US" w:eastAsia="zh-CN"/>
        </w:rPr>
      </w:pPr>
    </w:p>
    <w:p>
      <w:pPr>
        <w:pStyle w:val="128"/>
        <w:keepNext w:val="0"/>
        <w:keepLines w:val="0"/>
        <w:pageBreakBefore w:val="0"/>
        <w:kinsoku/>
        <w:wordWrap/>
        <w:overflowPunct/>
        <w:topLinePunct w:val="0"/>
        <w:autoSpaceDE/>
        <w:autoSpaceDN/>
        <w:bidi w:val="0"/>
        <w:adjustRightInd w:val="0"/>
        <w:snapToGrid w:val="0"/>
        <w:ind w:left="-648" w:leftChars="-270" w:firstLine="0" w:firstLineChars="0"/>
        <w:jc w:val="left"/>
        <w:rPr>
          <w:rFonts w:ascii="微软雅黑" w:hAnsi="微软雅黑" w:eastAsia="微软雅黑" w:cs="微软雅黑"/>
          <w:snapToGrid w:val="0"/>
          <w:color w:val="auto"/>
          <w:spacing w:val="-23"/>
          <w:kern w:val="11"/>
          <w:position w:val="-6"/>
          <w:sz w:val="48"/>
          <w:szCs w:val="48"/>
          <w:highlight w:val="none"/>
          <w:shd w:val="clear" w:color="auto" w:fill="FFFFFF"/>
        </w:rPr>
      </w:pPr>
      <w:r>
        <w:rPr>
          <w:rFonts w:hint="eastAsia" w:ascii="方正正纤黑简体" w:hAnsi="方正正纤黑简体" w:eastAsia="方正正纤黑简体" w:cs="方正正纤黑简体"/>
          <w:color w:val="auto"/>
          <w:sz w:val="21"/>
          <w:szCs w:val="21"/>
          <w:highlight w:val="none"/>
          <w:shd w:val="clear" w:color="auto" w:fill="FFFFFF"/>
          <w:lang w:val="en-US" w:eastAsia="zh-CN"/>
        </w:rPr>
        <w:t>二、</w:t>
      </w:r>
      <w:r>
        <w:rPr>
          <w:rFonts w:hint="eastAsia" w:ascii="方正正纤黑简体" w:hAnsi="方正正纤黑简体" w:eastAsia="方正正纤黑简体" w:cs="方正正纤黑简体"/>
          <w:color w:val="auto"/>
          <w:sz w:val="21"/>
          <w:szCs w:val="21"/>
          <w:highlight w:val="none"/>
          <w:shd w:val="clear" w:color="auto" w:fill="FFFFFF"/>
        </w:rPr>
        <w:t>全资及控股子公司的单项业务资格</w:t>
      </w:r>
    </w:p>
    <w:tbl>
      <w:tblPr>
        <w:tblStyle w:val="26"/>
        <w:tblW w:w="9445" w:type="dxa"/>
        <w:jc w:val="center"/>
        <w:tblBorders>
          <w:top w:val="none" w:color="auto" w:sz="0" w:space="0"/>
          <w:left w:val="none" w:color="auto" w:sz="0" w:space="0"/>
          <w:bottom w:val="single" w:color="000000"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743"/>
        <w:gridCol w:w="2227"/>
        <w:gridCol w:w="3640"/>
        <w:gridCol w:w="2835"/>
      </w:tblGrid>
      <w:tr>
        <w:trPr>
          <w:trHeight w:val="454" w:hRule="atLeast"/>
          <w:jc w:val="center"/>
        </w:trPr>
        <w:tc>
          <w:tcPr>
            <w:tcW w:w="743"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color w:val="000000"/>
                <w:sz w:val="18"/>
                <w:szCs w:val="18"/>
              </w:rPr>
            </w:pPr>
            <w:r>
              <w:rPr>
                <w:rFonts w:hint="eastAsia" w:ascii="方正正纤黑简体" w:hAnsi="方正正纤黑简体" w:eastAsia="方正正纤黑简体" w:cs="方正正纤黑简体"/>
                <w:color w:val="000000"/>
                <w:sz w:val="18"/>
                <w:szCs w:val="18"/>
              </w:rPr>
              <w:t>序号</w:t>
            </w:r>
          </w:p>
        </w:tc>
        <w:tc>
          <w:tcPr>
            <w:tcW w:w="2227"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color w:val="000000"/>
                <w:sz w:val="18"/>
                <w:szCs w:val="18"/>
              </w:rPr>
            </w:pPr>
            <w:r>
              <w:rPr>
                <w:rFonts w:hint="eastAsia" w:ascii="方正正纤黑简体" w:hAnsi="方正正纤黑简体" w:eastAsia="方正正纤黑简体" w:cs="方正正纤黑简体"/>
                <w:color w:val="000000"/>
                <w:sz w:val="18"/>
                <w:szCs w:val="18"/>
              </w:rPr>
              <w:t>子公司名称</w:t>
            </w:r>
          </w:p>
        </w:tc>
        <w:tc>
          <w:tcPr>
            <w:tcW w:w="3640"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color w:val="000000"/>
                <w:sz w:val="18"/>
                <w:szCs w:val="18"/>
              </w:rPr>
            </w:pPr>
            <w:r>
              <w:rPr>
                <w:rFonts w:hint="eastAsia" w:ascii="方正正纤黑简体" w:hAnsi="方正正纤黑简体" w:eastAsia="方正正纤黑简体" w:cs="方正正纤黑简体"/>
                <w:color w:val="000000"/>
                <w:sz w:val="18"/>
                <w:szCs w:val="18"/>
              </w:rPr>
              <w:t>资格名称</w:t>
            </w:r>
          </w:p>
        </w:tc>
        <w:tc>
          <w:tcPr>
            <w:tcW w:w="2835"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color w:val="000000"/>
                <w:sz w:val="18"/>
                <w:szCs w:val="18"/>
              </w:rPr>
            </w:pPr>
            <w:r>
              <w:rPr>
                <w:rFonts w:hint="eastAsia" w:ascii="方正正纤黑简体" w:hAnsi="方正正纤黑简体" w:eastAsia="方正正纤黑简体" w:cs="方正正纤黑简体"/>
                <w:color w:val="000000"/>
                <w:sz w:val="18"/>
                <w:szCs w:val="18"/>
              </w:rPr>
              <w:t>批准文号</w:t>
            </w:r>
            <w:r>
              <w:rPr>
                <w:rFonts w:ascii="方正正纤黑简体" w:hAnsi="方正正纤黑简体" w:eastAsia="方正正纤黑简体" w:cs="方正正纤黑简体"/>
                <w:color w:val="000000"/>
                <w:sz w:val="18"/>
                <w:szCs w:val="18"/>
              </w:rPr>
              <w:t>/批准部门</w:t>
            </w:r>
          </w:p>
        </w:tc>
      </w:tr>
      <w:tr>
        <w:trPr>
          <w:trHeight w:val="454" w:hRule="atLeast"/>
          <w:jc w:val="center"/>
        </w:trPr>
        <w:tc>
          <w:tcPr>
            <w:tcW w:w="743" w:type="dxa"/>
            <w:tcBorders>
              <w:top w:val="single" w:color="auto" w:sz="12" w:space="0"/>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w:t>
            </w:r>
          </w:p>
        </w:tc>
        <w:tc>
          <w:tcPr>
            <w:tcW w:w="2227" w:type="dxa"/>
            <w:tcBorders>
              <w:top w:val="single" w:color="auto" w:sz="12" w:space="0"/>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东证融通</w:t>
            </w:r>
          </w:p>
        </w:tc>
        <w:tc>
          <w:tcPr>
            <w:tcW w:w="3640" w:type="dxa"/>
            <w:tcBorders>
              <w:top w:val="single" w:color="auto" w:sz="12" w:space="0"/>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证券公司私募基金子公司管理人</w:t>
            </w:r>
          </w:p>
        </w:tc>
        <w:tc>
          <w:tcPr>
            <w:tcW w:w="2835" w:type="dxa"/>
            <w:tcBorders>
              <w:top w:val="single" w:color="auto" w:sz="12" w:space="0"/>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中国证券投资基金业协会</w:t>
            </w:r>
          </w:p>
        </w:tc>
      </w:tr>
      <w:tr>
        <w:trPr>
          <w:trHeight w:val="454" w:hRule="atLeast"/>
          <w:jc w:val="center"/>
        </w:trPr>
        <w:tc>
          <w:tcPr>
            <w:tcW w:w="743"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w:t>
            </w:r>
          </w:p>
        </w:tc>
        <w:tc>
          <w:tcPr>
            <w:tcW w:w="2227"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东证融达</w:t>
            </w:r>
          </w:p>
        </w:tc>
        <w:tc>
          <w:tcPr>
            <w:tcW w:w="3640"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另类投资业务资格</w:t>
            </w:r>
          </w:p>
        </w:tc>
        <w:tc>
          <w:tcPr>
            <w:tcW w:w="2835"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吉林证监局</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3</w:t>
            </w:r>
          </w:p>
        </w:tc>
        <w:tc>
          <w:tcPr>
            <w:tcW w:w="2227"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东证融汇</w:t>
            </w: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证券资产管理业务资格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中国证监会</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4</w:t>
            </w:r>
          </w:p>
        </w:tc>
        <w:tc>
          <w:tcPr>
            <w:tcW w:w="2227" w:type="dxa"/>
            <w:vMerge w:val="restart"/>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东方基金及其子公司</w:t>
            </w: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经营证券期货业务资格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中国证监会</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5</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特定客户资产管理业务资格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证监许可[2011]2118号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6</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合格境内机构投资者资格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证监许可[2015]2003号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7</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投资管理人受托管理保险资金业务资格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中国保险监督管理委员会</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8</w:t>
            </w:r>
          </w:p>
        </w:tc>
        <w:tc>
          <w:tcPr>
            <w:tcW w:w="2227" w:type="dxa"/>
            <w:vMerge w:val="restart"/>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渤海期货及其子公司</w:t>
            </w: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金融期货经纪业务资格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证监期货[2007]220号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ascii="方正正纤黑简体" w:hAnsi="方正正纤黑简体" w:eastAsia="方正正纤黑简体" w:cs="方正正纤黑简体"/>
                <w:sz w:val="18"/>
                <w:szCs w:val="18"/>
              </w:rPr>
              <w:t>9</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金融期货交易结算业务资格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证监期货[2007]264号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w:t>
            </w:r>
            <w:r>
              <w:rPr>
                <w:rFonts w:ascii="方正正纤黑简体" w:hAnsi="方正正纤黑简体" w:eastAsia="方正正纤黑简体" w:cs="方正正纤黑简体"/>
                <w:sz w:val="18"/>
                <w:szCs w:val="18"/>
              </w:rPr>
              <w:t>0</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资产管理业务资格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中期协备字[2015]16号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w:t>
            </w:r>
            <w:r>
              <w:rPr>
                <w:rFonts w:ascii="方正正纤黑简体" w:hAnsi="方正正纤黑简体" w:eastAsia="方正正纤黑简体" w:cs="方正正纤黑简体"/>
                <w:sz w:val="18"/>
                <w:szCs w:val="18"/>
              </w:rPr>
              <w:t>1</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期货投资咨询业务资格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大证监发[2015]123号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w:t>
            </w:r>
            <w:r>
              <w:rPr>
                <w:rFonts w:ascii="方正正纤黑简体" w:hAnsi="方正正纤黑简体" w:eastAsia="方正正纤黑简体" w:cs="方正正纤黑简体"/>
                <w:sz w:val="18"/>
                <w:szCs w:val="18"/>
              </w:rPr>
              <w:t>2</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仓单服务</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中期协备字[2016]28号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w:t>
            </w:r>
            <w:r>
              <w:rPr>
                <w:rFonts w:ascii="方正正纤黑简体" w:hAnsi="方正正纤黑简体" w:eastAsia="方正正纤黑简体" w:cs="方正正纤黑简体"/>
                <w:sz w:val="18"/>
                <w:szCs w:val="18"/>
              </w:rPr>
              <w:t>3</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基差贸易</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中期协备字[2016]28号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w:t>
            </w:r>
            <w:r>
              <w:rPr>
                <w:rFonts w:ascii="方正正纤黑简体" w:hAnsi="方正正纤黑简体" w:eastAsia="方正正纤黑简体" w:cs="方正正纤黑简体"/>
                <w:sz w:val="18"/>
                <w:szCs w:val="18"/>
              </w:rPr>
              <w:t>4</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场外衍生品业务</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中期协备字[2016]49号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w:t>
            </w:r>
            <w:r>
              <w:rPr>
                <w:rFonts w:ascii="方正正纤黑简体" w:hAnsi="方正正纤黑简体" w:eastAsia="方正正纤黑简体" w:cs="方正正纤黑简体"/>
                <w:sz w:val="18"/>
                <w:szCs w:val="18"/>
              </w:rPr>
              <w:t>5</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做市业务</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中期协备字[2019]3号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w:t>
            </w:r>
            <w:r>
              <w:rPr>
                <w:rFonts w:ascii="方正正纤黑简体" w:hAnsi="方正正纤黑简体" w:eastAsia="方正正纤黑简体" w:cs="方正正纤黑简体"/>
                <w:sz w:val="18"/>
                <w:szCs w:val="18"/>
              </w:rPr>
              <w:t>6</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上海证券交易所股票期权交易参与人资格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上证函[2019]2296号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w:t>
            </w:r>
            <w:r>
              <w:rPr>
                <w:rFonts w:ascii="方正正纤黑简体" w:hAnsi="方正正纤黑简体" w:eastAsia="方正正纤黑简体" w:cs="方正正纤黑简体"/>
                <w:sz w:val="18"/>
                <w:szCs w:val="18"/>
              </w:rPr>
              <w:t>7</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期权结算业务资格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中国结算函字[2020]22号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w:t>
            </w:r>
            <w:r>
              <w:rPr>
                <w:rFonts w:ascii="方正正纤黑简体" w:hAnsi="方正正纤黑简体" w:eastAsia="方正正纤黑简体" w:cs="方正正纤黑简体"/>
                <w:sz w:val="18"/>
                <w:szCs w:val="18"/>
              </w:rPr>
              <w:t>8</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深圳证券交易所股票期权交易参与人资格</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深证函</w:t>
            </w:r>
            <w:r>
              <w:rPr>
                <w:rFonts w:ascii="方正正纤黑简体" w:hAnsi="方正正纤黑简体" w:eastAsia="方正正纤黑简体" w:cs="方正正纤黑简体"/>
                <w:sz w:val="18"/>
                <w:szCs w:val="18"/>
              </w:rPr>
              <w:t>[2020]896号</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19</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广州期货交易所会员</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广州期货交易所</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20</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大连商品交易所会员</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大连商品交易所</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21</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郑州商品交易所会员</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郑州商品交易所</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22</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上海期货交易所会员</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上海期货交易所</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23</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中国金融期货交易所会员</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中国金融期货交易所</w:t>
            </w:r>
          </w:p>
        </w:tc>
      </w:tr>
      <w:tr>
        <w:trPr>
          <w:trHeight w:val="454" w:hRule="atLeast"/>
          <w:jc w:val="center"/>
        </w:trPr>
        <w:tc>
          <w:tcPr>
            <w:tcW w:w="743"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jc w:val="center"/>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24</w:t>
            </w:r>
          </w:p>
        </w:tc>
        <w:tc>
          <w:tcPr>
            <w:tcW w:w="2227" w:type="dxa"/>
            <w:vMerge w:val="continue"/>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p>
        </w:tc>
        <w:tc>
          <w:tcPr>
            <w:tcW w:w="3640"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上海国际能源交易中心会员</w:t>
            </w:r>
          </w:p>
        </w:tc>
        <w:tc>
          <w:tcPr>
            <w:tcW w:w="2835" w:type="dxa"/>
            <w:noWrap w:val="0"/>
            <w:vAlign w:val="center"/>
          </w:tcPr>
          <w:p>
            <w:pPr>
              <w:keepNext w:val="0"/>
              <w:keepLines w:val="0"/>
              <w:pageBreakBefore w:val="0"/>
              <w:kinsoku/>
              <w:wordWrap/>
              <w:overflowPunct/>
              <w:topLinePunct w:val="0"/>
              <w:autoSpaceDE/>
              <w:autoSpaceDN/>
              <w:bidi w:val="0"/>
              <w:adjustRightInd w:val="0"/>
              <w:snapToGrid w:val="0"/>
              <w:ind w:firstLine="0" w:firstLineChars="0"/>
              <w:rPr>
                <w:rFonts w:ascii="方正正纤黑简体" w:hAnsi="方正正纤黑简体" w:eastAsia="方正正纤黑简体" w:cs="方正正纤黑简体"/>
                <w:sz w:val="18"/>
                <w:szCs w:val="18"/>
              </w:rPr>
            </w:pPr>
            <w:r>
              <w:rPr>
                <w:rFonts w:hint="eastAsia" w:ascii="方正正纤黑简体" w:hAnsi="方正正纤黑简体" w:eastAsia="方正正纤黑简体" w:cs="方正正纤黑简体"/>
                <w:sz w:val="18"/>
                <w:szCs w:val="18"/>
              </w:rPr>
              <w:t>上海国际能源交易中心</w:t>
            </w:r>
          </w:p>
        </w:tc>
      </w:tr>
    </w:tbl>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napToGrid w:val="0"/>
        <w:spacing w:line="440" w:lineRule="exact"/>
        <w:ind w:firstLine="0" w:firstLineChars="0"/>
        <w:jc w:val="left"/>
        <w:rPr>
          <w:rFonts w:hint="eastAsia"/>
          <w:shd w:val="clear" w:color="auto" w:fill="FFFFFF"/>
        </w:rPr>
      </w:pPr>
    </w:p>
    <w:p>
      <w:pPr>
        <w:pStyle w:val="2"/>
        <w:keepNext w:val="0"/>
        <w:keepLines w:val="0"/>
        <w:pageBreakBefore w:val="0"/>
        <w:kinsoku/>
        <w:wordWrap/>
        <w:overflowPunct/>
        <w:topLinePunct w:val="0"/>
        <w:autoSpaceDE/>
        <w:autoSpaceDN/>
        <w:bidi w:val="0"/>
        <w:snapToGrid w:val="0"/>
        <w:ind w:firstLine="0" w:firstLineChars="0"/>
        <w:rPr>
          <w:rFonts w:hint="eastAsia"/>
        </w:rPr>
        <w:sectPr>
          <w:footerReference r:id="rId12" w:type="default"/>
          <w:pgSz w:w="11906" w:h="16838"/>
          <w:pgMar w:top="1440" w:right="1800" w:bottom="1440" w:left="1800" w:header="851" w:footer="992" w:gutter="0"/>
          <w:pgNumType w:start="1"/>
          <w:cols w:space="720" w:num="1"/>
          <w:docGrid w:type="lines" w:linePitch="326" w:charSpace="0"/>
        </w:sect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0" w:firstLineChars="0"/>
        <w:jc w:val="left"/>
        <w:rPr>
          <w:rFonts w:hint="eastAsia" w:hAnsi="宋体" w:cs="宋体"/>
          <w:kern w:val="0"/>
          <w:shd w:val="clear" w:color="auto" w:fill="FFFFFF"/>
          <w:lang w:val="en-US" w:eastAsia="zh-CN"/>
        </w:rPr>
      </w:pPr>
      <w:r>
        <w:rPr>
          <w:rFonts w:hint="eastAsia"/>
          <w:shd w:val="clear" w:color="auto" w:fill="FFFFFF"/>
        </w:rPr>
        <w:t>附录</w:t>
      </w:r>
      <w:r>
        <w:rPr>
          <w:rFonts w:hint="eastAsia"/>
          <w:shd w:val="clear" w:color="auto" w:fill="FFFFFF"/>
          <w:lang w:val="en-US" w:eastAsia="zh-CN"/>
        </w:rPr>
        <w:t>二</w:t>
      </w:r>
      <w:r>
        <w:rPr>
          <w:rFonts w:hint="eastAsia"/>
          <w:shd w:val="clear" w:color="auto" w:fill="FFFFFF"/>
        </w:rPr>
        <w:t>：</w:t>
      </w:r>
    </w:p>
    <w:p>
      <w:pPr>
        <w:snapToGrid/>
        <w:spacing w:line="500" w:lineRule="exact"/>
        <w:ind w:firstLine="0" w:firstLineChars="0"/>
        <w:jc w:val="center"/>
        <w:rPr>
          <w:rFonts w:hint="eastAsia" w:ascii="宋体" w:hAnsi="宋体" w:eastAsia="宋体" w:cs="Times New Roman"/>
          <w:color w:val="000000"/>
          <w:sz w:val="44"/>
          <w:szCs w:val="44"/>
          <w:shd w:val="clear" w:color="auto" w:fill="FFFFFF"/>
        </w:rPr>
      </w:pPr>
    </w:p>
    <w:p>
      <w:pPr>
        <w:snapToGrid/>
        <w:spacing w:line="500" w:lineRule="exact"/>
        <w:ind w:firstLine="0" w:firstLineChars="0"/>
        <w:jc w:val="center"/>
        <w:rPr>
          <w:rFonts w:hint="eastAsia" w:ascii="宋体" w:hAnsi="宋体" w:eastAsia="宋体" w:cs="Times New Roman"/>
          <w:color w:val="000000"/>
          <w:sz w:val="44"/>
          <w:szCs w:val="44"/>
          <w:shd w:val="clear" w:color="auto" w:fill="FFFFFF"/>
        </w:rPr>
      </w:pPr>
      <w:r>
        <w:rPr>
          <w:rFonts w:hint="eastAsia" w:ascii="宋体" w:hAnsi="宋体" w:eastAsia="宋体" w:cs="Times New Roman"/>
          <w:color w:val="000000"/>
          <w:sz w:val="44"/>
          <w:szCs w:val="44"/>
          <w:shd w:val="clear" w:color="auto" w:fill="FFFFFF"/>
        </w:rPr>
        <w:t>东北证券股份有限公司员工合规承诺书</w:t>
      </w:r>
    </w:p>
    <w:p>
      <w:pPr>
        <w:snapToGrid/>
        <w:spacing w:line="500" w:lineRule="exact"/>
        <w:ind w:firstLine="0" w:firstLineChars="0"/>
        <w:jc w:val="center"/>
        <w:rPr>
          <w:rFonts w:hint="eastAsia" w:ascii="宋体" w:hAnsi="宋体" w:eastAsia="宋体" w:cs="Times New Roman"/>
          <w:color w:val="000000"/>
          <w:sz w:val="44"/>
          <w:szCs w:val="44"/>
          <w:shd w:val="clear" w:color="auto" w:fill="FFFFFF"/>
        </w:rPr>
      </w:pPr>
    </w:p>
    <w:p>
      <w:pPr>
        <w:tabs>
          <w:tab w:val="left" w:pos="2775"/>
        </w:tabs>
        <w:snapToGrid/>
        <w:spacing w:line="460" w:lineRule="exact"/>
        <w:ind w:firstLine="560" w:firstLineChars="200"/>
        <w:rPr>
          <w:rFonts w:ascii="宋体" w:hAnsi="宋体" w:eastAsia="宋体" w:cs="Times New Roman"/>
          <w:color w:val="000000"/>
          <w:sz w:val="28"/>
          <w:szCs w:val="28"/>
          <w:shd w:val="clear" w:color="auto" w:fill="FFFFFF"/>
        </w:rPr>
      </w:pPr>
    </w:p>
    <w:p>
      <w:pPr>
        <w:keepNext w:val="0"/>
        <w:keepLines w:val="0"/>
        <w:pageBreakBefore w:val="0"/>
        <w:widowControl w:val="0"/>
        <w:tabs>
          <w:tab w:val="left" w:pos="2775"/>
        </w:tabs>
        <w:kinsoku/>
        <w:wordWrap/>
        <w:overflowPunct/>
        <w:topLinePunct w:val="0"/>
        <w:autoSpaceDE/>
        <w:autoSpaceDN/>
        <w:bidi w:val="0"/>
        <w:adjustRightInd/>
        <w:snapToGrid/>
        <w:spacing w:line="560" w:lineRule="atLeast"/>
        <w:ind w:firstLine="560" w:firstLineChars="200"/>
        <w:textAlignment w:val="auto"/>
        <w:rPr>
          <w:rFonts w:hint="eastAsia" w:ascii="宋体" w:hAnsi="宋体" w:eastAsia="宋体" w:cs="Times New Roman"/>
          <w:color w:val="000000"/>
          <w:sz w:val="28"/>
          <w:szCs w:val="28"/>
          <w:shd w:val="clear" w:color="auto" w:fill="FFFFFF"/>
        </w:rPr>
      </w:pPr>
      <w:r>
        <w:rPr>
          <w:rFonts w:hint="eastAsia" w:ascii="宋体" w:hAnsi="宋体" w:eastAsia="宋体" w:cs="Times New Roman"/>
          <w:color w:val="000000"/>
          <w:sz w:val="28"/>
          <w:szCs w:val="28"/>
          <w:shd w:val="clear" w:color="auto" w:fill="FFFFFF"/>
        </w:rPr>
        <w:t>本人</w:t>
      </w:r>
      <w:r>
        <w:rPr>
          <w:rFonts w:hint="eastAsia" w:ascii="宋体" w:hAnsi="宋体" w:eastAsia="宋体" w:cs="Times New Roman"/>
          <w:sz w:val="28"/>
          <w:szCs w:val="28"/>
          <w:shd w:val="clear" w:color="auto" w:fill="FFFFFF"/>
          <w:lang w:eastAsia="zh-CN"/>
        </w:rPr>
        <w:t>（</w:t>
      </w:r>
      <w:r>
        <w:rPr>
          <w:rFonts w:hint="eastAsia" w:ascii="宋体" w:hAnsi="宋体" w:eastAsia="宋体" w:cs="Times New Roman"/>
          <w:sz w:val="28"/>
          <w:szCs w:val="28"/>
          <w:shd w:val="clear" w:color="auto" w:fill="FFFFFF"/>
          <w:lang w:val="en-US" w:eastAsia="zh-CN"/>
        </w:rPr>
        <w:t xml:space="preserve">姓名：     身份证号：                 </w:t>
      </w:r>
      <w:r>
        <w:rPr>
          <w:rFonts w:hint="eastAsia" w:ascii="宋体" w:hAnsi="宋体" w:eastAsia="宋体" w:cs="Times New Roman"/>
          <w:sz w:val="28"/>
          <w:szCs w:val="28"/>
          <w:shd w:val="clear" w:color="auto" w:fill="FFFFFF"/>
          <w:lang w:eastAsia="zh-CN"/>
        </w:rPr>
        <w:t>）</w:t>
      </w:r>
      <w:r>
        <w:rPr>
          <w:rFonts w:hint="eastAsia" w:ascii="宋体" w:hAnsi="宋体" w:eastAsia="宋体" w:cs="Times New Roman"/>
          <w:color w:val="000000"/>
          <w:sz w:val="28"/>
          <w:szCs w:val="28"/>
          <w:shd w:val="clear" w:color="auto" w:fill="FFFFFF"/>
        </w:rPr>
        <w:t>郑重承诺：</w:t>
      </w:r>
    </w:p>
    <w:p>
      <w:pPr>
        <w:keepNext w:val="0"/>
        <w:keepLines w:val="0"/>
        <w:pageBreakBefore w:val="0"/>
        <w:widowControl w:val="0"/>
        <w:tabs>
          <w:tab w:val="left" w:pos="2775"/>
        </w:tabs>
        <w:kinsoku/>
        <w:wordWrap/>
        <w:overflowPunct/>
        <w:topLinePunct w:val="0"/>
        <w:autoSpaceDE/>
        <w:autoSpaceDN/>
        <w:bidi w:val="0"/>
        <w:adjustRightInd/>
        <w:snapToGrid/>
        <w:spacing w:line="560" w:lineRule="atLeast"/>
        <w:ind w:firstLine="560" w:firstLineChars="200"/>
        <w:textAlignment w:val="auto"/>
        <w:rPr>
          <w:rFonts w:hint="eastAsia" w:ascii="宋体" w:hAnsi="宋体" w:eastAsia="宋体" w:cs="Times New Roman"/>
          <w:color w:val="000000"/>
          <w:sz w:val="28"/>
          <w:szCs w:val="28"/>
          <w:shd w:val="clear" w:color="auto" w:fill="FFFFFF"/>
        </w:rPr>
      </w:pPr>
      <w:r>
        <w:rPr>
          <w:rFonts w:hint="eastAsia" w:ascii="宋体" w:hAnsi="宋体" w:eastAsia="宋体" w:cs="Times New Roman"/>
          <w:color w:val="000000"/>
          <w:sz w:val="28"/>
          <w:szCs w:val="28"/>
          <w:shd w:val="clear" w:color="auto" w:fill="FFFFFF"/>
        </w:rPr>
        <w:t>我已了解合规对公司及本人的重要作用和意义，合规是公司发展和本人职业生涯的基础。在工作中，我将主动合规，确保自己所承担的业务活动符合相应法律法规、自律规则及公司制度的规定。我已了解并掌握了《员工合规手册》的所有要求，并将在工作中严格遵守。</w:t>
      </w:r>
    </w:p>
    <w:p>
      <w:pPr>
        <w:tabs>
          <w:tab w:val="left" w:pos="2775"/>
        </w:tabs>
        <w:snapToGrid/>
        <w:spacing w:line="560" w:lineRule="atLeast"/>
        <w:ind w:firstLine="560" w:firstLineChars="200"/>
        <w:rPr>
          <w:rFonts w:hint="eastAsia" w:ascii="宋体" w:hAnsi="宋体" w:eastAsia="宋体" w:cs="Times New Roman"/>
          <w:color w:val="000000"/>
          <w:sz w:val="28"/>
          <w:szCs w:val="28"/>
          <w:shd w:val="clear" w:color="auto" w:fill="FFFFFF"/>
        </w:rPr>
      </w:pPr>
      <w:r>
        <w:rPr>
          <w:rFonts w:hint="eastAsia" w:ascii="宋体" w:hAnsi="宋体" w:eastAsia="宋体" w:cs="Times New Roman"/>
          <w:color w:val="000000"/>
          <w:sz w:val="28"/>
          <w:szCs w:val="28"/>
          <w:shd w:val="clear" w:color="auto" w:fill="FFFFFF"/>
        </w:rPr>
        <w:t>本人自愿签署本承诺书，保证</w:t>
      </w:r>
      <w:r>
        <w:rPr>
          <w:rFonts w:hint="eastAsia" w:ascii="宋体" w:hAnsi="宋体" w:eastAsia="宋体" w:cs="Times New Roman"/>
          <w:color w:val="000000"/>
          <w:sz w:val="28"/>
          <w:szCs w:val="28"/>
          <w:shd w:val="clear" w:color="auto" w:fill="FFFFFF"/>
          <w:lang w:eastAsia="zh-CN"/>
        </w:rPr>
        <w:t>合规执业</w:t>
      </w:r>
      <w:r>
        <w:rPr>
          <w:rFonts w:hint="eastAsia" w:ascii="宋体" w:hAnsi="宋体" w:eastAsia="宋体" w:cs="Times New Roman"/>
          <w:color w:val="000000"/>
          <w:sz w:val="28"/>
          <w:szCs w:val="28"/>
          <w:shd w:val="clear" w:color="auto" w:fill="FFFFFF"/>
        </w:rPr>
        <w:t>，并自愿接受监督；对在职期间未能履行承诺的行为，本人愿承担一切责任。</w:t>
      </w:r>
    </w:p>
    <w:p>
      <w:pPr>
        <w:keepNext w:val="0"/>
        <w:keepLines w:val="0"/>
        <w:pageBreakBefore w:val="0"/>
        <w:widowControl w:val="0"/>
        <w:tabs>
          <w:tab w:val="left" w:pos="2775"/>
        </w:tabs>
        <w:kinsoku/>
        <w:wordWrap/>
        <w:overflowPunct/>
        <w:topLinePunct w:val="0"/>
        <w:autoSpaceDE/>
        <w:autoSpaceDN/>
        <w:bidi w:val="0"/>
        <w:adjustRightInd/>
        <w:snapToGrid/>
        <w:spacing w:line="560" w:lineRule="atLeast"/>
        <w:ind w:firstLine="600" w:firstLineChars="200"/>
        <w:textAlignment w:val="auto"/>
        <w:rPr>
          <w:rFonts w:hint="eastAsia" w:ascii="宋体" w:hAnsi="宋体" w:eastAsia="宋体" w:cs="Times New Roman"/>
          <w:color w:val="000000"/>
          <w:sz w:val="30"/>
          <w:szCs w:val="30"/>
          <w:shd w:val="clear" w:color="auto" w:fill="FFFFFF"/>
        </w:rPr>
      </w:pPr>
    </w:p>
    <w:p>
      <w:pPr>
        <w:tabs>
          <w:tab w:val="left" w:pos="2775"/>
        </w:tabs>
        <w:snapToGrid/>
        <w:spacing w:line="240" w:lineRule="auto"/>
        <w:ind w:firstLine="600" w:firstLineChars="200"/>
        <w:rPr>
          <w:rFonts w:hint="eastAsia" w:ascii="宋体" w:hAnsi="宋体" w:eastAsia="宋体" w:cs="Times New Roman"/>
          <w:color w:val="000000"/>
          <w:sz w:val="30"/>
          <w:szCs w:val="30"/>
          <w:shd w:val="clear" w:color="auto" w:fill="FFFFFF"/>
        </w:rPr>
      </w:pPr>
    </w:p>
    <w:p>
      <w:pPr>
        <w:tabs>
          <w:tab w:val="left" w:pos="2775"/>
        </w:tabs>
        <w:snapToGrid/>
        <w:spacing w:line="480" w:lineRule="exact"/>
        <w:ind w:firstLine="4760" w:firstLineChars="1700"/>
        <w:rPr>
          <w:rFonts w:hint="eastAsia" w:ascii="宋体" w:hAnsi="宋体" w:eastAsia="宋体" w:cs="Times New Roman"/>
          <w:color w:val="000000"/>
          <w:sz w:val="28"/>
          <w:szCs w:val="28"/>
          <w:shd w:val="clear" w:color="auto" w:fill="FFFFFF"/>
        </w:rPr>
      </w:pPr>
      <w:r>
        <w:rPr>
          <w:rFonts w:hint="eastAsia" w:ascii="宋体" w:hAnsi="宋体" w:eastAsia="宋体" w:cs="Times New Roman"/>
          <w:color w:val="000000"/>
          <w:sz w:val="28"/>
          <w:szCs w:val="28"/>
          <w:shd w:val="clear" w:color="auto" w:fill="FFFFFF"/>
        </w:rPr>
        <w:t>承诺人</w:t>
      </w:r>
      <w:r>
        <w:rPr>
          <w:rFonts w:hint="eastAsia" w:ascii="宋体" w:hAnsi="宋体" w:eastAsia="宋体" w:cs="Times New Roman"/>
          <w:color w:val="000000"/>
          <w:sz w:val="28"/>
          <w:szCs w:val="28"/>
          <w:shd w:val="clear" w:color="auto" w:fill="FFFFFF"/>
          <w:lang w:eastAsia="zh-CN"/>
        </w:rPr>
        <w:t>（</w:t>
      </w:r>
      <w:r>
        <w:rPr>
          <w:rFonts w:hint="eastAsia" w:ascii="宋体" w:hAnsi="宋体" w:eastAsia="宋体" w:cs="Times New Roman"/>
          <w:color w:val="000000"/>
          <w:sz w:val="28"/>
          <w:szCs w:val="28"/>
          <w:shd w:val="clear" w:color="auto" w:fill="FFFFFF"/>
        </w:rPr>
        <w:t>签字</w:t>
      </w:r>
      <w:r>
        <w:rPr>
          <w:rFonts w:hint="eastAsia" w:ascii="宋体" w:hAnsi="宋体" w:eastAsia="宋体" w:cs="Times New Roman"/>
          <w:color w:val="000000"/>
          <w:sz w:val="28"/>
          <w:szCs w:val="28"/>
          <w:shd w:val="clear" w:color="auto" w:fill="FFFFFF"/>
          <w:lang w:eastAsia="zh-CN"/>
        </w:rPr>
        <w:t>）</w:t>
      </w:r>
      <w:r>
        <w:rPr>
          <w:rFonts w:hint="eastAsia" w:ascii="宋体" w:hAnsi="宋体" w:eastAsia="宋体" w:cs="Times New Roman"/>
          <w:color w:val="000000"/>
          <w:sz w:val="28"/>
          <w:szCs w:val="28"/>
          <w:shd w:val="clear" w:color="auto" w:fill="FFFFFF"/>
        </w:rPr>
        <w:t>：</w:t>
      </w:r>
    </w:p>
    <w:p>
      <w:pPr>
        <w:tabs>
          <w:tab w:val="left" w:pos="2775"/>
        </w:tabs>
        <w:snapToGrid/>
        <w:spacing w:line="480" w:lineRule="exact"/>
        <w:ind w:firstLine="5600" w:firstLineChars="2000"/>
        <w:rPr>
          <w:rFonts w:ascii="宋体" w:hAnsi="宋体" w:eastAsia="宋体" w:cs="Times New Roman"/>
          <w:color w:val="000000"/>
          <w:sz w:val="28"/>
          <w:szCs w:val="28"/>
          <w:shd w:val="clear" w:color="auto" w:fill="FFFFFF"/>
        </w:rPr>
      </w:pPr>
    </w:p>
    <w:p>
      <w:pPr>
        <w:tabs>
          <w:tab w:val="left" w:pos="2775"/>
        </w:tabs>
        <w:snapToGrid/>
        <w:spacing w:line="480" w:lineRule="exact"/>
        <w:ind w:firstLine="5600" w:firstLineChars="2000"/>
        <w:rPr>
          <w:rFonts w:hint="eastAsia" w:ascii="宋体" w:hAnsi="宋体" w:eastAsia="宋体" w:cs="Times New Roman"/>
          <w:color w:val="000000"/>
          <w:sz w:val="28"/>
          <w:szCs w:val="28"/>
          <w:shd w:val="clear" w:color="auto" w:fill="FFFFFF"/>
        </w:rPr>
      </w:pPr>
      <w:r>
        <w:rPr>
          <w:rFonts w:hint="eastAsia" w:ascii="宋体" w:hAnsi="宋体" w:eastAsia="宋体" w:cs="Times New Roman"/>
          <w:color w:val="000000"/>
          <w:sz w:val="28"/>
          <w:szCs w:val="28"/>
          <w:shd w:val="clear" w:color="auto" w:fill="FFFFFF"/>
        </w:rPr>
        <w:t>年   月   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left"/>
        <w:rPr>
          <w:rFonts w:hint="eastAsia" w:hAnsi="宋体" w:cs="宋体"/>
          <w:kern w:val="0"/>
          <w:shd w:val="clear" w:color="auto" w:fill="FFFFFF"/>
        </w:rPr>
      </w:pPr>
    </w:p>
    <w:p>
      <w:pPr>
        <w:pStyle w:val="2"/>
        <w:rPr>
          <w:shd w:val="clear" w:color="auto" w:fill="FFFFFF"/>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left"/>
        <w:rPr>
          <w:shd w:val="clear" w:color="auto" w:fill="FFFFFF"/>
        </w:rPr>
      </w:pPr>
    </w:p>
    <w:sectPr>
      <w:pgSz w:w="11906" w:h="16838"/>
      <w:pgMar w:top="1440" w:right="1800" w:bottom="1440" w:left="1800" w:header="851" w:footer="992" w:gutter="0"/>
      <w:pgNumType w:start="1"/>
      <w:cols w:space="72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0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幼圆">
    <w:altName w:val="苹方-简"/>
    <w:panose1 w:val="02010509060101010101"/>
    <w:charset w:val="00"/>
    <w:family w:val="modern"/>
    <w:pitch w:val="default"/>
    <w:sig w:usb0="00000001" w:usb1="080E0000" w:usb2="00000000" w:usb3="00000000" w:csb0="00040000" w:csb1="00000000"/>
  </w:font>
  <w:font w:name="Arial">
    <w:panose1 w:val="020B0604020202090204"/>
    <w:charset w:val="00"/>
    <w:family w:val="swiss"/>
    <w:pitch w:val="default"/>
    <w:sig w:usb0="E0000AFF" w:usb1="00007843" w:usb2="00000001" w:usb3="00000000" w:csb0="400001BF" w:csb1="DFF70000"/>
  </w:font>
  <w:font w:name="仿宋_GB2312">
    <w:altName w:val="方正仿宋_GBK"/>
    <w:panose1 w:val="02010609030101010101"/>
    <w:charset w:val="00"/>
    <w:family w:val="auto"/>
    <w:pitch w:val="default"/>
    <w:sig w:usb0="00000001" w:usb1="080E0000" w:usb2="00000000" w:usb3="00000000" w:csb0="00040000" w:csb1="00000000"/>
  </w:font>
  <w:font w:name="Microsoft JhengHei">
    <w:altName w:val="汉仪中简黑简"/>
    <w:panose1 w:val="020B0604030504040204"/>
    <w:charset w:val="00"/>
    <w:family w:val="swiss"/>
    <w:pitch w:val="default"/>
    <w:sig w:usb0="000002A7" w:usb1="28CF4400" w:usb2="00000016" w:usb3="00000000" w:csb0="00100009" w:csb1="00000000"/>
  </w:font>
  <w:font w:name="Courier New">
    <w:panose1 w:val="02070409020205090404"/>
    <w:charset w:val="00"/>
    <w:family w:val="modern"/>
    <w:pitch w:val="default"/>
    <w:sig w:usb0="E0000AFF" w:usb1="40007843" w:usb2="00000001" w:usb3="00000000" w:csb0="400001BF" w:csb1="DFF70000"/>
  </w:font>
  <w:font w:name="方正仿宋简体">
    <w:altName w:val="方正仿宋_GBK"/>
    <w:panose1 w:val="00000000000000000000"/>
    <w:charset w:val="00"/>
    <w:family w:val="auto"/>
    <w:pitch w:val="default"/>
    <w:sig w:usb0="00000000" w:usb1="00000000" w:usb2="00000000" w:usb3="00000000" w:csb0="00040001" w:csb1="00000000"/>
  </w:font>
  <w:font w:name="Calibri Light">
    <w:altName w:val="Helvetica Neue"/>
    <w:panose1 w:val="020F0302020204030204"/>
    <w:charset w:val="00"/>
    <w:family w:val="swiss"/>
    <w:pitch w:val="default"/>
    <w:sig w:usb0="E4002EFF" w:usb1="C000247B" w:usb2="00000009" w:usb3="00000000" w:csb0="200001FF" w:csb1="00000000"/>
  </w:font>
  <w:font w:name="Cambria">
    <w:altName w:val="苹方-简"/>
    <w:panose1 w:val="02040503050406030204"/>
    <w:charset w:val="00"/>
    <w:family w:val="auto"/>
    <w:pitch w:val="default"/>
    <w:sig w:usb0="E00006FF" w:usb1="420024FF" w:usb2="02000000" w:usb3="00000000" w:csb0="2000019F" w:csb1="00000000"/>
  </w:font>
  <w:font w:name="ˎ̥">
    <w:altName w:val="苹方-简"/>
    <w:panose1 w:val="00000000000000000000"/>
    <w:charset w:val="00"/>
    <w:family w:val="auto"/>
    <w:pitch w:val="default"/>
    <w:sig w:usb0="00000000" w:usb1="00000000" w:usb2="00000000" w:usb3="00000000" w:csb0="00040001" w:csb1="00000000"/>
  </w:font>
  <w:font w:name="黑体">
    <w:altName w:val="汉仪中黑KW"/>
    <w:panose1 w:val="02010609060101010101"/>
    <w:charset w:val="00"/>
    <w:family w:val="auto"/>
    <w:pitch w:val="default"/>
    <w:sig w:usb0="800002BF" w:usb1="38CF7CFA" w:usb2="00000016" w:usb3="00000000" w:csb0="00040001" w:csb1="00000000"/>
  </w:font>
  <w:font w:name="仿宋">
    <w:altName w:val="方正仿宋_GBK"/>
    <w:panose1 w:val="02010609060101010101"/>
    <w:charset w:val="00"/>
    <w:family w:val="auto"/>
    <w:pitch w:val="default"/>
    <w:sig w:usb0="800002BF" w:usb1="38CF7CFA" w:usb2="00000016" w:usb3="00000000" w:csb0="00040001" w:csb1="00000000"/>
  </w:font>
  <w:font w:name="方正正纤黑简体">
    <w:altName w:val="汉仪中黑KW"/>
    <w:panose1 w:val="02010600010101010101"/>
    <w:charset w:val="00"/>
    <w:family w:val="auto"/>
    <w:pitch w:val="default"/>
    <w:sig w:usb0="00000000" w:usb1="00000000" w:usb2="00000012" w:usb3="00000000" w:csb0="00040001" w:csb1="00000000"/>
  </w:font>
  <w:font w:name="___WRD_EMBED_SUB_326">
    <w:altName w:val="苹方-简"/>
    <w:panose1 w:val="00000000000000000000"/>
    <w:charset w:val="00"/>
    <w:family w:val="auto"/>
    <w:pitch w:val="default"/>
    <w:sig w:usb0="00000000" w:usb1="00000000" w:usb2="00000012" w:usb3="00000000" w:csb0="00040001" w:csb1="00000000"/>
  </w:font>
  <w:font w:name="微软雅黑">
    <w:altName w:val="汉仪旗黑"/>
    <w:panose1 w:val="020B0503020204020204"/>
    <w:charset w:val="00"/>
    <w:family w:val="auto"/>
    <w:pitch w:val="default"/>
    <w:sig w:usb0="80000287" w:usb1="2ACF3C5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00"/>
      <w:rPr>
        <w:rStyle w:val="30"/>
      </w:rPr>
    </w:pPr>
    <w:r>
      <w:fldChar w:fldCharType="begin"/>
    </w:r>
    <w:r>
      <w:rPr>
        <w:rStyle w:val="30"/>
      </w:rPr>
      <w:instrText xml:space="preserve">PAGE  </w:instrText>
    </w:r>
    <w:r>
      <w:fldChar w:fldCharType="end"/>
    </w:r>
  </w:p>
  <w:p>
    <w:pPr>
      <w:pStyle w:val="16"/>
      <w:ind w:firstLine="400"/>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0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00"/>
      <w:jc w:val="center"/>
    </w:pPr>
    <w:r>
      <w:fldChar w:fldCharType="begin"/>
    </w:r>
    <w:r>
      <w:instrText xml:space="preserve"> PAGE   \* MERGEFORMAT </w:instrText>
    </w:r>
    <w:r>
      <w:fldChar w:fldCharType="separate"/>
    </w:r>
    <w:r>
      <w:rPr>
        <w:lang w:val="zh-CN"/>
      </w:rPr>
      <w:t>IV</w:t>
    </w:r>
    <w:r>
      <w:rPr>
        <w:lang w:val="zh-CN"/>
      </w:rPr>
      <w:fldChar w:fldCharType="end"/>
    </w:r>
  </w:p>
  <w:p>
    <w:pPr>
      <w:pStyle w:val="16"/>
      <w:ind w:firstLine="40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00"/>
      <w:jc w:val="center"/>
    </w:pPr>
    <w:r>
      <w:fldChar w:fldCharType="begin"/>
    </w:r>
    <w:r>
      <w:instrText xml:space="preserve"> PAGE   \* MERGEFORMAT </w:instrText>
    </w:r>
    <w:r>
      <w:fldChar w:fldCharType="separate"/>
    </w:r>
    <w:r>
      <w:rPr>
        <w:lang w:val="zh-CN"/>
      </w:rPr>
      <w:t>15</w:t>
    </w:r>
    <w:r>
      <w:rPr>
        <w:lang w:val="zh-CN"/>
      </w:rPr>
      <w:fldChar w:fldCharType="end"/>
    </w:r>
  </w:p>
  <w:p>
    <w:pPr>
      <w:pStyle w:val="16"/>
      <w:ind w:firstLine="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00"/>
    </w:pPr>
    <w:r>
      <w:drawing>
        <wp:anchor distT="0" distB="0" distL="114300" distR="114300" simplePos="0" relativeHeight="251660288" behindDoc="0" locked="0" layoutInCell="1" allowOverlap="1">
          <wp:simplePos x="0" y="0"/>
          <wp:positionH relativeFrom="column">
            <wp:posOffset>21590</wp:posOffset>
          </wp:positionH>
          <wp:positionV relativeFrom="paragraph">
            <wp:posOffset>-73660</wp:posOffset>
          </wp:positionV>
          <wp:extent cx="1938655" cy="265430"/>
          <wp:effectExtent l="0" t="0" r="17145" b="13970"/>
          <wp:wrapNone/>
          <wp:docPr id="4" name="图片 1" descr="标识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标识05"/>
                  <pic:cNvPicPr>
                    <a:picLocks noChangeAspect="1"/>
                  </pic:cNvPicPr>
                </pic:nvPicPr>
                <pic:blipFill>
                  <a:blip r:embed="rId1"/>
                  <a:stretch>
                    <a:fillRect/>
                  </a:stretch>
                </pic:blipFill>
                <pic:spPr>
                  <a:xfrm>
                    <a:off x="0" y="0"/>
                    <a:ext cx="1938655" cy="265430"/>
                  </a:xfrm>
                  <a:prstGeom prst="rect">
                    <a:avLst/>
                  </a:prstGeom>
                  <a:noFill/>
                  <a:ln>
                    <a:noFill/>
                  </a:ln>
                </pic:spPr>
              </pic:pic>
            </a:graphicData>
          </a:graphic>
        </wp:anchor>
      </w:drawing>
    </w:r>
    <w:r>
      <w:rPr>
        <w:rFonts w:hint="eastAsia"/>
      </w:rPr>
      <w:tab/>
    </w:r>
    <w:r>
      <w:rPr>
        <w:rFonts w:hint="eastAsia"/>
      </w:rPr>
      <w:t xml:space="preserve">                                                                      合规手册</w:t>
    </w:r>
  </w:p>
  <w:p>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3870960"/>
          <wp:effectExtent l="0" t="0" r="0" b="0"/>
          <wp:wrapNone/>
          <wp:docPr id="3" name="WordPictureWatermark33790" descr="公司logo透明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3790" descr="公司logo透明版"/>
                  <pic:cNvPicPr>
                    <a:picLocks noChangeAspect="1"/>
                  </pic:cNvPicPr>
                </pic:nvPicPr>
                <pic:blipFill>
                  <a:blip r:embed="rId2">
                    <a:lum bright="69998" contrast="-70001"/>
                  </a:blip>
                  <a:stretch>
                    <a:fillRect/>
                  </a:stretch>
                </pic:blipFill>
                <pic:spPr>
                  <a:xfrm>
                    <a:off x="0" y="0"/>
                    <a:ext cx="5274310" cy="387096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00"/>
    </w:pPr>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D8E198"/>
    <w:multiLevelType w:val="singleLevel"/>
    <w:tmpl w:val="59D8E19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2"/>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20"/>
  <w:drawingGridVerticalSpacing w:val="163"/>
  <w:displayHorizontalDrawingGridEvery w:val="0"/>
  <w:displayVerticalDrawingGridEvery w:val="2"/>
  <w:characterSpacingControl w:val="compressPunctuation"/>
  <w:doNotValidateAgainstSchema/>
  <w:doNotDemarcateInvalidXml/>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YTE4ZGE4ODQxN2M3YmJmZjkzYjFmMTJkZDUzNWUifQ=="/>
  </w:docVars>
  <w:rsids>
    <w:rsidRoot w:val="00172A27"/>
    <w:rsid w:val="000014D2"/>
    <w:rsid w:val="00014BE0"/>
    <w:rsid w:val="000356B7"/>
    <w:rsid w:val="000576C6"/>
    <w:rsid w:val="00060965"/>
    <w:rsid w:val="00062348"/>
    <w:rsid w:val="0006316E"/>
    <w:rsid w:val="000712E8"/>
    <w:rsid w:val="00072852"/>
    <w:rsid w:val="000774D2"/>
    <w:rsid w:val="00094BB0"/>
    <w:rsid w:val="000A4A79"/>
    <w:rsid w:val="000B1FDB"/>
    <w:rsid w:val="000D0AC3"/>
    <w:rsid w:val="000E1470"/>
    <w:rsid w:val="000F012E"/>
    <w:rsid w:val="000F2073"/>
    <w:rsid w:val="000F2B41"/>
    <w:rsid w:val="000F7F3D"/>
    <w:rsid w:val="001210FA"/>
    <w:rsid w:val="00126DCC"/>
    <w:rsid w:val="00133AF6"/>
    <w:rsid w:val="001344F6"/>
    <w:rsid w:val="0015289D"/>
    <w:rsid w:val="001576B1"/>
    <w:rsid w:val="001702A6"/>
    <w:rsid w:val="00172A27"/>
    <w:rsid w:val="00174BD1"/>
    <w:rsid w:val="001771A9"/>
    <w:rsid w:val="00177BC0"/>
    <w:rsid w:val="00190837"/>
    <w:rsid w:val="00192D32"/>
    <w:rsid w:val="00192F76"/>
    <w:rsid w:val="00193ECD"/>
    <w:rsid w:val="0019436F"/>
    <w:rsid w:val="001C5DE4"/>
    <w:rsid w:val="001C72A4"/>
    <w:rsid w:val="001D2224"/>
    <w:rsid w:val="001D296B"/>
    <w:rsid w:val="001E708F"/>
    <w:rsid w:val="001F5B13"/>
    <w:rsid w:val="0021369F"/>
    <w:rsid w:val="00217625"/>
    <w:rsid w:val="00223D3D"/>
    <w:rsid w:val="00231C60"/>
    <w:rsid w:val="00235877"/>
    <w:rsid w:val="0024306C"/>
    <w:rsid w:val="0025319A"/>
    <w:rsid w:val="0026298E"/>
    <w:rsid w:val="00263971"/>
    <w:rsid w:val="002A38F5"/>
    <w:rsid w:val="002C0760"/>
    <w:rsid w:val="002C5FDF"/>
    <w:rsid w:val="002D3808"/>
    <w:rsid w:val="002F698D"/>
    <w:rsid w:val="002F7370"/>
    <w:rsid w:val="00301E6D"/>
    <w:rsid w:val="00304AF4"/>
    <w:rsid w:val="003171BF"/>
    <w:rsid w:val="003321B0"/>
    <w:rsid w:val="00333C8F"/>
    <w:rsid w:val="00337F78"/>
    <w:rsid w:val="00342ABB"/>
    <w:rsid w:val="00343B31"/>
    <w:rsid w:val="0034771F"/>
    <w:rsid w:val="00360140"/>
    <w:rsid w:val="00376E94"/>
    <w:rsid w:val="00395FCB"/>
    <w:rsid w:val="003A3EB0"/>
    <w:rsid w:val="003C2851"/>
    <w:rsid w:val="003C785C"/>
    <w:rsid w:val="003E75DA"/>
    <w:rsid w:val="00405854"/>
    <w:rsid w:val="00410B70"/>
    <w:rsid w:val="00416976"/>
    <w:rsid w:val="00427CFC"/>
    <w:rsid w:val="00435979"/>
    <w:rsid w:val="0044037D"/>
    <w:rsid w:val="0044290D"/>
    <w:rsid w:val="00443997"/>
    <w:rsid w:val="004476E1"/>
    <w:rsid w:val="00471A5C"/>
    <w:rsid w:val="00480D64"/>
    <w:rsid w:val="00481739"/>
    <w:rsid w:val="004861F2"/>
    <w:rsid w:val="00486F63"/>
    <w:rsid w:val="004946AB"/>
    <w:rsid w:val="004A6D27"/>
    <w:rsid w:val="004B6184"/>
    <w:rsid w:val="004B7C89"/>
    <w:rsid w:val="004C63BA"/>
    <w:rsid w:val="004D6A51"/>
    <w:rsid w:val="004E74B8"/>
    <w:rsid w:val="004F4498"/>
    <w:rsid w:val="004F7AC3"/>
    <w:rsid w:val="005017D8"/>
    <w:rsid w:val="005025FF"/>
    <w:rsid w:val="00524670"/>
    <w:rsid w:val="00534227"/>
    <w:rsid w:val="00536D88"/>
    <w:rsid w:val="0054316C"/>
    <w:rsid w:val="00544CD1"/>
    <w:rsid w:val="00545570"/>
    <w:rsid w:val="00561831"/>
    <w:rsid w:val="00565645"/>
    <w:rsid w:val="00571F65"/>
    <w:rsid w:val="00576E4B"/>
    <w:rsid w:val="0058088D"/>
    <w:rsid w:val="0058180F"/>
    <w:rsid w:val="005824A8"/>
    <w:rsid w:val="00586DDA"/>
    <w:rsid w:val="00587F6E"/>
    <w:rsid w:val="005911A8"/>
    <w:rsid w:val="005943C3"/>
    <w:rsid w:val="00594A88"/>
    <w:rsid w:val="00595BBC"/>
    <w:rsid w:val="00597A03"/>
    <w:rsid w:val="005A7D6E"/>
    <w:rsid w:val="005B338C"/>
    <w:rsid w:val="005B429E"/>
    <w:rsid w:val="005E0616"/>
    <w:rsid w:val="005F0697"/>
    <w:rsid w:val="005F2670"/>
    <w:rsid w:val="00600D12"/>
    <w:rsid w:val="0060555C"/>
    <w:rsid w:val="006245ED"/>
    <w:rsid w:val="00646E16"/>
    <w:rsid w:val="006478A5"/>
    <w:rsid w:val="00652C19"/>
    <w:rsid w:val="00654243"/>
    <w:rsid w:val="006871CD"/>
    <w:rsid w:val="00687EFB"/>
    <w:rsid w:val="00691452"/>
    <w:rsid w:val="006B5E69"/>
    <w:rsid w:val="006C6DF2"/>
    <w:rsid w:val="006C78F2"/>
    <w:rsid w:val="006D6077"/>
    <w:rsid w:val="006D7DF9"/>
    <w:rsid w:val="006F4DE4"/>
    <w:rsid w:val="0070284D"/>
    <w:rsid w:val="00704DA2"/>
    <w:rsid w:val="007136DE"/>
    <w:rsid w:val="00714A87"/>
    <w:rsid w:val="007162EC"/>
    <w:rsid w:val="007168D4"/>
    <w:rsid w:val="00716964"/>
    <w:rsid w:val="00717809"/>
    <w:rsid w:val="007225F5"/>
    <w:rsid w:val="00724B95"/>
    <w:rsid w:val="00732A37"/>
    <w:rsid w:val="007346FC"/>
    <w:rsid w:val="007419B3"/>
    <w:rsid w:val="00754A8B"/>
    <w:rsid w:val="00756098"/>
    <w:rsid w:val="00766DA9"/>
    <w:rsid w:val="00772812"/>
    <w:rsid w:val="0077314A"/>
    <w:rsid w:val="007857D3"/>
    <w:rsid w:val="00785CBE"/>
    <w:rsid w:val="007967E5"/>
    <w:rsid w:val="0079798B"/>
    <w:rsid w:val="007A297A"/>
    <w:rsid w:val="007A6EFC"/>
    <w:rsid w:val="007B59F4"/>
    <w:rsid w:val="007C725E"/>
    <w:rsid w:val="007D1BAD"/>
    <w:rsid w:val="007D31AF"/>
    <w:rsid w:val="007D5126"/>
    <w:rsid w:val="007D7BBC"/>
    <w:rsid w:val="007E24D1"/>
    <w:rsid w:val="007E338F"/>
    <w:rsid w:val="007E6852"/>
    <w:rsid w:val="007F041E"/>
    <w:rsid w:val="007F4731"/>
    <w:rsid w:val="00802CE8"/>
    <w:rsid w:val="0080432D"/>
    <w:rsid w:val="008046D9"/>
    <w:rsid w:val="00817AA3"/>
    <w:rsid w:val="0082746C"/>
    <w:rsid w:val="0083061F"/>
    <w:rsid w:val="00834A0B"/>
    <w:rsid w:val="008375DD"/>
    <w:rsid w:val="008424FD"/>
    <w:rsid w:val="008431DA"/>
    <w:rsid w:val="00847213"/>
    <w:rsid w:val="0085023A"/>
    <w:rsid w:val="008539F8"/>
    <w:rsid w:val="008567AE"/>
    <w:rsid w:val="00871845"/>
    <w:rsid w:val="008972A0"/>
    <w:rsid w:val="008A125D"/>
    <w:rsid w:val="008A7C1C"/>
    <w:rsid w:val="008B169D"/>
    <w:rsid w:val="008B4B11"/>
    <w:rsid w:val="008B5386"/>
    <w:rsid w:val="008C4BCC"/>
    <w:rsid w:val="008E2E3B"/>
    <w:rsid w:val="008E64F6"/>
    <w:rsid w:val="00916158"/>
    <w:rsid w:val="00927204"/>
    <w:rsid w:val="00933DEE"/>
    <w:rsid w:val="00935519"/>
    <w:rsid w:val="00935FFF"/>
    <w:rsid w:val="0094076A"/>
    <w:rsid w:val="00944B87"/>
    <w:rsid w:val="0095402E"/>
    <w:rsid w:val="009605E4"/>
    <w:rsid w:val="00961178"/>
    <w:rsid w:val="009662C7"/>
    <w:rsid w:val="00972CFC"/>
    <w:rsid w:val="00980BC3"/>
    <w:rsid w:val="009878EF"/>
    <w:rsid w:val="009A0E11"/>
    <w:rsid w:val="009B0071"/>
    <w:rsid w:val="009B2321"/>
    <w:rsid w:val="009B4E1E"/>
    <w:rsid w:val="009B765E"/>
    <w:rsid w:val="009C28CB"/>
    <w:rsid w:val="009C3CCD"/>
    <w:rsid w:val="009C5CCA"/>
    <w:rsid w:val="009D325A"/>
    <w:rsid w:val="009D56E7"/>
    <w:rsid w:val="009D5850"/>
    <w:rsid w:val="009F205A"/>
    <w:rsid w:val="009F4C0F"/>
    <w:rsid w:val="00A104A8"/>
    <w:rsid w:val="00A17A3D"/>
    <w:rsid w:val="00A2661D"/>
    <w:rsid w:val="00A27490"/>
    <w:rsid w:val="00A347FE"/>
    <w:rsid w:val="00A362A6"/>
    <w:rsid w:val="00A4031A"/>
    <w:rsid w:val="00A43D8F"/>
    <w:rsid w:val="00A60DD3"/>
    <w:rsid w:val="00A65CB1"/>
    <w:rsid w:val="00A676A2"/>
    <w:rsid w:val="00A9131D"/>
    <w:rsid w:val="00A9325A"/>
    <w:rsid w:val="00A96FF6"/>
    <w:rsid w:val="00AA2957"/>
    <w:rsid w:val="00AA54AA"/>
    <w:rsid w:val="00AA748C"/>
    <w:rsid w:val="00AB2E37"/>
    <w:rsid w:val="00AB4A98"/>
    <w:rsid w:val="00AC30A8"/>
    <w:rsid w:val="00AE56EF"/>
    <w:rsid w:val="00AE58CA"/>
    <w:rsid w:val="00B05C0B"/>
    <w:rsid w:val="00B12D7A"/>
    <w:rsid w:val="00B24582"/>
    <w:rsid w:val="00B263B9"/>
    <w:rsid w:val="00B3124C"/>
    <w:rsid w:val="00B33295"/>
    <w:rsid w:val="00B36850"/>
    <w:rsid w:val="00B36DC6"/>
    <w:rsid w:val="00B4364F"/>
    <w:rsid w:val="00B60CCA"/>
    <w:rsid w:val="00B643B1"/>
    <w:rsid w:val="00B65BF3"/>
    <w:rsid w:val="00B664DE"/>
    <w:rsid w:val="00B81622"/>
    <w:rsid w:val="00B908A0"/>
    <w:rsid w:val="00B95A74"/>
    <w:rsid w:val="00BA18A8"/>
    <w:rsid w:val="00BA28CD"/>
    <w:rsid w:val="00BA6BD7"/>
    <w:rsid w:val="00BB0294"/>
    <w:rsid w:val="00BB0D92"/>
    <w:rsid w:val="00BB2F1F"/>
    <w:rsid w:val="00BB455D"/>
    <w:rsid w:val="00BB45D7"/>
    <w:rsid w:val="00BC26DB"/>
    <w:rsid w:val="00BC6024"/>
    <w:rsid w:val="00BC7AC0"/>
    <w:rsid w:val="00BD5D58"/>
    <w:rsid w:val="00BE3555"/>
    <w:rsid w:val="00BE41A5"/>
    <w:rsid w:val="00BF17AA"/>
    <w:rsid w:val="00BF452B"/>
    <w:rsid w:val="00BF7C01"/>
    <w:rsid w:val="00C00B4D"/>
    <w:rsid w:val="00C17B87"/>
    <w:rsid w:val="00C2546D"/>
    <w:rsid w:val="00C3228C"/>
    <w:rsid w:val="00C406BD"/>
    <w:rsid w:val="00C443BA"/>
    <w:rsid w:val="00C47804"/>
    <w:rsid w:val="00C50AFE"/>
    <w:rsid w:val="00C55C58"/>
    <w:rsid w:val="00C75983"/>
    <w:rsid w:val="00C82C93"/>
    <w:rsid w:val="00C91DAA"/>
    <w:rsid w:val="00CA6247"/>
    <w:rsid w:val="00CB4F40"/>
    <w:rsid w:val="00CB5CE2"/>
    <w:rsid w:val="00CB7A14"/>
    <w:rsid w:val="00CD3AE7"/>
    <w:rsid w:val="00CD6AD4"/>
    <w:rsid w:val="00CE1F6A"/>
    <w:rsid w:val="00CF1083"/>
    <w:rsid w:val="00D049DC"/>
    <w:rsid w:val="00D058EC"/>
    <w:rsid w:val="00D0601B"/>
    <w:rsid w:val="00D060BC"/>
    <w:rsid w:val="00D14E11"/>
    <w:rsid w:val="00D164D4"/>
    <w:rsid w:val="00D23870"/>
    <w:rsid w:val="00D2448D"/>
    <w:rsid w:val="00D2639C"/>
    <w:rsid w:val="00D409DE"/>
    <w:rsid w:val="00D4222C"/>
    <w:rsid w:val="00D433B1"/>
    <w:rsid w:val="00D55A34"/>
    <w:rsid w:val="00D563EE"/>
    <w:rsid w:val="00D619C5"/>
    <w:rsid w:val="00D62294"/>
    <w:rsid w:val="00D664BD"/>
    <w:rsid w:val="00D71465"/>
    <w:rsid w:val="00D90977"/>
    <w:rsid w:val="00DA74A4"/>
    <w:rsid w:val="00DD17E0"/>
    <w:rsid w:val="00DE104B"/>
    <w:rsid w:val="00DE4504"/>
    <w:rsid w:val="00DF5F1C"/>
    <w:rsid w:val="00E00B47"/>
    <w:rsid w:val="00E13E0A"/>
    <w:rsid w:val="00E15529"/>
    <w:rsid w:val="00E16449"/>
    <w:rsid w:val="00E31F7A"/>
    <w:rsid w:val="00E45DC1"/>
    <w:rsid w:val="00E537D4"/>
    <w:rsid w:val="00E62531"/>
    <w:rsid w:val="00E6464B"/>
    <w:rsid w:val="00E730C7"/>
    <w:rsid w:val="00E74048"/>
    <w:rsid w:val="00E87DFC"/>
    <w:rsid w:val="00E92DB8"/>
    <w:rsid w:val="00E96BC2"/>
    <w:rsid w:val="00EA5CD8"/>
    <w:rsid w:val="00EB2EC7"/>
    <w:rsid w:val="00EB7BD5"/>
    <w:rsid w:val="00EC2465"/>
    <w:rsid w:val="00EC6FE3"/>
    <w:rsid w:val="00ED52AB"/>
    <w:rsid w:val="00EE1353"/>
    <w:rsid w:val="00EE186A"/>
    <w:rsid w:val="00EF5BDF"/>
    <w:rsid w:val="00F027A7"/>
    <w:rsid w:val="00F02D2D"/>
    <w:rsid w:val="00F10A58"/>
    <w:rsid w:val="00F21445"/>
    <w:rsid w:val="00F27D1B"/>
    <w:rsid w:val="00F32649"/>
    <w:rsid w:val="00F44B00"/>
    <w:rsid w:val="00F47F48"/>
    <w:rsid w:val="00F748D9"/>
    <w:rsid w:val="00F77755"/>
    <w:rsid w:val="00F81B70"/>
    <w:rsid w:val="00F8453E"/>
    <w:rsid w:val="00F93686"/>
    <w:rsid w:val="00F93FD4"/>
    <w:rsid w:val="00F96A64"/>
    <w:rsid w:val="00FA28CB"/>
    <w:rsid w:val="00FA5A6A"/>
    <w:rsid w:val="00FA7FD5"/>
    <w:rsid w:val="00FB04F0"/>
    <w:rsid w:val="00FB3A68"/>
    <w:rsid w:val="00FB69F8"/>
    <w:rsid w:val="00FC0526"/>
    <w:rsid w:val="00FC1CAD"/>
    <w:rsid w:val="00FC1D01"/>
    <w:rsid w:val="00FC2AD4"/>
    <w:rsid w:val="00FD3720"/>
    <w:rsid w:val="00FE6CC0"/>
    <w:rsid w:val="020E635F"/>
    <w:rsid w:val="053C341C"/>
    <w:rsid w:val="05671FCE"/>
    <w:rsid w:val="0570564A"/>
    <w:rsid w:val="05966D70"/>
    <w:rsid w:val="063C0C9E"/>
    <w:rsid w:val="07E05771"/>
    <w:rsid w:val="08A20C19"/>
    <w:rsid w:val="08DE5FBC"/>
    <w:rsid w:val="0935401B"/>
    <w:rsid w:val="0A5C7EE2"/>
    <w:rsid w:val="0B6B1FAE"/>
    <w:rsid w:val="0B8239E0"/>
    <w:rsid w:val="0C097034"/>
    <w:rsid w:val="0C3F7A74"/>
    <w:rsid w:val="0C742DF7"/>
    <w:rsid w:val="0CE31935"/>
    <w:rsid w:val="0DBE1DCA"/>
    <w:rsid w:val="0F6473EA"/>
    <w:rsid w:val="0F8F50ED"/>
    <w:rsid w:val="0FDD7506"/>
    <w:rsid w:val="105F436F"/>
    <w:rsid w:val="1067766C"/>
    <w:rsid w:val="10C06221"/>
    <w:rsid w:val="12583018"/>
    <w:rsid w:val="12ED5D1C"/>
    <w:rsid w:val="13452006"/>
    <w:rsid w:val="137058AD"/>
    <w:rsid w:val="1410014C"/>
    <w:rsid w:val="145C17F9"/>
    <w:rsid w:val="149C3C21"/>
    <w:rsid w:val="149D7445"/>
    <w:rsid w:val="16130D37"/>
    <w:rsid w:val="167F323C"/>
    <w:rsid w:val="17A62A5D"/>
    <w:rsid w:val="18042F3B"/>
    <w:rsid w:val="189D0FB5"/>
    <w:rsid w:val="18D05A75"/>
    <w:rsid w:val="19442362"/>
    <w:rsid w:val="19663748"/>
    <w:rsid w:val="1B3E5305"/>
    <w:rsid w:val="1C0D3E57"/>
    <w:rsid w:val="1C2A5FC0"/>
    <w:rsid w:val="1C6125D0"/>
    <w:rsid w:val="1CC564C7"/>
    <w:rsid w:val="1CD0374A"/>
    <w:rsid w:val="1D5B7D30"/>
    <w:rsid w:val="1D753A0F"/>
    <w:rsid w:val="1D9A27D4"/>
    <w:rsid w:val="1E752D30"/>
    <w:rsid w:val="1F8D72E1"/>
    <w:rsid w:val="1FB50049"/>
    <w:rsid w:val="21B438DC"/>
    <w:rsid w:val="21DA0DCF"/>
    <w:rsid w:val="224420A0"/>
    <w:rsid w:val="22AD306F"/>
    <w:rsid w:val="22D87DED"/>
    <w:rsid w:val="24570189"/>
    <w:rsid w:val="24F01C21"/>
    <w:rsid w:val="24F67AD0"/>
    <w:rsid w:val="25982AE5"/>
    <w:rsid w:val="26CF4C20"/>
    <w:rsid w:val="278074D6"/>
    <w:rsid w:val="27850F46"/>
    <w:rsid w:val="27A04EB3"/>
    <w:rsid w:val="281C69CE"/>
    <w:rsid w:val="28326612"/>
    <w:rsid w:val="28580054"/>
    <w:rsid w:val="285C4811"/>
    <w:rsid w:val="28837054"/>
    <w:rsid w:val="28B9222F"/>
    <w:rsid w:val="28D66DC1"/>
    <w:rsid w:val="2965551E"/>
    <w:rsid w:val="2A027E45"/>
    <w:rsid w:val="2A1949FB"/>
    <w:rsid w:val="2A8C0A4F"/>
    <w:rsid w:val="2B4F6D25"/>
    <w:rsid w:val="2CC376AA"/>
    <w:rsid w:val="2CF72433"/>
    <w:rsid w:val="2D29055D"/>
    <w:rsid w:val="2D793E29"/>
    <w:rsid w:val="2DC03B76"/>
    <w:rsid w:val="2E176CB2"/>
    <w:rsid w:val="2F0F4235"/>
    <w:rsid w:val="30072521"/>
    <w:rsid w:val="300B4E43"/>
    <w:rsid w:val="305331A8"/>
    <w:rsid w:val="31A2394E"/>
    <w:rsid w:val="321240AA"/>
    <w:rsid w:val="325B2291"/>
    <w:rsid w:val="327730A6"/>
    <w:rsid w:val="32993ED2"/>
    <w:rsid w:val="340F1B67"/>
    <w:rsid w:val="34997EFF"/>
    <w:rsid w:val="34DF500B"/>
    <w:rsid w:val="35765A7D"/>
    <w:rsid w:val="368B1F7C"/>
    <w:rsid w:val="36B75923"/>
    <w:rsid w:val="36F90E29"/>
    <w:rsid w:val="372C4F0B"/>
    <w:rsid w:val="377D7342"/>
    <w:rsid w:val="39495DD0"/>
    <w:rsid w:val="3A574B98"/>
    <w:rsid w:val="3BAD4BA6"/>
    <w:rsid w:val="3C915577"/>
    <w:rsid w:val="3DB358D8"/>
    <w:rsid w:val="3E1718FD"/>
    <w:rsid w:val="3E657082"/>
    <w:rsid w:val="3E8F748E"/>
    <w:rsid w:val="3F9962A2"/>
    <w:rsid w:val="40C52D59"/>
    <w:rsid w:val="40CC5D11"/>
    <w:rsid w:val="41586CAE"/>
    <w:rsid w:val="41BC758A"/>
    <w:rsid w:val="43A4460E"/>
    <w:rsid w:val="44C46159"/>
    <w:rsid w:val="45605A5F"/>
    <w:rsid w:val="458B48BC"/>
    <w:rsid w:val="458F6327"/>
    <w:rsid w:val="45A42C26"/>
    <w:rsid w:val="45BC1EF8"/>
    <w:rsid w:val="46A47110"/>
    <w:rsid w:val="47574A3A"/>
    <w:rsid w:val="48126725"/>
    <w:rsid w:val="48213A30"/>
    <w:rsid w:val="48D219E8"/>
    <w:rsid w:val="4A694935"/>
    <w:rsid w:val="4B114328"/>
    <w:rsid w:val="4B7F1139"/>
    <w:rsid w:val="4B8016A0"/>
    <w:rsid w:val="4BB04E28"/>
    <w:rsid w:val="4BD6568C"/>
    <w:rsid w:val="4BFC0D84"/>
    <w:rsid w:val="4C467C9D"/>
    <w:rsid w:val="4D2E2875"/>
    <w:rsid w:val="4D7906A4"/>
    <w:rsid w:val="4ED24003"/>
    <w:rsid w:val="4F8F4004"/>
    <w:rsid w:val="4FBE025B"/>
    <w:rsid w:val="506B64BD"/>
    <w:rsid w:val="507C425B"/>
    <w:rsid w:val="512C3DB1"/>
    <w:rsid w:val="51357230"/>
    <w:rsid w:val="51744ED0"/>
    <w:rsid w:val="52312036"/>
    <w:rsid w:val="523E2E3A"/>
    <w:rsid w:val="53214116"/>
    <w:rsid w:val="549B2297"/>
    <w:rsid w:val="551B0A86"/>
    <w:rsid w:val="568C0643"/>
    <w:rsid w:val="58BB2023"/>
    <w:rsid w:val="58BE602F"/>
    <w:rsid w:val="598A712C"/>
    <w:rsid w:val="59E13861"/>
    <w:rsid w:val="59EE3BF5"/>
    <w:rsid w:val="5A9149A5"/>
    <w:rsid w:val="5C2943DF"/>
    <w:rsid w:val="5C553A88"/>
    <w:rsid w:val="5D9B70ED"/>
    <w:rsid w:val="5E4101C7"/>
    <w:rsid w:val="5E431355"/>
    <w:rsid w:val="5E584497"/>
    <w:rsid w:val="5EDB41E5"/>
    <w:rsid w:val="5FB710E3"/>
    <w:rsid w:val="5FD6682C"/>
    <w:rsid w:val="600814D8"/>
    <w:rsid w:val="604C6D43"/>
    <w:rsid w:val="609A3B13"/>
    <w:rsid w:val="60B25B11"/>
    <w:rsid w:val="60FE6CCB"/>
    <w:rsid w:val="615D3028"/>
    <w:rsid w:val="61F65B40"/>
    <w:rsid w:val="628D2EBB"/>
    <w:rsid w:val="629F0146"/>
    <w:rsid w:val="63014948"/>
    <w:rsid w:val="634F2B96"/>
    <w:rsid w:val="640902B3"/>
    <w:rsid w:val="64895B82"/>
    <w:rsid w:val="64D77FF7"/>
    <w:rsid w:val="64E16378"/>
    <w:rsid w:val="654C0D0A"/>
    <w:rsid w:val="662C424C"/>
    <w:rsid w:val="66373EBA"/>
    <w:rsid w:val="66495140"/>
    <w:rsid w:val="668403AD"/>
    <w:rsid w:val="66B93426"/>
    <w:rsid w:val="66F34800"/>
    <w:rsid w:val="673B5782"/>
    <w:rsid w:val="673D260B"/>
    <w:rsid w:val="67692B27"/>
    <w:rsid w:val="686A72AC"/>
    <w:rsid w:val="698019D1"/>
    <w:rsid w:val="6B186928"/>
    <w:rsid w:val="6CA9469B"/>
    <w:rsid w:val="6D185921"/>
    <w:rsid w:val="6D8E3F07"/>
    <w:rsid w:val="6E181EB0"/>
    <w:rsid w:val="6E206F2A"/>
    <w:rsid w:val="70474DDA"/>
    <w:rsid w:val="704F211D"/>
    <w:rsid w:val="72CC5661"/>
    <w:rsid w:val="732C3F14"/>
    <w:rsid w:val="735A196C"/>
    <w:rsid w:val="73B84093"/>
    <w:rsid w:val="73D07FFA"/>
    <w:rsid w:val="74506221"/>
    <w:rsid w:val="74621AE6"/>
    <w:rsid w:val="76467E03"/>
    <w:rsid w:val="774B66FA"/>
    <w:rsid w:val="77A201FC"/>
    <w:rsid w:val="784E09A1"/>
    <w:rsid w:val="79955581"/>
    <w:rsid w:val="79A27E0C"/>
    <w:rsid w:val="7A1F1D2E"/>
    <w:rsid w:val="7A4872AC"/>
    <w:rsid w:val="7AEF1047"/>
    <w:rsid w:val="7B4E5B91"/>
    <w:rsid w:val="7BCC1712"/>
    <w:rsid w:val="7BF0108D"/>
    <w:rsid w:val="7C102A98"/>
    <w:rsid w:val="7D27255E"/>
    <w:rsid w:val="7DEE4811"/>
    <w:rsid w:val="7E625B63"/>
    <w:rsid w:val="7ED07A34"/>
    <w:rsid w:val="7F3C1FB4"/>
    <w:rsid w:val="7F5E6940"/>
    <w:rsid w:val="9FB3D73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360" w:lineRule="auto"/>
      <w:ind w:firstLine="480" w:firstLineChars="200"/>
      <w:jc w:val="both"/>
    </w:pPr>
    <w:rPr>
      <w:rFonts w:ascii="幼圆" w:hAnsi="幼圆" w:eastAsia="幼圆"/>
      <w:kern w:val="2"/>
      <w:sz w:val="24"/>
      <w:szCs w:val="24"/>
      <w:lang w:val="en-US" w:eastAsia="zh-CN" w:bidi="ar-SA"/>
    </w:rPr>
  </w:style>
  <w:style w:type="paragraph" w:styleId="3">
    <w:name w:val="heading 1"/>
    <w:basedOn w:val="1"/>
    <w:next w:val="1"/>
    <w:link w:val="53"/>
    <w:qFormat/>
    <w:uiPriority w:val="0"/>
    <w:pPr>
      <w:keepNext/>
      <w:keepLines/>
      <w:spacing w:line="240" w:lineRule="auto"/>
      <w:ind w:firstLine="0" w:firstLineChars="0"/>
      <w:jc w:val="center"/>
      <w:outlineLvl w:val="0"/>
    </w:pPr>
    <w:rPr>
      <w:b/>
      <w:bCs/>
      <w:kern w:val="44"/>
      <w:sz w:val="32"/>
      <w:szCs w:val="44"/>
    </w:rPr>
  </w:style>
  <w:style w:type="paragraph" w:styleId="4">
    <w:name w:val="heading 2"/>
    <w:basedOn w:val="1"/>
    <w:next w:val="1"/>
    <w:link w:val="54"/>
    <w:qFormat/>
    <w:uiPriority w:val="0"/>
    <w:pPr>
      <w:keepNext/>
      <w:keepLines/>
      <w:spacing w:line="240" w:lineRule="auto"/>
      <w:ind w:firstLine="0" w:firstLineChars="0"/>
      <w:outlineLvl w:val="1"/>
    </w:pPr>
    <w:rPr>
      <w:rFonts w:ascii="Arial" w:hAnsi="Arial"/>
      <w:b/>
      <w:bCs/>
      <w:kern w:val="0"/>
      <w:sz w:val="28"/>
      <w:szCs w:val="28"/>
    </w:rPr>
  </w:style>
  <w:style w:type="paragraph" w:styleId="5">
    <w:name w:val="heading 3"/>
    <w:basedOn w:val="4"/>
    <w:next w:val="1"/>
    <w:link w:val="36"/>
    <w:qFormat/>
    <w:uiPriority w:val="0"/>
    <w:pPr>
      <w:outlineLvl w:val="2"/>
    </w:pPr>
    <w:rPr>
      <w:rFonts w:ascii="Times New Roman" w:hAnsi="Times New Roman" w:eastAsia="宋体"/>
      <w:bCs w:val="0"/>
      <w:sz w:val="20"/>
      <w:szCs w:val="20"/>
    </w:rPr>
  </w:style>
  <w:style w:type="paragraph" w:styleId="6">
    <w:name w:val="heading 4"/>
    <w:basedOn w:val="1"/>
    <w:next w:val="1"/>
    <w:link w:val="37"/>
    <w:qFormat/>
    <w:uiPriority w:val="0"/>
    <w:pPr>
      <w:keepNext/>
      <w:keepLines/>
      <w:spacing w:line="372" w:lineRule="auto"/>
      <w:outlineLvl w:val="3"/>
    </w:pPr>
    <w:rPr>
      <w:rFonts w:hint="eastAsia" w:ascii="仿宋_GB2312" w:hAnsi="Times New Roman" w:eastAsia="仿宋_GB2312"/>
      <w:b/>
      <w:kern w:val="0"/>
      <w:sz w:val="20"/>
      <w:szCs w:val="20"/>
    </w:rPr>
  </w:style>
  <w:style w:type="paragraph" w:styleId="7">
    <w:name w:val="heading 5"/>
    <w:basedOn w:val="1"/>
    <w:next w:val="1"/>
    <w:link w:val="38"/>
    <w:qFormat/>
    <w:uiPriority w:val="0"/>
    <w:pPr>
      <w:keepNext/>
      <w:keepLines/>
      <w:spacing w:line="372" w:lineRule="auto"/>
      <w:outlineLvl w:val="4"/>
    </w:pPr>
    <w:rPr>
      <w:rFonts w:ascii="Times New Roman" w:hAnsi="Times New Roman" w:eastAsia="宋体"/>
      <w:kern w:val="0"/>
      <w:sz w:val="20"/>
      <w:szCs w:val="20"/>
    </w:rPr>
  </w:style>
  <w:style w:type="character" w:default="1" w:styleId="29">
    <w:name w:val="Default Paragraph Font"/>
    <w:unhideWhenUsed/>
    <w:qFormat/>
    <w:uiPriority w:val="1"/>
  </w:style>
  <w:style w:type="table" w:default="1" w:styleId="26">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26"/>
      <w:tblCellMar>
        <w:top w:w="0" w:type="dxa"/>
        <w:left w:w="108" w:type="dxa"/>
        <w:bottom w:w="0" w:type="dxa"/>
        <w:right w:w="108" w:type="dxa"/>
      </w:tblCellMar>
    </w:tblPr>
  </w:style>
  <w:style w:type="paragraph" w:customStyle="1" w:styleId="2">
    <w:name w:val="NormalIndent"/>
    <w:basedOn w:val="1"/>
    <w:next w:val="1"/>
    <w:qFormat/>
    <w:uiPriority w:val="0"/>
    <w:pPr>
      <w:ind w:firstLine="420"/>
      <w:textAlignment w:val="baseline"/>
    </w:pPr>
    <w:rPr>
      <w:rFonts w:ascii="宋体" w:hAnsi="Calibri" w:eastAsia="宋体" w:cs="Times New Roman"/>
      <w:kern w:val="0"/>
    </w:rPr>
  </w:style>
  <w:style w:type="paragraph" w:styleId="8">
    <w:name w:val="annotation text"/>
    <w:basedOn w:val="1"/>
    <w:link w:val="39"/>
    <w:qFormat/>
    <w:uiPriority w:val="0"/>
    <w:pPr>
      <w:jc w:val="left"/>
    </w:pPr>
  </w:style>
  <w:style w:type="paragraph" w:styleId="9">
    <w:name w:val="Body Text 3"/>
    <w:basedOn w:val="1"/>
    <w:link w:val="40"/>
    <w:qFormat/>
    <w:uiPriority w:val="0"/>
    <w:rPr>
      <w:sz w:val="16"/>
    </w:rPr>
  </w:style>
  <w:style w:type="paragraph" w:styleId="10">
    <w:name w:val="Body Text"/>
    <w:basedOn w:val="1"/>
    <w:link w:val="41"/>
    <w:unhideWhenUsed/>
    <w:qFormat/>
    <w:uiPriority w:val="99"/>
    <w:pPr>
      <w:widowControl/>
      <w:autoSpaceDE w:val="0"/>
      <w:autoSpaceDN w:val="0"/>
      <w:snapToGrid/>
      <w:spacing w:before="13" w:line="240" w:lineRule="auto"/>
      <w:ind w:left="108" w:firstLine="655" w:firstLineChars="0"/>
      <w:jc w:val="left"/>
    </w:pPr>
    <w:rPr>
      <w:rFonts w:ascii="Microsoft JhengHei" w:hAnsi="Microsoft JhengHei" w:eastAsia="Microsoft JhengHei"/>
      <w:kern w:val="0"/>
      <w:sz w:val="30"/>
      <w:szCs w:val="30"/>
    </w:rPr>
  </w:style>
  <w:style w:type="paragraph" w:styleId="11">
    <w:name w:val="Body Text Indent"/>
    <w:basedOn w:val="1"/>
    <w:link w:val="42"/>
    <w:qFormat/>
    <w:uiPriority w:val="0"/>
    <w:pPr>
      <w:ind w:left="420" w:leftChars="200"/>
    </w:pPr>
  </w:style>
  <w:style w:type="paragraph" w:styleId="12">
    <w:name w:val="Plain Text"/>
    <w:basedOn w:val="1"/>
    <w:link w:val="43"/>
    <w:qFormat/>
    <w:uiPriority w:val="0"/>
    <w:rPr>
      <w:rFonts w:ascii="宋体" w:hAnsi="Courier New"/>
    </w:rPr>
  </w:style>
  <w:style w:type="paragraph" w:styleId="13">
    <w:name w:val="Date"/>
    <w:basedOn w:val="1"/>
    <w:next w:val="1"/>
    <w:link w:val="44"/>
    <w:qFormat/>
    <w:uiPriority w:val="0"/>
    <w:pPr>
      <w:ind w:left="100" w:leftChars="2500"/>
    </w:pPr>
    <w:rPr>
      <w:rFonts w:ascii="Times New Roman" w:hAnsi="Times New Roman" w:eastAsia="宋体"/>
      <w:kern w:val="0"/>
      <w:sz w:val="20"/>
      <w:szCs w:val="20"/>
    </w:rPr>
  </w:style>
  <w:style w:type="paragraph" w:styleId="14">
    <w:name w:val="Body Text Indent 2"/>
    <w:basedOn w:val="1"/>
    <w:link w:val="45"/>
    <w:qFormat/>
    <w:uiPriority w:val="0"/>
    <w:pPr>
      <w:spacing w:line="480" w:lineRule="auto"/>
      <w:ind w:left="420" w:leftChars="200"/>
    </w:pPr>
  </w:style>
  <w:style w:type="paragraph" w:styleId="15">
    <w:name w:val="Balloon Text"/>
    <w:basedOn w:val="1"/>
    <w:link w:val="46"/>
    <w:qFormat/>
    <w:uiPriority w:val="0"/>
    <w:pPr>
      <w:spacing w:line="240" w:lineRule="auto"/>
    </w:pPr>
    <w:rPr>
      <w:sz w:val="18"/>
      <w:szCs w:val="18"/>
    </w:rPr>
  </w:style>
  <w:style w:type="paragraph" w:styleId="16">
    <w:name w:val="footer"/>
    <w:basedOn w:val="1"/>
    <w:link w:val="55"/>
    <w:qFormat/>
    <w:uiPriority w:val="0"/>
    <w:pPr>
      <w:tabs>
        <w:tab w:val="center" w:pos="4153"/>
        <w:tab w:val="right" w:pos="8306"/>
      </w:tabs>
      <w:jc w:val="left"/>
    </w:pPr>
    <w:rPr>
      <w:rFonts w:ascii="Times New Roman" w:hAnsi="Times New Roman" w:eastAsia="宋体"/>
      <w:kern w:val="0"/>
      <w:sz w:val="20"/>
      <w:szCs w:val="20"/>
    </w:rPr>
  </w:style>
  <w:style w:type="paragraph" w:styleId="17">
    <w:name w:val="header"/>
    <w:basedOn w:val="1"/>
    <w:link w:val="48"/>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rFonts w:ascii="Times New Roman" w:hAnsi="Times New Roman" w:eastAsia="宋体"/>
      <w:kern w:val="0"/>
      <w:sz w:val="20"/>
      <w:szCs w:val="20"/>
    </w:rPr>
  </w:style>
  <w:style w:type="paragraph" w:styleId="18">
    <w:name w:val="toc 1"/>
    <w:basedOn w:val="1"/>
    <w:next w:val="1"/>
    <w:qFormat/>
    <w:uiPriority w:val="39"/>
    <w:rPr>
      <w:b/>
      <w:sz w:val="28"/>
    </w:rPr>
  </w:style>
  <w:style w:type="paragraph" w:styleId="19">
    <w:name w:val="Body Text Indent 3"/>
    <w:basedOn w:val="1"/>
    <w:link w:val="49"/>
    <w:qFormat/>
    <w:uiPriority w:val="0"/>
    <w:pPr>
      <w:ind w:left="420" w:leftChars="200"/>
    </w:pPr>
    <w:rPr>
      <w:sz w:val="16"/>
    </w:rPr>
  </w:style>
  <w:style w:type="paragraph" w:styleId="20">
    <w:name w:val="toc 2"/>
    <w:basedOn w:val="1"/>
    <w:next w:val="1"/>
    <w:qFormat/>
    <w:uiPriority w:val="39"/>
    <w:pPr>
      <w:ind w:left="420" w:leftChars="200"/>
    </w:pPr>
  </w:style>
  <w:style w:type="paragraph" w:styleId="21">
    <w:name w:val="Body Text 2"/>
    <w:basedOn w:val="1"/>
    <w:link w:val="50"/>
    <w:qFormat/>
    <w:uiPriority w:val="0"/>
    <w:pPr>
      <w:spacing w:line="480" w:lineRule="auto"/>
    </w:pPr>
  </w:style>
  <w:style w:type="paragraph" w:styleId="2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3">
    <w:name w:val="Normal (Web)"/>
    <w:qFormat/>
    <w:uiPriority w:val="0"/>
    <w:rPr>
      <w:rFonts w:ascii="宋体" w:hAnsi="宋体" w:cs="宋体"/>
      <w:sz w:val="24"/>
      <w:lang w:val="en-US" w:eastAsia="zh-CN" w:bidi="ar-SA"/>
    </w:rPr>
  </w:style>
  <w:style w:type="paragraph" w:styleId="24">
    <w:name w:val="Title"/>
    <w:basedOn w:val="1"/>
    <w:link w:val="51"/>
    <w:qFormat/>
    <w:uiPriority w:val="0"/>
    <w:pPr>
      <w:jc w:val="center"/>
      <w:outlineLvl w:val="0"/>
    </w:pPr>
    <w:rPr>
      <w:rFonts w:ascii="Calibri Light" w:hAnsi="Calibri Light" w:eastAsia="Calibri Light"/>
      <w:kern w:val="0"/>
      <w:sz w:val="20"/>
      <w:szCs w:val="20"/>
    </w:rPr>
  </w:style>
  <w:style w:type="paragraph" w:styleId="25">
    <w:name w:val="annotation subject"/>
    <w:basedOn w:val="8"/>
    <w:next w:val="8"/>
    <w:link w:val="52"/>
    <w:qFormat/>
    <w:uiPriority w:val="0"/>
    <w:rPr>
      <w:b/>
      <w:bCs/>
    </w:rPr>
  </w:style>
  <w:style w:type="table" w:styleId="27">
    <w:name w:val="Table Grid"/>
    <w:basedOn w:val="26"/>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Style w:val="2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8">
    <w:name w:val="Table Elegant"/>
    <w:basedOn w:val="26"/>
    <w:unhideWhenUsed/>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Style w:val="26"/>
      <w:tblBorders>
        <w:top w:val="double" w:color="000000" w:sz="2" w:space="0"/>
        <w:left w:val="double" w:color="000000" w:sz="2" w:space="0"/>
        <w:bottom w:val="double" w:color="000000" w:sz="2" w:space="0"/>
        <w:right w:val="double" w:color="000000" w:sz="2" w:space="0"/>
        <w:insideH w:val="single" w:color="000000" w:sz="6" w:space="0"/>
        <w:insideV w:val="single" w:color="000000" w:sz="6" w:space="0"/>
      </w:tblBorders>
      <w:tblCellMar>
        <w:top w:w="0" w:type="dxa"/>
        <w:left w:w="108" w:type="dxa"/>
        <w:bottom w:w="0" w:type="dxa"/>
        <w:right w:w="108" w:type="dxa"/>
      </w:tblCellMar>
    </w:tblPr>
    <w:tblStylePr w:type="firstRow">
      <w:rPr>
        <w:rFonts w:hint="default" w:ascii="Times New Roman" w:hAnsi="Times New Roman" w:cs="Times New Roman"/>
        <w:caps/>
      </w:rPr>
      <w:tblPr>
        <w:tblStyle w:val="26"/>
      </w:tblPr>
      <w:tcPr>
        <w:tcBorders>
          <w:top w:val="nil"/>
          <w:left w:val="nil"/>
          <w:bottom w:val="nil"/>
          <w:right w:val="nil"/>
          <w:insideH w:val="nil"/>
          <w:insideV w:val="nil"/>
          <w:tl2br w:val="nil"/>
          <w:tr2bl w:val="nil"/>
        </w:tcBorders>
      </w:tcPr>
    </w:tblStylePr>
  </w:style>
  <w:style w:type="character" w:styleId="30">
    <w:name w:val="page number"/>
    <w:basedOn w:val="29"/>
    <w:qFormat/>
    <w:uiPriority w:val="0"/>
  </w:style>
  <w:style w:type="character" w:styleId="31">
    <w:name w:val="FollowedHyperlink"/>
    <w:qFormat/>
    <w:uiPriority w:val="0"/>
    <w:rPr>
      <w:color w:val="954F72"/>
      <w:u w:val="single"/>
    </w:rPr>
  </w:style>
  <w:style w:type="character" w:styleId="32">
    <w:name w:val="Hyperlink"/>
    <w:qFormat/>
    <w:uiPriority w:val="99"/>
    <w:rPr>
      <w:color w:val="3366CC"/>
      <w:u w:val="single"/>
    </w:rPr>
  </w:style>
  <w:style w:type="character" w:styleId="33">
    <w:name w:val="annotation reference"/>
    <w:qFormat/>
    <w:uiPriority w:val="0"/>
    <w:rPr>
      <w:sz w:val="21"/>
      <w:szCs w:val="21"/>
    </w:rPr>
  </w:style>
  <w:style w:type="character" w:customStyle="1" w:styleId="34">
    <w:name w:val="标题 1 Char1"/>
    <w:link w:val="3"/>
    <w:qFormat/>
    <w:uiPriority w:val="0"/>
    <w:rPr>
      <w:rFonts w:hint="default" w:ascii="Times New Roman" w:hAnsi="Times New Roman" w:cs="Times New Roman"/>
      <w:b/>
    </w:rPr>
  </w:style>
  <w:style w:type="character" w:customStyle="1" w:styleId="35">
    <w:name w:val="标题 2 Char1"/>
    <w:link w:val="4"/>
    <w:qFormat/>
    <w:uiPriority w:val="0"/>
    <w:rPr>
      <w:rFonts w:hint="eastAsia" w:ascii="仿宋_GB2312" w:eastAsia="仿宋_GB2312" w:cs="仿宋_GB2312"/>
      <w:b/>
    </w:rPr>
  </w:style>
  <w:style w:type="character" w:customStyle="1" w:styleId="36">
    <w:name w:val="标题 3 Char1"/>
    <w:link w:val="5"/>
    <w:qFormat/>
    <w:uiPriority w:val="0"/>
    <w:rPr>
      <w:rFonts w:hint="default" w:ascii="Times New Roman" w:hAnsi="Times New Roman" w:cs="Times New Roman"/>
      <w:b/>
    </w:rPr>
  </w:style>
  <w:style w:type="character" w:customStyle="1" w:styleId="37">
    <w:name w:val="标题 4 Char"/>
    <w:link w:val="6"/>
    <w:qFormat/>
    <w:uiPriority w:val="0"/>
    <w:rPr>
      <w:rFonts w:hint="eastAsia" w:ascii="仿宋_GB2312" w:eastAsia="仿宋_GB2312" w:cs="仿宋_GB2312"/>
      <w:b/>
    </w:rPr>
  </w:style>
  <w:style w:type="character" w:customStyle="1" w:styleId="38">
    <w:name w:val="标题 5 Char"/>
    <w:link w:val="7"/>
    <w:qFormat/>
    <w:uiPriority w:val="0"/>
    <w:rPr>
      <w:rFonts w:hint="default" w:ascii="Times New Roman" w:hAnsi="Times New Roman" w:cs="Times New Roman"/>
    </w:rPr>
  </w:style>
  <w:style w:type="character" w:customStyle="1" w:styleId="39">
    <w:name w:val="批注文字 Char1"/>
    <w:basedOn w:val="29"/>
    <w:link w:val="8"/>
    <w:qFormat/>
    <w:uiPriority w:val="0"/>
  </w:style>
  <w:style w:type="character" w:customStyle="1" w:styleId="40">
    <w:name w:val="正文文本 3 Char"/>
    <w:link w:val="9"/>
    <w:qFormat/>
    <w:uiPriority w:val="0"/>
    <w:rPr>
      <w:rFonts w:hint="eastAsia" w:ascii="仿宋_GB2312" w:eastAsia="仿宋_GB2312" w:cs="仿宋_GB2312"/>
    </w:rPr>
  </w:style>
  <w:style w:type="character" w:customStyle="1" w:styleId="41">
    <w:name w:val="正文文本 Char"/>
    <w:link w:val="10"/>
    <w:qFormat/>
    <w:uiPriority w:val="99"/>
    <w:rPr>
      <w:rFonts w:ascii="Microsoft JhengHei" w:hAnsi="Microsoft JhengHei" w:eastAsia="Microsoft JhengHei" w:cs="宋体"/>
      <w:sz w:val="30"/>
      <w:szCs w:val="30"/>
    </w:rPr>
  </w:style>
  <w:style w:type="character" w:customStyle="1" w:styleId="42">
    <w:name w:val="正文文本缩进 Char"/>
    <w:link w:val="11"/>
    <w:qFormat/>
    <w:uiPriority w:val="0"/>
    <w:rPr>
      <w:rFonts w:hint="default" w:ascii="Calibri" w:hAnsi="Calibri" w:cs="Calibri"/>
    </w:rPr>
  </w:style>
  <w:style w:type="character" w:customStyle="1" w:styleId="43">
    <w:name w:val="纯文本 Char"/>
    <w:link w:val="12"/>
    <w:qFormat/>
    <w:uiPriority w:val="0"/>
    <w:rPr>
      <w:rFonts w:hint="eastAsia" w:ascii="宋体" w:hAnsi="宋体" w:eastAsia="宋体" w:cs="宋体"/>
    </w:rPr>
  </w:style>
  <w:style w:type="character" w:customStyle="1" w:styleId="44">
    <w:name w:val="日期 Char"/>
    <w:link w:val="13"/>
    <w:qFormat/>
    <w:uiPriority w:val="0"/>
    <w:rPr>
      <w:rFonts w:hint="default" w:ascii="Times New Roman" w:hAnsi="Times New Roman" w:cs="Times New Roman"/>
    </w:rPr>
  </w:style>
  <w:style w:type="character" w:customStyle="1" w:styleId="45">
    <w:name w:val="正文文本缩进 2 Char"/>
    <w:link w:val="14"/>
    <w:qFormat/>
    <w:uiPriority w:val="0"/>
    <w:rPr>
      <w:rFonts w:hint="default" w:ascii="方正仿宋简体" w:hAnsi="方正仿宋简体" w:eastAsia="方正仿宋简体" w:cs="方正仿宋简体"/>
    </w:rPr>
  </w:style>
  <w:style w:type="character" w:customStyle="1" w:styleId="46">
    <w:name w:val="批注框文本 Char"/>
    <w:link w:val="15"/>
    <w:qFormat/>
    <w:uiPriority w:val="0"/>
    <w:rPr>
      <w:rFonts w:ascii="幼圆" w:hAnsi="幼圆" w:eastAsia="幼圆"/>
      <w:kern w:val="2"/>
      <w:sz w:val="18"/>
      <w:szCs w:val="18"/>
    </w:rPr>
  </w:style>
  <w:style w:type="character" w:customStyle="1" w:styleId="47">
    <w:name w:val="页脚 Char2"/>
    <w:link w:val="16"/>
    <w:qFormat/>
    <w:uiPriority w:val="0"/>
    <w:rPr>
      <w:rFonts w:hint="default" w:ascii="Times New Roman" w:hAnsi="Times New Roman" w:cs="Times New Roman"/>
    </w:rPr>
  </w:style>
  <w:style w:type="character" w:customStyle="1" w:styleId="48">
    <w:name w:val="页眉 Char"/>
    <w:link w:val="17"/>
    <w:qFormat/>
    <w:uiPriority w:val="0"/>
    <w:rPr>
      <w:rFonts w:hint="default" w:ascii="Times New Roman" w:hAnsi="Times New Roman" w:cs="Times New Roman"/>
    </w:rPr>
  </w:style>
  <w:style w:type="character" w:customStyle="1" w:styleId="49">
    <w:name w:val="正文文本缩进 3 Char"/>
    <w:link w:val="19"/>
    <w:qFormat/>
    <w:uiPriority w:val="0"/>
    <w:rPr>
      <w:rFonts w:hint="default" w:ascii="Calibri" w:hAnsi="Calibri" w:cs="Calibri"/>
    </w:rPr>
  </w:style>
  <w:style w:type="character" w:customStyle="1" w:styleId="50">
    <w:name w:val="正文文本 2 Char"/>
    <w:link w:val="21"/>
    <w:qFormat/>
    <w:uiPriority w:val="0"/>
    <w:rPr>
      <w:rFonts w:hint="eastAsia" w:ascii="仿宋_GB2312" w:eastAsia="仿宋_GB2312" w:cs="仿宋_GB2312"/>
    </w:rPr>
  </w:style>
  <w:style w:type="character" w:customStyle="1" w:styleId="51">
    <w:name w:val="标题 Char1"/>
    <w:link w:val="24"/>
    <w:qFormat/>
    <w:uiPriority w:val="0"/>
    <w:rPr>
      <w:rFonts w:hint="default" w:ascii="Calibri Light" w:hAnsi="Calibri Light" w:eastAsia="Calibri Light" w:cs="Calibri Light"/>
    </w:rPr>
  </w:style>
  <w:style w:type="character" w:customStyle="1" w:styleId="52">
    <w:name w:val="批注主题 Char1"/>
    <w:link w:val="25"/>
    <w:qFormat/>
    <w:uiPriority w:val="0"/>
    <w:rPr>
      <w:b/>
    </w:rPr>
  </w:style>
  <w:style w:type="character" w:customStyle="1" w:styleId="53">
    <w:name w:val="标题 1 字符"/>
    <w:basedOn w:val="29"/>
    <w:link w:val="3"/>
    <w:uiPriority w:val="0"/>
    <w:rPr>
      <w:rFonts w:hint="eastAsia" w:ascii="仿宋_GB2312" w:eastAsia="仿宋_GB2312" w:cs="仿宋_GB2312"/>
      <w:b/>
      <w:bCs/>
    </w:rPr>
  </w:style>
  <w:style w:type="character" w:customStyle="1" w:styleId="54">
    <w:name w:val="标题 2 字符"/>
    <w:basedOn w:val="29"/>
    <w:link w:val="4"/>
    <w:uiPriority w:val="0"/>
    <w:rPr>
      <w:rFonts w:hint="eastAsia" w:ascii="宋体" w:hAnsi="宋体" w:eastAsia="宋体" w:cs="宋体"/>
      <w:b/>
      <w:bCs/>
    </w:rPr>
  </w:style>
  <w:style w:type="character" w:customStyle="1" w:styleId="55">
    <w:name w:val="页脚 字符"/>
    <w:basedOn w:val="29"/>
    <w:link w:val="16"/>
    <w:uiPriority w:val="0"/>
  </w:style>
  <w:style w:type="character" w:customStyle="1" w:styleId="56">
    <w:name w:val="标题 1 Char"/>
    <w:qFormat/>
    <w:uiPriority w:val="0"/>
    <w:rPr>
      <w:rFonts w:ascii="幼圆" w:hAnsi="幼圆" w:eastAsia="幼圆"/>
      <w:b/>
      <w:bCs/>
      <w:kern w:val="44"/>
      <w:sz w:val="32"/>
      <w:szCs w:val="44"/>
    </w:rPr>
  </w:style>
  <w:style w:type="character" w:customStyle="1" w:styleId="57">
    <w:name w:val="标题 2 Char"/>
    <w:qFormat/>
    <w:uiPriority w:val="0"/>
    <w:rPr>
      <w:rFonts w:ascii="Arial" w:hAnsi="Arial" w:eastAsia="幼圆"/>
      <w:b/>
      <w:bCs/>
      <w:sz w:val="28"/>
      <w:szCs w:val="28"/>
    </w:rPr>
  </w:style>
  <w:style w:type="character" w:customStyle="1" w:styleId="58">
    <w:name w:val="big1"/>
    <w:basedOn w:val="29"/>
    <w:qFormat/>
    <w:uiPriority w:val="0"/>
  </w:style>
  <w:style w:type="character" w:customStyle="1" w:styleId="59">
    <w:name w:val="hangju3"/>
    <w:qFormat/>
    <w:uiPriority w:val="0"/>
    <w:rPr>
      <w:spacing w:val="300"/>
    </w:rPr>
  </w:style>
  <w:style w:type="character" w:customStyle="1" w:styleId="60">
    <w:name w:val="页脚 Char1"/>
    <w:qFormat/>
    <w:uiPriority w:val="0"/>
    <w:rPr>
      <w:rFonts w:hint="default" w:ascii="Times New Roman" w:hAnsi="Times New Roman" w:cs="Times New Roman"/>
    </w:rPr>
  </w:style>
  <w:style w:type="character" w:customStyle="1" w:styleId="61">
    <w:name w:val="正文文本缩进 3 字符"/>
    <w:qFormat/>
    <w:uiPriority w:val="0"/>
    <w:rPr>
      <w:rFonts w:hint="default" w:ascii="Calibri" w:hAnsi="Calibri" w:cs="Calibri"/>
    </w:rPr>
  </w:style>
  <w:style w:type="character" w:customStyle="1" w:styleId="62">
    <w:name w:val="p1481"/>
    <w:qFormat/>
    <w:uiPriority w:val="0"/>
    <w:rPr>
      <w:color w:val="515151"/>
    </w:rPr>
  </w:style>
  <w:style w:type="character" w:customStyle="1" w:styleId="63">
    <w:name w:val="页眉 字符"/>
    <w:qFormat/>
    <w:uiPriority w:val="0"/>
    <w:rPr>
      <w:rFonts w:hint="default" w:ascii="Times New Roman" w:hAnsi="Times New Roman" w:cs="Times New Roman"/>
    </w:rPr>
  </w:style>
  <w:style w:type="character" w:customStyle="1" w:styleId="64">
    <w:name w:val="t_blue_01"/>
    <w:basedOn w:val="29"/>
    <w:qFormat/>
    <w:uiPriority w:val="0"/>
  </w:style>
  <w:style w:type="character" w:customStyle="1" w:styleId="65">
    <w:name w:val="页脚 Char"/>
    <w:qFormat/>
    <w:uiPriority w:val="99"/>
    <w:rPr>
      <w:rFonts w:ascii="幼圆" w:hAnsi="幼圆" w:eastAsia="幼圆"/>
      <w:kern w:val="2"/>
      <w:sz w:val="18"/>
      <w:szCs w:val="18"/>
    </w:rPr>
  </w:style>
  <w:style w:type="character" w:customStyle="1" w:styleId="66">
    <w:name w:val="标题 3 Char"/>
    <w:qFormat/>
    <w:uiPriority w:val="0"/>
    <w:rPr>
      <w:rFonts w:hint="default" w:ascii="Times New Roman" w:hAnsi="Times New Roman" w:cs="Times New Roman"/>
      <w:b/>
    </w:rPr>
  </w:style>
  <w:style w:type="character" w:customStyle="1" w:styleId="67">
    <w:name w:val="标题 Char"/>
    <w:qFormat/>
    <w:uiPriority w:val="0"/>
    <w:rPr>
      <w:rFonts w:hint="default" w:ascii="Calibri Light" w:hAnsi="Calibri Light" w:eastAsia="Calibri Light" w:cs="Calibri Light"/>
    </w:rPr>
  </w:style>
  <w:style w:type="character" w:customStyle="1" w:styleId="68">
    <w:name w:val="批注框文本 字符"/>
    <w:basedOn w:val="29"/>
    <w:qFormat/>
    <w:uiPriority w:val="0"/>
  </w:style>
  <w:style w:type="character" w:customStyle="1" w:styleId="69">
    <w:name w:val="批注文字 Char"/>
    <w:qFormat/>
    <w:uiPriority w:val="0"/>
    <w:rPr>
      <w:rFonts w:ascii="幼圆" w:hAnsi="幼圆" w:eastAsia="幼圆"/>
      <w:kern w:val="2"/>
      <w:sz w:val="24"/>
      <w:szCs w:val="24"/>
    </w:rPr>
  </w:style>
  <w:style w:type="character" w:customStyle="1" w:styleId="70">
    <w:name w:val="标题 5 字符"/>
    <w:qFormat/>
    <w:uiPriority w:val="0"/>
    <w:rPr>
      <w:rFonts w:hint="default" w:ascii="Times New Roman" w:hAnsi="Times New Roman" w:cs="Times New Roman"/>
    </w:rPr>
  </w:style>
  <w:style w:type="character" w:customStyle="1" w:styleId="71">
    <w:name w:val="标题 4 字符"/>
    <w:qFormat/>
    <w:uiPriority w:val="0"/>
    <w:rPr>
      <w:rFonts w:hint="eastAsia" w:ascii="仿宋_GB2312" w:eastAsia="仿宋_GB2312" w:cs="仿宋_GB2312"/>
      <w:b/>
    </w:rPr>
  </w:style>
  <w:style w:type="character" w:customStyle="1" w:styleId="72">
    <w:name w:val="da"/>
    <w:basedOn w:val="29"/>
    <w:qFormat/>
    <w:uiPriority w:val="0"/>
  </w:style>
  <w:style w:type="character" w:customStyle="1" w:styleId="73">
    <w:name w:val="日期 字符"/>
    <w:qFormat/>
    <w:uiPriority w:val="0"/>
    <w:rPr>
      <w:rFonts w:hint="default" w:ascii="Times New Roman" w:hAnsi="Times New Roman" w:cs="Times New Roman"/>
    </w:rPr>
  </w:style>
  <w:style w:type="character" w:customStyle="1" w:styleId="74">
    <w:name w:val="批注主题 Char"/>
    <w:qFormat/>
    <w:uiPriority w:val="0"/>
    <w:rPr>
      <w:rFonts w:ascii="幼圆" w:hAnsi="幼圆" w:eastAsia="幼圆"/>
      <w:kern w:val="2"/>
      <w:sz w:val="24"/>
      <w:szCs w:val="24"/>
    </w:rPr>
  </w:style>
  <w:style w:type="paragraph" w:customStyle="1" w:styleId="75">
    <w:name w:val="1"/>
    <w:basedOn w:val="1"/>
    <w:qFormat/>
    <w:uiPriority w:val="0"/>
  </w:style>
  <w:style w:type="paragraph" w:customStyle="1" w:styleId="76">
    <w:name w:val="Char"/>
    <w:basedOn w:val="1"/>
    <w:qFormat/>
    <w:uiPriority w:val="0"/>
    <w:pPr>
      <w:snapToGrid/>
      <w:spacing w:line="500" w:lineRule="exact"/>
      <w:ind w:left="320" w:leftChars="100" w:right="100" w:rightChars="100" w:firstLine="0" w:firstLineChars="0"/>
    </w:pPr>
    <w:rPr>
      <w:rFonts w:ascii="Calibri" w:hAnsi="Calibri" w:eastAsia="仿宋_GB2312"/>
      <w:sz w:val="32"/>
      <w:szCs w:val="22"/>
    </w:rPr>
  </w:style>
  <w:style w:type="paragraph" w:customStyle="1" w:styleId="77">
    <w:name w:val="Char1 Char Char Char"/>
    <w:basedOn w:val="1"/>
    <w:qFormat/>
    <w:uiPriority w:val="0"/>
  </w:style>
  <w:style w:type="paragraph" w:customStyle="1" w:styleId="78">
    <w:name w:val="_Style 5"/>
    <w:basedOn w:val="1"/>
    <w:qFormat/>
    <w:uiPriority w:val="0"/>
    <w:pPr>
      <w:snapToGrid/>
      <w:spacing w:line="240" w:lineRule="auto"/>
      <w:ind w:firstLine="0" w:firstLineChars="0"/>
    </w:pPr>
    <w:rPr>
      <w:rFonts w:ascii="Calibri" w:hAnsi="Calibri" w:eastAsia="仿宋_GB2312"/>
      <w:sz w:val="32"/>
      <w:szCs w:val="22"/>
    </w:rPr>
  </w:style>
  <w:style w:type="paragraph" w:customStyle="1" w:styleId="79">
    <w:name w:val="列出段落1"/>
    <w:basedOn w:val="1"/>
    <w:qFormat/>
    <w:uiPriority w:val="34"/>
    <w:pPr>
      <w:ind w:firstLine="420"/>
    </w:pPr>
  </w:style>
  <w:style w:type="character" w:customStyle="1" w:styleId="80">
    <w:name w:val="35"/>
    <w:basedOn w:val="29"/>
    <w:uiPriority w:val="0"/>
    <w:rPr>
      <w:rFonts w:hint="default" w:ascii="Times New Roman" w:hAnsi="Times New Roman" w:cs="Times New Roman"/>
      <w:kern w:val="2"/>
      <w:sz w:val="21"/>
      <w:szCs w:val="21"/>
    </w:rPr>
  </w:style>
  <w:style w:type="character" w:customStyle="1" w:styleId="81">
    <w:name w:val="15"/>
    <w:basedOn w:val="29"/>
    <w:uiPriority w:val="0"/>
    <w:rPr>
      <w:rFonts w:hint="default" w:ascii="Times New Roman" w:hAnsi="Times New Roman" w:cs="Times New Roman"/>
    </w:rPr>
  </w:style>
  <w:style w:type="character" w:customStyle="1" w:styleId="82">
    <w:name w:val="23"/>
    <w:basedOn w:val="29"/>
    <w:uiPriority w:val="0"/>
    <w:rPr>
      <w:rFonts w:hint="default" w:ascii="Times New Roman" w:hAnsi="Times New Roman" w:eastAsia="仿宋_GB2312" w:cs="Times New Roman"/>
      <w:b/>
      <w:bCs/>
      <w:kern w:val="44"/>
      <w:sz w:val="32"/>
      <w:szCs w:val="32"/>
    </w:rPr>
  </w:style>
  <w:style w:type="character" w:customStyle="1" w:styleId="83">
    <w:name w:val="19"/>
    <w:basedOn w:val="29"/>
    <w:uiPriority w:val="0"/>
    <w:rPr>
      <w:rFonts w:hint="default" w:ascii="Times New Roman" w:hAnsi="Times New Roman" w:cs="Times New Roman"/>
      <w:color w:val="0000FF"/>
      <w:u w:val="single"/>
    </w:rPr>
  </w:style>
  <w:style w:type="character" w:customStyle="1" w:styleId="84">
    <w:name w:val="33"/>
    <w:basedOn w:val="29"/>
    <w:uiPriority w:val="0"/>
    <w:rPr>
      <w:rFonts w:hint="default" w:ascii="Times New Roman" w:hAnsi="Times New Roman" w:cs="Times New Roman"/>
    </w:rPr>
  </w:style>
  <w:style w:type="character" w:customStyle="1" w:styleId="85">
    <w:name w:val="10"/>
    <w:basedOn w:val="29"/>
    <w:uiPriority w:val="0"/>
    <w:rPr>
      <w:rFonts w:hint="default" w:ascii="Times New Roman" w:hAnsi="Times New Roman" w:cs="Times New Roman"/>
    </w:rPr>
  </w:style>
  <w:style w:type="character" w:customStyle="1" w:styleId="86">
    <w:name w:val="32"/>
    <w:basedOn w:val="29"/>
    <w:uiPriority w:val="0"/>
    <w:rPr>
      <w:rFonts w:hint="default" w:ascii="Times New Roman" w:hAnsi="Times New Roman" w:cs="Times New Roman"/>
      <w:b/>
      <w:bCs/>
      <w:kern w:val="2"/>
      <w:sz w:val="21"/>
      <w:szCs w:val="21"/>
    </w:rPr>
  </w:style>
  <w:style w:type="character" w:customStyle="1" w:styleId="87">
    <w:name w:val="34"/>
    <w:basedOn w:val="29"/>
    <w:uiPriority w:val="0"/>
    <w:rPr>
      <w:rFonts w:hint="eastAsia" w:ascii="仿宋_GB2312" w:hAnsi="Cambria" w:eastAsia="仿宋_GB2312" w:cs="仿宋_GB2312"/>
      <w:b/>
      <w:bCs/>
      <w:sz w:val="32"/>
      <w:szCs w:val="32"/>
    </w:rPr>
  </w:style>
  <w:style w:type="character" w:customStyle="1" w:styleId="88">
    <w:name w:val="16"/>
    <w:basedOn w:val="29"/>
    <w:uiPriority w:val="0"/>
    <w:rPr>
      <w:rFonts w:hint="default" w:ascii="Times New Roman" w:hAnsi="Times New Roman" w:cs="Times New Roman"/>
      <w:sz w:val="21"/>
      <w:szCs w:val="21"/>
    </w:rPr>
  </w:style>
  <w:style w:type="character" w:customStyle="1" w:styleId="89">
    <w:name w:val="17"/>
    <w:basedOn w:val="29"/>
    <w:uiPriority w:val="0"/>
    <w:rPr>
      <w:rFonts w:hint="default" w:ascii="Times New Roman" w:hAnsi="Times New Roman" w:cs="Times New Roman"/>
      <w:kern w:val="2"/>
      <w:sz w:val="18"/>
      <w:szCs w:val="18"/>
    </w:rPr>
  </w:style>
  <w:style w:type="character" w:customStyle="1" w:styleId="90">
    <w:name w:val="18"/>
    <w:basedOn w:val="29"/>
    <w:uiPriority w:val="0"/>
    <w:rPr>
      <w:rFonts w:hint="default" w:ascii="Times New Roman" w:hAnsi="Times New Roman" w:eastAsia="仿宋_GB2312" w:cs="Times New Roman"/>
      <w:b/>
      <w:bCs/>
      <w:sz w:val="32"/>
      <w:szCs w:val="32"/>
    </w:rPr>
  </w:style>
  <w:style w:type="character" w:customStyle="1" w:styleId="91">
    <w:name w:val="20"/>
    <w:basedOn w:val="29"/>
    <w:uiPriority w:val="0"/>
    <w:rPr>
      <w:rFonts w:hint="default" w:ascii="Times New Roman" w:hAnsi="Times New Roman" w:cs="Times New Roman"/>
      <w:color w:val="0000FF"/>
      <w:u w:val="single"/>
    </w:rPr>
  </w:style>
  <w:style w:type="character" w:customStyle="1" w:styleId="92">
    <w:name w:val="21"/>
    <w:basedOn w:val="29"/>
    <w:uiPriority w:val="0"/>
    <w:rPr>
      <w:rFonts w:hint="default" w:ascii="Times New Roman" w:hAnsi="Times New Roman" w:cs="Times New Roman"/>
      <w:kern w:val="2"/>
      <w:sz w:val="18"/>
      <w:szCs w:val="18"/>
    </w:rPr>
  </w:style>
  <w:style w:type="character" w:customStyle="1" w:styleId="93">
    <w:name w:val="22"/>
    <w:basedOn w:val="29"/>
    <w:uiPriority w:val="0"/>
    <w:rPr>
      <w:rFonts w:hint="default" w:ascii="Times New Roman" w:hAnsi="Times New Roman" w:cs="Times New Roman"/>
      <w:color w:val="0000FF"/>
      <w:u w:val="single"/>
    </w:rPr>
  </w:style>
  <w:style w:type="character" w:customStyle="1" w:styleId="94">
    <w:name w:val="24"/>
    <w:basedOn w:val="29"/>
    <w:uiPriority w:val="0"/>
    <w:rPr>
      <w:rFonts w:hint="default" w:ascii="Times New Roman" w:hAnsi="Times New Roman" w:eastAsia="仿宋_GB2312" w:cs="Times New Roman"/>
      <w:b/>
      <w:bCs/>
      <w:sz w:val="32"/>
      <w:szCs w:val="32"/>
    </w:rPr>
  </w:style>
  <w:style w:type="character" w:customStyle="1" w:styleId="95">
    <w:name w:val="25"/>
    <w:basedOn w:val="29"/>
    <w:uiPriority w:val="0"/>
    <w:rPr>
      <w:rFonts w:hint="eastAsia" w:ascii="宋体" w:hAnsi="宋体" w:eastAsia="宋体" w:cs="宋体"/>
    </w:rPr>
  </w:style>
  <w:style w:type="character" w:customStyle="1" w:styleId="96">
    <w:name w:val="26"/>
    <w:basedOn w:val="29"/>
    <w:uiPriority w:val="0"/>
    <w:rPr>
      <w:rFonts w:hint="default" w:ascii="Times New Roman" w:hAnsi="Times New Roman" w:eastAsia="仿宋_GB2312" w:cs="Times New Roman"/>
      <w:bCs/>
      <w:sz w:val="30"/>
      <w:szCs w:val="30"/>
    </w:rPr>
  </w:style>
  <w:style w:type="character" w:customStyle="1" w:styleId="97">
    <w:name w:val="27"/>
    <w:basedOn w:val="29"/>
    <w:uiPriority w:val="0"/>
    <w:rPr>
      <w:rFonts w:hint="default" w:ascii="Calibri Light" w:hAnsi="Calibri Light" w:eastAsia="仿宋_GB2312" w:cs="Calibri Light"/>
      <w:bCs/>
      <w:sz w:val="30"/>
      <w:szCs w:val="30"/>
    </w:rPr>
  </w:style>
  <w:style w:type="character" w:customStyle="1" w:styleId="98">
    <w:name w:val="28"/>
    <w:basedOn w:val="29"/>
    <w:uiPriority w:val="0"/>
    <w:rPr>
      <w:rFonts w:hint="default" w:ascii="Times New Roman" w:hAnsi="Times New Roman" w:cs="Times New Roman"/>
      <w:b/>
      <w:bCs/>
      <w:kern w:val="44"/>
      <w:sz w:val="44"/>
      <w:szCs w:val="44"/>
    </w:rPr>
  </w:style>
  <w:style w:type="character" w:customStyle="1" w:styleId="99">
    <w:name w:val="29"/>
    <w:basedOn w:val="29"/>
    <w:uiPriority w:val="0"/>
    <w:rPr>
      <w:rFonts w:hint="eastAsia" w:ascii="仿宋_GB2312" w:eastAsia="仿宋_GB2312" w:cs="仿宋_GB2312"/>
    </w:rPr>
  </w:style>
  <w:style w:type="character" w:customStyle="1" w:styleId="100">
    <w:name w:val="31"/>
    <w:basedOn w:val="29"/>
    <w:uiPriority w:val="0"/>
    <w:rPr>
      <w:rFonts w:hint="eastAsia" w:ascii="仿宋_GB2312" w:eastAsia="仿宋_GB2312" w:cs="仿宋_GB2312"/>
    </w:rPr>
  </w:style>
  <w:style w:type="character" w:customStyle="1" w:styleId="101">
    <w:name w:val="30"/>
    <w:basedOn w:val="29"/>
    <w:uiPriority w:val="0"/>
    <w:rPr>
      <w:rFonts w:hint="default" w:ascii="Times New Roman" w:hAnsi="Times New Roman" w:cs="Times New Roman"/>
      <w:kern w:val="2"/>
      <w:sz w:val="18"/>
      <w:szCs w:val="18"/>
    </w:rPr>
  </w:style>
  <w:style w:type="character" w:customStyle="1" w:styleId="102">
    <w:name w:val="37"/>
    <w:basedOn w:val="29"/>
    <w:uiPriority w:val="0"/>
    <w:rPr>
      <w:rFonts w:hint="default" w:ascii="Times New Roman" w:hAnsi="Times New Roman" w:eastAsia="宋体" w:cs="Times New Roman"/>
      <w:b/>
      <w:bCs/>
      <w:kern w:val="2"/>
      <w:sz w:val="32"/>
      <w:szCs w:val="32"/>
    </w:rPr>
  </w:style>
  <w:style w:type="character" w:customStyle="1" w:styleId="103">
    <w:name w:val="41"/>
    <w:basedOn w:val="29"/>
    <w:uiPriority w:val="0"/>
    <w:rPr>
      <w:rFonts w:hint="default" w:ascii="Times New Roman" w:hAnsi="Times New Roman" w:cs="Times New Roman"/>
      <w:kern w:val="2"/>
      <w:sz w:val="18"/>
      <w:szCs w:val="18"/>
    </w:rPr>
  </w:style>
  <w:style w:type="character" w:customStyle="1" w:styleId="104">
    <w:name w:val="44"/>
    <w:basedOn w:val="29"/>
    <w:uiPriority w:val="0"/>
    <w:rPr>
      <w:rFonts w:hint="default" w:ascii="ˎ̥" w:hAnsi="ˎ̥" w:eastAsia="ˎ̥" w:cs="ˎ̥"/>
      <w:color w:val="000000"/>
      <w:sz w:val="23"/>
      <w:szCs w:val="23"/>
    </w:rPr>
  </w:style>
  <w:style w:type="character" w:customStyle="1" w:styleId="105">
    <w:name w:val="36"/>
    <w:basedOn w:val="29"/>
    <w:uiPriority w:val="0"/>
    <w:rPr>
      <w:rFonts w:hint="default" w:ascii="Times New Roman" w:hAnsi="Times New Roman" w:eastAsia="幼圆" w:cs="Times New Roman"/>
      <w:b/>
      <w:bCs/>
      <w:kern w:val="44"/>
      <w:sz w:val="44"/>
      <w:szCs w:val="44"/>
    </w:rPr>
  </w:style>
  <w:style w:type="character" w:customStyle="1" w:styleId="106">
    <w:name w:val="46"/>
    <w:basedOn w:val="29"/>
    <w:uiPriority w:val="0"/>
    <w:rPr>
      <w:rFonts w:hint="default" w:ascii="Calibri" w:hAnsi="Calibri" w:cs="Calibri"/>
      <w:kern w:val="2"/>
      <w:sz w:val="21"/>
      <w:szCs w:val="21"/>
    </w:rPr>
  </w:style>
  <w:style w:type="character" w:customStyle="1" w:styleId="107">
    <w:name w:val="53"/>
    <w:basedOn w:val="29"/>
    <w:uiPriority w:val="0"/>
    <w:rPr>
      <w:rFonts w:hint="default" w:ascii="Times New Roman" w:hAnsi="Times New Roman" w:cs="Times New Roman"/>
    </w:rPr>
  </w:style>
  <w:style w:type="character" w:customStyle="1" w:styleId="108">
    <w:name w:val="47"/>
    <w:basedOn w:val="29"/>
    <w:uiPriority w:val="0"/>
    <w:rPr>
      <w:rFonts w:hint="default" w:ascii="Times New Roman" w:hAnsi="Times New Roman" w:eastAsia="宋体" w:cs="Times New Roman"/>
      <w:sz w:val="24"/>
      <w:szCs w:val="24"/>
    </w:rPr>
  </w:style>
  <w:style w:type="character" w:customStyle="1" w:styleId="109">
    <w:name w:val="40"/>
    <w:basedOn w:val="29"/>
    <w:uiPriority w:val="0"/>
    <w:rPr>
      <w:rFonts w:hint="eastAsia" w:ascii="宋体" w:hAnsi="宋体" w:eastAsia="宋体" w:cs="宋体"/>
      <w:kern w:val="2"/>
      <w:sz w:val="18"/>
      <w:szCs w:val="18"/>
    </w:rPr>
  </w:style>
  <w:style w:type="character" w:customStyle="1" w:styleId="110">
    <w:name w:val="39"/>
    <w:basedOn w:val="29"/>
    <w:uiPriority w:val="0"/>
    <w:rPr>
      <w:rFonts w:hint="default" w:ascii="Times New Roman" w:hAnsi="Times New Roman" w:eastAsia="仿宋_GB2312" w:cs="Times New Roman"/>
      <w:b/>
      <w:kern w:val="2"/>
      <w:sz w:val="32"/>
      <w:szCs w:val="32"/>
    </w:rPr>
  </w:style>
  <w:style w:type="character" w:customStyle="1" w:styleId="111">
    <w:name w:val="42"/>
    <w:basedOn w:val="29"/>
    <w:uiPriority w:val="0"/>
    <w:rPr>
      <w:rFonts w:hint="default" w:ascii="Times New Roman" w:hAnsi="Times New Roman" w:eastAsia="宋体" w:cs="Times New Roman"/>
      <w:kern w:val="2"/>
      <w:sz w:val="18"/>
      <w:szCs w:val="18"/>
    </w:rPr>
  </w:style>
  <w:style w:type="character" w:customStyle="1" w:styleId="112">
    <w:name w:val="50"/>
    <w:basedOn w:val="29"/>
    <w:uiPriority w:val="0"/>
    <w:rPr>
      <w:rFonts w:hint="default" w:ascii="Times New Roman" w:hAnsi="Times New Roman" w:cs="Times New Roman"/>
    </w:rPr>
  </w:style>
  <w:style w:type="character" w:customStyle="1" w:styleId="113">
    <w:name w:val="38"/>
    <w:basedOn w:val="29"/>
    <w:uiPriority w:val="0"/>
    <w:rPr>
      <w:rFonts w:hint="default" w:ascii="Arial" w:hAnsi="Arial" w:eastAsia="宋体" w:cs="Arial"/>
      <w:b/>
      <w:bCs/>
      <w:kern w:val="2"/>
      <w:sz w:val="32"/>
      <w:szCs w:val="32"/>
    </w:rPr>
  </w:style>
  <w:style w:type="character" w:customStyle="1" w:styleId="114">
    <w:name w:val="43"/>
    <w:basedOn w:val="29"/>
    <w:uiPriority w:val="0"/>
    <w:rPr>
      <w:rFonts w:hint="default" w:ascii="Times New Roman" w:hAnsi="Times New Roman" w:eastAsia="幼圆" w:cs="Times New Roman"/>
      <w:b/>
      <w:bCs/>
      <w:kern w:val="44"/>
      <w:sz w:val="44"/>
      <w:szCs w:val="44"/>
    </w:rPr>
  </w:style>
  <w:style w:type="character" w:customStyle="1" w:styleId="115">
    <w:name w:val="45"/>
    <w:basedOn w:val="29"/>
    <w:uiPriority w:val="0"/>
    <w:rPr>
      <w:rFonts w:hint="default" w:ascii="Times New Roman" w:hAnsi="Times New Roman" w:eastAsia="宋体" w:cs="Times New Roman"/>
      <w:b/>
      <w:bCs/>
      <w:kern w:val="2"/>
      <w:sz w:val="32"/>
      <w:szCs w:val="32"/>
    </w:rPr>
  </w:style>
  <w:style w:type="character" w:customStyle="1" w:styleId="116">
    <w:name w:val="48"/>
    <w:basedOn w:val="29"/>
    <w:uiPriority w:val="0"/>
    <w:rPr>
      <w:rFonts w:hint="default" w:ascii="Times New Roman" w:hAnsi="Times New Roman" w:cs="Times New Roman"/>
    </w:rPr>
  </w:style>
  <w:style w:type="character" w:customStyle="1" w:styleId="117">
    <w:name w:val="49"/>
    <w:basedOn w:val="29"/>
    <w:uiPriority w:val="0"/>
    <w:rPr>
      <w:rFonts w:hint="default" w:ascii="Calibri" w:hAnsi="Calibri" w:eastAsia="宋体" w:cs="Times New Roman"/>
      <w:b/>
      <w:kern w:val="44"/>
      <w:sz w:val="44"/>
      <w:szCs w:val="44"/>
    </w:rPr>
  </w:style>
  <w:style w:type="character" w:customStyle="1" w:styleId="118">
    <w:name w:val="51"/>
    <w:basedOn w:val="29"/>
    <w:uiPriority w:val="0"/>
    <w:rPr>
      <w:rFonts w:hint="eastAsia" w:ascii="黑体" w:hAnsi="宋体" w:eastAsia="宋体" w:cs="黑体"/>
      <w:kern w:val="2"/>
      <w:sz w:val="24"/>
      <w:szCs w:val="24"/>
    </w:rPr>
  </w:style>
  <w:style w:type="character" w:customStyle="1" w:styleId="119">
    <w:name w:val="52"/>
    <w:basedOn w:val="29"/>
    <w:uiPriority w:val="0"/>
    <w:rPr>
      <w:rFonts w:hint="default" w:ascii="Times New Roman" w:hAnsi="宋体" w:eastAsia="宋体" w:cs="Times New Roman"/>
      <w:sz w:val="24"/>
      <w:szCs w:val="24"/>
    </w:rPr>
  </w:style>
  <w:style w:type="character" w:customStyle="1" w:styleId="120">
    <w:name w:val="54"/>
    <w:basedOn w:val="29"/>
    <w:uiPriority w:val="0"/>
    <w:rPr>
      <w:rFonts w:hint="default" w:ascii="Times New Roman" w:hAnsi="Times New Roman" w:eastAsia="仿宋_GB2312" w:cs="Times New Roman"/>
      <w:kern w:val="2"/>
      <w:sz w:val="18"/>
      <w:szCs w:val="18"/>
    </w:rPr>
  </w:style>
  <w:style w:type="character" w:customStyle="1" w:styleId="121">
    <w:name w:val="56"/>
    <w:basedOn w:val="29"/>
    <w:uiPriority w:val="0"/>
    <w:rPr>
      <w:rFonts w:hint="eastAsia" w:ascii="仿宋" w:hAnsi="仿宋" w:eastAsia="仿宋" w:cs="仿宋"/>
      <w:b/>
      <w:bCs/>
      <w:color w:val="000000"/>
      <w:sz w:val="28"/>
      <w:szCs w:val="28"/>
    </w:rPr>
  </w:style>
  <w:style w:type="character" w:customStyle="1" w:styleId="122">
    <w:name w:val="58"/>
    <w:basedOn w:val="29"/>
    <w:uiPriority w:val="0"/>
    <w:rPr>
      <w:rFonts w:hint="eastAsia" w:ascii="仿宋_GB2312" w:eastAsia="仿宋_GB2312" w:cs="仿宋_GB2312"/>
      <w:b/>
      <w:bCs/>
      <w:color w:val="000000"/>
      <w:sz w:val="32"/>
      <w:szCs w:val="32"/>
    </w:rPr>
  </w:style>
  <w:style w:type="character" w:customStyle="1" w:styleId="123">
    <w:name w:val="60"/>
    <w:basedOn w:val="29"/>
    <w:uiPriority w:val="0"/>
    <w:rPr>
      <w:rFonts w:hint="eastAsia" w:ascii="仿宋" w:hAnsi="仿宋" w:eastAsia="仿宋" w:cs="仿宋"/>
      <w:color w:val="000000"/>
      <w:sz w:val="24"/>
      <w:szCs w:val="24"/>
    </w:rPr>
  </w:style>
  <w:style w:type="character" w:customStyle="1" w:styleId="124">
    <w:name w:val="61"/>
    <w:basedOn w:val="29"/>
    <w:uiPriority w:val="0"/>
    <w:rPr>
      <w:rFonts w:hint="eastAsia" w:ascii="仿宋" w:hAnsi="仿宋" w:eastAsia="仿宋" w:cs="仿宋"/>
      <w:color w:val="000000"/>
      <w:sz w:val="24"/>
      <w:szCs w:val="24"/>
    </w:rPr>
  </w:style>
  <w:style w:type="character" w:customStyle="1" w:styleId="125">
    <w:name w:val="55"/>
    <w:basedOn w:val="29"/>
    <w:uiPriority w:val="0"/>
    <w:rPr>
      <w:rFonts w:hint="eastAsia" w:ascii="仿宋" w:hAnsi="仿宋" w:eastAsia="仿宋" w:cs="仿宋"/>
      <w:color w:val="000000"/>
      <w:sz w:val="28"/>
      <w:szCs w:val="28"/>
    </w:rPr>
  </w:style>
  <w:style w:type="character" w:customStyle="1" w:styleId="126">
    <w:name w:val="57"/>
    <w:basedOn w:val="29"/>
    <w:uiPriority w:val="0"/>
    <w:rPr>
      <w:rFonts w:hint="eastAsia" w:ascii="仿宋" w:hAnsi="仿宋" w:eastAsia="仿宋" w:cs="仿宋"/>
      <w:b/>
      <w:bCs/>
      <w:color w:val="000000"/>
      <w:sz w:val="32"/>
      <w:szCs w:val="32"/>
    </w:rPr>
  </w:style>
  <w:style w:type="character" w:customStyle="1" w:styleId="127">
    <w:name w:val="59"/>
    <w:basedOn w:val="29"/>
    <w:uiPriority w:val="0"/>
    <w:rPr>
      <w:rFonts w:hint="eastAsia" w:ascii="仿宋_GB2312" w:eastAsia="仿宋_GB2312" w:cs="仿宋_GB2312"/>
      <w:b/>
      <w:bCs/>
      <w:color w:val="000000"/>
      <w:sz w:val="32"/>
      <w:szCs w:val="32"/>
      <w:u w:val="single"/>
    </w:rPr>
  </w:style>
  <w:style w:type="paragraph" w:styleId="128">
    <w:name w:val="List Paragraph"/>
    <w:basedOn w:val="1"/>
    <w:qFormat/>
    <w:uiPriority w:val="99"/>
    <w:pPr>
      <w:ind w:firstLine="420" w:firstLineChars="200"/>
    </w:pPr>
  </w:style>
  <w:style w:type="paragraph" w:customStyle="1" w:styleId="12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3.jpe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jlzq</Company>
  <Pages>2</Pages>
  <Words>50431</Words>
  <Characters>620</Characters>
  <Lines>5</Lines>
  <Paragraphs>1</Paragraphs>
  <TotalTime>29</TotalTime>
  <ScaleCrop>false</ScaleCrop>
  <LinksUpToDate>false</LinksUpToDate>
  <CharactersWithSpaces>51646</CharactersWithSpaces>
  <Application>WPS Office_6.2.2.8394_F1E327BC-269C-435d-A152-05C5408002CA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2018-11-16T15:56:00Z</dcterms:created>
  <dc:creator>s</dc:creator>
  <cp:lastModifiedBy>Betterme</cp:lastModifiedBy>
  <cp:lastPrinted>2022-12-07T16:57:26Z</cp:lastPrinted>
  <dcterms:modified xsi:type="dcterms:W3CDTF">2023-12-27T15:56:52Z</dcterms:modified>
  <dc:title>有限责任公司合规手册</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52008974D2179C37C4D88B65C0624D24_43</vt:lpwstr>
  </property>
</Properties>
</file>