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jc w:val="center"/>
        <w:rPr>
          <w:rFonts w:ascii="宋体" w:hAnsi="宋体" w:eastAsia="宋体" w:cs="宋体"/>
          <w:color w:val="000000"/>
          <w:sz w:val="44"/>
          <w:szCs w:val="44"/>
          <w:lang w:eastAsia="zh-CN"/>
        </w:rPr>
      </w:pPr>
      <w:r>
        <w:rPr>
          <w:rFonts w:hint="eastAsia" w:ascii="宋体" w:hAnsi="宋体" w:eastAsia="宋体" w:cs="宋体"/>
          <w:color w:val="000000"/>
          <w:sz w:val="44"/>
          <w:szCs w:val="44"/>
          <w:lang w:eastAsia="zh-CN"/>
        </w:rPr>
        <w:t>技术咨询服务合同</w:t>
      </w:r>
    </w:p>
    <w:p>
      <w:pPr>
        <w:spacing w:before="0" w:beforeAutospacing="0" w:after="0" w:afterAutospacing="0" w:line="360" w:lineRule="auto"/>
        <w:ind w:firstLine="561" w:firstLineChars="200"/>
        <w:rPr>
          <w:rFonts w:ascii="宋体" w:hAnsi="宋体" w:eastAsia="宋体" w:cs="宋体"/>
          <w:b/>
          <w:bCs/>
          <w:color w:val="000000"/>
          <w:sz w:val="28"/>
          <w:szCs w:val="28"/>
          <w:lang w:eastAsia="zh-CN"/>
        </w:rPr>
      </w:pPr>
    </w:p>
    <w:p>
      <w:pPr>
        <w:spacing w:before="0" w:beforeAutospacing="0" w:after="0" w:afterAutospacing="0" w:line="360" w:lineRule="auto"/>
        <w:ind w:firstLine="561" w:firstLineChars="200"/>
        <w:rPr>
          <w:rFonts w:ascii="宋体" w:hAnsi="宋体" w:eastAsia="宋体" w:cs="宋体"/>
          <w:color w:val="000000"/>
          <w:sz w:val="28"/>
          <w:szCs w:val="28"/>
          <w:lang w:eastAsia="zh-CN"/>
        </w:rPr>
      </w:pPr>
      <w:r>
        <w:rPr>
          <w:rFonts w:hint="eastAsia" w:ascii="宋体" w:hAnsi="宋体" w:eastAsia="宋体" w:cs="宋体"/>
          <w:b/>
          <w:bCs/>
          <w:color w:val="000000"/>
          <w:sz w:val="28"/>
          <w:szCs w:val="28"/>
          <w:lang w:eastAsia="zh-CN"/>
        </w:rPr>
        <w:t>甲方：</w:t>
      </w:r>
      <w:r>
        <w:rPr>
          <w:rFonts w:hint="eastAsia" w:ascii="华文宋体" w:hAnsi="华文宋体" w:eastAsia="华文宋体"/>
          <w:lang w:eastAsia="zh-CN"/>
        </w:rPr>
        <w:t xml:space="preserve">  </w:t>
      </w:r>
      <w:r>
        <w:rPr>
          <w:rFonts w:hint="eastAsia" w:ascii="华文宋体" w:hAnsi="华文宋体" w:eastAsia="华文宋体"/>
          <w:sz w:val="28"/>
          <w:szCs w:val="28"/>
          <w:lang w:eastAsia="zh-CN"/>
        </w:rPr>
        <w:t xml:space="preserve">上海汉洁环境工程有限责任公司   </w:t>
      </w:r>
      <w:r>
        <w:rPr>
          <w:rFonts w:hint="eastAsia" w:ascii="华文宋体" w:hAnsi="华文宋体" w:eastAsia="华文宋体"/>
          <w:lang w:eastAsia="zh-CN"/>
        </w:rPr>
        <w:t xml:space="preserve">   </w:t>
      </w:r>
      <w:r>
        <w:rPr>
          <w:rFonts w:hint="eastAsia" w:ascii="宋体" w:hAnsi="宋体" w:eastAsia="宋体" w:cs="宋体"/>
          <w:b/>
          <w:bCs/>
          <w:color w:val="000000"/>
          <w:sz w:val="28"/>
          <w:szCs w:val="28"/>
          <w:u w:val="single"/>
          <w:lang w:eastAsia="zh-CN"/>
        </w:rPr>
        <w:t xml:space="preserve">           </w:t>
      </w:r>
    </w:p>
    <w:p>
      <w:pPr>
        <w:spacing w:before="0" w:beforeAutospacing="0" w:after="0" w:afterAutospacing="0" w:line="360" w:lineRule="auto"/>
        <w:ind w:firstLine="561" w:firstLineChars="200"/>
        <w:rPr>
          <w:rFonts w:ascii="宋体" w:hAnsi="宋体" w:eastAsia="宋体" w:cs="宋体"/>
          <w:color w:val="000000"/>
          <w:sz w:val="28"/>
          <w:szCs w:val="28"/>
          <w:lang w:eastAsia="zh-CN"/>
        </w:rPr>
      </w:pPr>
      <w:r>
        <w:rPr>
          <w:rFonts w:hint="eastAsia" w:ascii="宋体" w:hAnsi="宋体" w:eastAsia="宋体" w:cs="宋体"/>
          <w:b/>
          <w:bCs/>
          <w:color w:val="000000"/>
          <w:sz w:val="28"/>
          <w:szCs w:val="28"/>
          <w:lang w:eastAsia="zh-CN"/>
        </w:rPr>
        <w:t xml:space="preserve">乙方： </w:t>
      </w:r>
      <w:r>
        <w:rPr>
          <w:rFonts w:hint="eastAsia" w:ascii="华文宋体" w:hAnsi="华文宋体" w:eastAsia="华文宋体"/>
          <w:sz w:val="28"/>
          <w:szCs w:val="28"/>
          <w:lang w:eastAsia="zh-CN"/>
        </w:rPr>
        <w:t>南京当乐糯科技有限公司</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根据《中华人民共和国民法典》和有关规定，甲乙双方经平等协商一致，自愿签订本技术咨询服务协议，共同遵守本协议所列条款。</w:t>
      </w:r>
    </w:p>
    <w:p>
      <w:pPr>
        <w:spacing w:before="0" w:beforeAutospacing="0" w:after="0" w:afterAutospacing="0" w:line="360" w:lineRule="auto"/>
        <w:ind w:firstLine="561" w:firstLineChars="200"/>
        <w:rPr>
          <w:rFonts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第一条 合作期</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本协议于</w:t>
      </w:r>
      <w:r>
        <w:rPr>
          <w:rFonts w:hint="eastAsia" w:ascii="宋体" w:hAnsi="宋体" w:eastAsia="宋体" w:cs="宋体"/>
          <w:color w:val="000000"/>
          <w:sz w:val="28"/>
          <w:szCs w:val="28"/>
          <w:u w:val="single"/>
          <w:lang w:eastAsia="zh-CN"/>
        </w:rPr>
        <w:t xml:space="preserve">  </w:t>
      </w:r>
      <w:r>
        <w:rPr>
          <w:rFonts w:ascii="宋体" w:hAnsi="宋体" w:eastAsia="宋体" w:cs="宋体"/>
          <w:color w:val="000000"/>
          <w:sz w:val="28"/>
          <w:szCs w:val="28"/>
          <w:u w:val="single"/>
          <w:lang w:eastAsia="zh-CN"/>
        </w:rPr>
        <w:t xml:space="preserve">  2024       </w:t>
      </w:r>
      <w:r>
        <w:rPr>
          <w:rFonts w:hint="eastAsia" w:ascii="宋体" w:hAnsi="宋体" w:eastAsia="宋体" w:cs="宋体"/>
          <w:color w:val="000000"/>
          <w:sz w:val="28"/>
          <w:szCs w:val="28"/>
          <w:lang w:eastAsia="zh-CN"/>
        </w:rPr>
        <w:t>年</w:t>
      </w:r>
      <w:r>
        <w:rPr>
          <w:rFonts w:hint="eastAsia" w:ascii="宋体" w:hAnsi="宋体" w:eastAsia="宋体" w:cs="宋体"/>
          <w:color w:val="000000"/>
          <w:sz w:val="28"/>
          <w:szCs w:val="28"/>
          <w:u w:val="single"/>
          <w:lang w:eastAsia="zh-CN"/>
        </w:rPr>
        <w:t xml:space="preserve">  </w:t>
      </w:r>
      <w:r>
        <w:rPr>
          <w:rFonts w:ascii="宋体" w:hAnsi="宋体" w:eastAsia="宋体" w:cs="宋体"/>
          <w:color w:val="000000"/>
          <w:sz w:val="28"/>
          <w:szCs w:val="28"/>
          <w:u w:val="single"/>
          <w:lang w:eastAsia="zh-CN"/>
        </w:rPr>
        <w:t xml:space="preserve">  1      </w:t>
      </w:r>
      <w:r>
        <w:rPr>
          <w:rFonts w:hint="eastAsia" w:ascii="宋体" w:hAnsi="宋体" w:eastAsia="宋体" w:cs="宋体"/>
          <w:color w:val="000000"/>
          <w:sz w:val="28"/>
          <w:szCs w:val="28"/>
          <w:lang w:eastAsia="zh-CN"/>
        </w:rPr>
        <w:t>月</w:t>
      </w:r>
      <w:r>
        <w:rPr>
          <w:rFonts w:hint="eastAsia" w:ascii="宋体" w:hAnsi="宋体" w:eastAsia="宋体" w:cs="宋体"/>
          <w:color w:val="000000"/>
          <w:sz w:val="28"/>
          <w:szCs w:val="28"/>
          <w:u w:val="single"/>
          <w:lang w:eastAsia="zh-CN"/>
        </w:rPr>
        <w:t xml:space="preserve">  </w:t>
      </w:r>
      <w:r>
        <w:rPr>
          <w:rFonts w:ascii="宋体" w:hAnsi="宋体" w:eastAsia="宋体" w:cs="宋体"/>
          <w:color w:val="000000"/>
          <w:sz w:val="28"/>
          <w:szCs w:val="28"/>
          <w:u w:val="single"/>
          <w:lang w:eastAsia="zh-CN"/>
        </w:rPr>
        <w:t xml:space="preserve">   12     </w:t>
      </w:r>
      <w:r>
        <w:rPr>
          <w:rFonts w:hint="eastAsia" w:ascii="宋体" w:hAnsi="宋体" w:eastAsia="宋体" w:cs="宋体"/>
          <w:color w:val="000000"/>
          <w:sz w:val="28"/>
          <w:szCs w:val="28"/>
          <w:lang w:eastAsia="zh-CN"/>
        </w:rPr>
        <w:t>日生效，至</w:t>
      </w:r>
      <w:r>
        <w:rPr>
          <w:rFonts w:hint="eastAsia" w:ascii="宋体" w:hAnsi="宋体" w:eastAsia="宋体" w:cs="宋体"/>
          <w:color w:val="000000"/>
          <w:sz w:val="28"/>
          <w:szCs w:val="28"/>
          <w:u w:val="single"/>
          <w:lang w:eastAsia="zh-CN"/>
        </w:rPr>
        <w:t xml:space="preserve">  </w:t>
      </w:r>
      <w:r>
        <w:rPr>
          <w:rFonts w:ascii="宋体" w:hAnsi="宋体" w:eastAsia="宋体" w:cs="宋体"/>
          <w:color w:val="000000"/>
          <w:sz w:val="28"/>
          <w:szCs w:val="28"/>
          <w:u w:val="single"/>
          <w:lang w:eastAsia="zh-CN"/>
        </w:rPr>
        <w:t xml:space="preserve">   2025     </w:t>
      </w:r>
      <w:r>
        <w:rPr>
          <w:rFonts w:hint="eastAsia" w:ascii="宋体" w:hAnsi="宋体" w:eastAsia="宋体" w:cs="宋体"/>
          <w:color w:val="000000"/>
          <w:sz w:val="28"/>
          <w:szCs w:val="28"/>
          <w:lang w:eastAsia="zh-CN"/>
        </w:rPr>
        <w:t>年</w:t>
      </w:r>
      <w:r>
        <w:rPr>
          <w:rFonts w:hint="eastAsia" w:ascii="宋体" w:hAnsi="宋体" w:eastAsia="宋体" w:cs="宋体"/>
          <w:color w:val="000000"/>
          <w:sz w:val="28"/>
          <w:szCs w:val="28"/>
          <w:u w:val="single"/>
          <w:lang w:eastAsia="zh-CN"/>
        </w:rPr>
        <w:t xml:space="preserve">  </w:t>
      </w:r>
      <w:r>
        <w:rPr>
          <w:rFonts w:ascii="宋体" w:hAnsi="宋体" w:eastAsia="宋体" w:cs="宋体"/>
          <w:color w:val="000000"/>
          <w:sz w:val="28"/>
          <w:szCs w:val="28"/>
          <w:u w:val="single"/>
          <w:lang w:eastAsia="zh-CN"/>
        </w:rPr>
        <w:t xml:space="preserve">   1     </w:t>
      </w:r>
      <w:r>
        <w:rPr>
          <w:rFonts w:hint="eastAsia" w:ascii="宋体" w:hAnsi="宋体" w:eastAsia="宋体" w:cs="宋体"/>
          <w:color w:val="000000"/>
          <w:sz w:val="28"/>
          <w:szCs w:val="28"/>
          <w:lang w:eastAsia="zh-CN"/>
        </w:rPr>
        <w:t>月</w:t>
      </w:r>
      <w:r>
        <w:rPr>
          <w:rFonts w:hint="eastAsia" w:ascii="宋体" w:hAnsi="宋体" w:eastAsia="宋体" w:cs="宋体"/>
          <w:color w:val="000000"/>
          <w:sz w:val="28"/>
          <w:szCs w:val="28"/>
          <w:u w:val="single"/>
          <w:lang w:eastAsia="zh-CN"/>
        </w:rPr>
        <w:t xml:space="preserve">  </w:t>
      </w:r>
      <w:r>
        <w:rPr>
          <w:rFonts w:ascii="宋体" w:hAnsi="宋体" w:eastAsia="宋体" w:cs="宋体"/>
          <w:color w:val="000000"/>
          <w:sz w:val="28"/>
          <w:szCs w:val="28"/>
          <w:u w:val="single"/>
          <w:lang w:eastAsia="zh-CN"/>
        </w:rPr>
        <w:t xml:space="preserve">   11     </w:t>
      </w:r>
      <w:r>
        <w:rPr>
          <w:rFonts w:hint="eastAsia" w:ascii="宋体" w:hAnsi="宋体" w:eastAsia="宋体" w:cs="宋体"/>
          <w:color w:val="000000"/>
          <w:sz w:val="28"/>
          <w:szCs w:val="28"/>
          <w:lang w:eastAsia="zh-CN"/>
        </w:rPr>
        <w:t>日终止。期满双方可商谈续签事宜。</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乙方工作时间为弹性工作时间，但需保持通讯畅通。</w:t>
      </w:r>
    </w:p>
    <w:p>
      <w:pPr>
        <w:spacing w:before="0" w:beforeAutospacing="0" w:after="0" w:afterAutospacing="0" w:line="360" w:lineRule="auto"/>
        <w:ind w:firstLine="561" w:firstLineChars="200"/>
        <w:rPr>
          <w:rFonts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第二条 乙方的工作内容、要求为</w:t>
      </w:r>
    </w:p>
    <w:p>
      <w:pPr>
        <w:spacing w:before="0" w:beforeAutospacing="0" w:after="0" w:afterAutospacing="0" w:line="360" w:lineRule="auto"/>
        <w:ind w:firstLine="560" w:firstLineChars="200"/>
        <w:rPr>
          <w:ins w:id="0" w:author="Cheryl Xu" w:date="2024-01-05T16:29:00Z"/>
          <w:rFonts w:ascii="宋体" w:hAnsi="宋体" w:eastAsia="宋体" w:cs="宋体"/>
          <w:color w:val="000000"/>
          <w:sz w:val="28"/>
          <w:szCs w:val="28"/>
          <w:lang w:eastAsia="zh-Hans"/>
        </w:rPr>
      </w:pPr>
      <w:r>
        <w:rPr>
          <w:rFonts w:hint="eastAsia" w:ascii="宋体" w:hAnsi="宋体" w:eastAsia="宋体" w:cs="宋体"/>
          <w:color w:val="000000"/>
          <w:sz w:val="28"/>
          <w:szCs w:val="28"/>
          <w:lang w:eastAsia="zh-CN"/>
        </w:rPr>
        <w:t>乙方根据甲方要求和安排，为甲方提供技术咨询服务，并按照甲方要求按时保质保量完成咨询服务，</w:t>
      </w:r>
      <w:r>
        <w:rPr>
          <w:rFonts w:hint="eastAsia" w:ascii="宋体" w:hAnsi="宋体" w:eastAsia="宋体" w:cs="宋体"/>
          <w:color w:val="000000"/>
          <w:sz w:val="28"/>
          <w:szCs w:val="28"/>
          <w:lang w:eastAsia="zh-Hans"/>
        </w:rPr>
        <w:t>主要咨询内容</w:t>
      </w:r>
      <w:r>
        <w:rPr>
          <w:rFonts w:hint="eastAsia" w:ascii="宋体" w:hAnsi="宋体" w:eastAsia="宋体" w:cs="宋体"/>
          <w:color w:val="000000"/>
          <w:sz w:val="28"/>
          <w:szCs w:val="28"/>
          <w:lang w:eastAsia="zh-CN"/>
        </w:rPr>
        <w:t>包括：</w:t>
      </w:r>
      <w:r>
        <w:rPr>
          <w:rFonts w:hint="eastAsia" w:ascii="宋体" w:hAnsi="宋体" w:eastAsia="宋体" w:cs="宋体"/>
          <w:color w:val="000000"/>
          <w:sz w:val="28"/>
          <w:szCs w:val="28"/>
          <w:lang w:eastAsia="zh-Hans"/>
        </w:rPr>
        <w:t>大模型相关的技术咨询</w:t>
      </w:r>
    </w:p>
    <w:p>
      <w:pPr>
        <w:spacing w:before="0" w:beforeAutospacing="0" w:after="0" w:afterAutospacing="0" w:line="360" w:lineRule="auto"/>
        <w:ind w:firstLine="560" w:firstLineChars="200"/>
        <w:rPr>
          <w:rFonts w:ascii="宋体" w:hAnsi="宋体" w:eastAsia="宋体" w:cs="宋体"/>
          <w:color w:val="000000"/>
          <w:sz w:val="28"/>
          <w:szCs w:val="28"/>
          <w:lang w:eastAsia="zh-Hans"/>
        </w:rPr>
      </w:pPr>
      <w:ins w:id="1" w:author="Cheryl Xu" w:date="2024-01-05T16:29:00Z">
        <w:r>
          <w:rPr>
            <w:rFonts w:hint="eastAsia" w:ascii="宋体" w:hAnsi="宋体" w:eastAsia="宋体" w:cs="宋体"/>
            <w:color w:val="000000"/>
            <w:sz w:val="28"/>
            <w:szCs w:val="28"/>
            <w:lang w:eastAsia="zh-CN"/>
          </w:rPr>
          <w:t>乙方应当在接到</w:t>
        </w:r>
      </w:ins>
      <w:ins w:id="2" w:author="Cheryl Xu" w:date="2024-01-05T16:30:00Z">
        <w:r>
          <w:rPr>
            <w:rFonts w:hint="eastAsia" w:ascii="宋体" w:hAnsi="宋体" w:eastAsia="宋体" w:cs="宋体"/>
            <w:color w:val="000000"/>
            <w:sz w:val="28"/>
            <w:szCs w:val="28"/>
            <w:lang w:eastAsia="zh-CN"/>
          </w:rPr>
          <w:t>甲方咨询要求后</w:t>
        </w:r>
      </w:ins>
      <w:ins w:id="3" w:author="Cheryl Xu" w:date="2024-01-05T16:30:00Z">
        <w:r>
          <w:rPr>
            <w:rFonts w:ascii="宋体" w:hAnsi="宋体" w:eastAsia="宋体" w:cs="宋体"/>
            <w:color w:val="000000"/>
            <w:sz w:val="28"/>
            <w:szCs w:val="28"/>
            <w:u w:val="single"/>
            <w:lang w:eastAsia="zh-CN"/>
            <w:rPrChange w:id="4" w:author="Cheryl Xu" w:date="2024-01-05T16:30:00Z">
              <w:rPr>
                <w:rFonts w:ascii="宋体" w:hAnsi="宋体" w:eastAsia="宋体" w:cs="宋体"/>
                <w:color w:val="000000"/>
                <w:sz w:val="28"/>
                <w:szCs w:val="28"/>
                <w:lang w:eastAsia="zh-CN"/>
              </w:rPr>
            </w:rPrChange>
          </w:rPr>
          <w:t xml:space="preserve">  </w:t>
        </w:r>
      </w:ins>
      <w:ins w:id="5" w:author="zhang qiyuan" w:date="2024-01-05T17:05:00Z">
        <w:r>
          <w:rPr>
            <w:rFonts w:ascii="宋体" w:hAnsi="宋体" w:eastAsia="宋体" w:cs="宋体"/>
            <w:color w:val="000000"/>
            <w:sz w:val="28"/>
            <w:szCs w:val="28"/>
            <w:u w:val="single"/>
            <w:lang w:eastAsia="zh-CN"/>
          </w:rPr>
          <w:t>14</w:t>
        </w:r>
      </w:ins>
      <w:ins w:id="6" w:author="Cheryl Xu" w:date="2024-01-05T16:30:00Z">
        <w:r>
          <w:rPr>
            <w:rFonts w:ascii="宋体" w:hAnsi="宋体" w:eastAsia="宋体" w:cs="宋体"/>
            <w:color w:val="000000"/>
            <w:sz w:val="28"/>
            <w:szCs w:val="28"/>
            <w:u w:val="single"/>
            <w:lang w:eastAsia="zh-CN"/>
            <w:rPrChange w:id="7" w:author="Cheryl Xu" w:date="2024-01-05T16:30:00Z">
              <w:rPr>
                <w:rFonts w:ascii="宋体" w:hAnsi="宋体" w:eastAsia="宋体" w:cs="宋体"/>
                <w:color w:val="000000"/>
                <w:sz w:val="28"/>
                <w:szCs w:val="28"/>
                <w:lang w:eastAsia="zh-CN"/>
              </w:rPr>
            </w:rPrChange>
          </w:rPr>
          <w:t xml:space="preserve">  </w:t>
        </w:r>
      </w:ins>
      <w:ins w:id="8" w:author="Cheryl Xu" w:date="2024-01-05T16:30:00Z">
        <w:r>
          <w:rPr>
            <w:rFonts w:hint="eastAsia" w:ascii="宋体" w:hAnsi="宋体" w:eastAsia="宋体" w:cs="宋体"/>
            <w:color w:val="000000"/>
            <w:sz w:val="28"/>
            <w:szCs w:val="28"/>
            <w:lang w:eastAsia="zh-CN"/>
          </w:rPr>
          <w:t>天内反馈咨询意见。</w:t>
        </w:r>
      </w:ins>
    </w:p>
    <w:p>
      <w:pPr>
        <w:spacing w:before="0" w:beforeAutospacing="0" w:after="0" w:afterAutospacing="0" w:line="360" w:lineRule="auto"/>
        <w:ind w:firstLine="561" w:firstLineChars="200"/>
        <w:rPr>
          <w:rFonts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第三条 遵守规章制度</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乙方提供服务期间，遵守甲方的业务操作规程和工作规范，爱护甲方财产。乙方出现任何违反甲方规章制度的行为，或乙方出现严重工作失误时，甲方均有权随时</w:t>
      </w:r>
      <w:ins w:id="9" w:author="Betterme" w:date="2024-01-08T15:14:53Z">
        <w:r>
          <w:rPr>
            <w:rFonts w:hint="eastAsia" w:ascii="宋体" w:hAnsi="宋体" w:eastAsia="宋体" w:cs="宋体"/>
            <w:color w:val="000000"/>
            <w:sz w:val="28"/>
            <w:szCs w:val="28"/>
            <w:lang w:val="en-US" w:eastAsia="zh-CN"/>
          </w:rPr>
          <w:t>中止</w:t>
        </w:r>
      </w:ins>
      <w:del w:id="10" w:author="Betterme" w:date="2024-01-08T15:14:48Z">
        <w:r>
          <w:rPr>
            <w:rFonts w:hint="eastAsia" w:ascii="宋体" w:hAnsi="宋体" w:eastAsia="宋体" w:cs="宋体"/>
            <w:color w:val="000000"/>
            <w:sz w:val="28"/>
            <w:szCs w:val="28"/>
            <w:lang w:eastAsia="zh-CN"/>
          </w:rPr>
          <w:delText>解</w:delText>
        </w:r>
      </w:del>
      <w:del w:id="11" w:author="Betterme" w:date="2024-01-08T15:14:47Z">
        <w:r>
          <w:rPr>
            <w:rFonts w:hint="eastAsia" w:ascii="宋体" w:hAnsi="宋体" w:eastAsia="宋体" w:cs="宋体"/>
            <w:color w:val="000000"/>
            <w:sz w:val="28"/>
            <w:szCs w:val="28"/>
            <w:lang w:eastAsia="zh-CN"/>
          </w:rPr>
          <w:delText>除</w:delText>
        </w:r>
      </w:del>
      <w:r>
        <w:rPr>
          <w:rFonts w:hint="eastAsia" w:ascii="宋体" w:hAnsi="宋体" w:eastAsia="宋体" w:cs="宋体"/>
          <w:color w:val="000000"/>
          <w:sz w:val="28"/>
          <w:szCs w:val="28"/>
          <w:lang w:eastAsia="zh-CN"/>
        </w:rPr>
        <w:t>本协议</w:t>
      </w:r>
      <w:del w:id="12" w:author="Betterme" w:date="2024-01-08T15:15:21Z">
        <w:r>
          <w:rPr>
            <w:rFonts w:hint="eastAsia" w:ascii="宋体" w:hAnsi="宋体" w:eastAsia="宋体" w:cs="宋体"/>
            <w:color w:val="000000"/>
            <w:sz w:val="28"/>
            <w:szCs w:val="28"/>
            <w:lang w:eastAsia="zh-CN"/>
          </w:rPr>
          <w:delText>，并要求乙方赔偿</w:delText>
        </w:r>
      </w:del>
      <w:del w:id="13" w:author="Betterme" w:date="2024-01-08T15:15:21Z">
        <w:r>
          <w:rPr>
            <w:rFonts w:hint="eastAsia" w:ascii="宋体" w:hAnsi="宋体" w:eastAsia="宋体" w:cs="宋体"/>
            <w:color w:val="000000"/>
            <w:sz w:val="28"/>
            <w:szCs w:val="28"/>
            <w:lang w:eastAsia="zh-Hans"/>
          </w:rPr>
          <w:delText>合同本次合同的全部金额</w:delText>
        </w:r>
      </w:del>
      <w:r>
        <w:rPr>
          <w:rFonts w:hint="eastAsia" w:ascii="宋体" w:hAnsi="宋体" w:eastAsia="宋体" w:cs="宋体"/>
          <w:color w:val="000000"/>
          <w:sz w:val="28"/>
          <w:szCs w:val="28"/>
          <w:lang w:eastAsia="zh-CN"/>
        </w:rPr>
        <w:t>。</w:t>
      </w:r>
      <w:bookmarkStart w:id="0" w:name="_GoBack"/>
      <w:bookmarkEnd w:id="0"/>
    </w:p>
    <w:p>
      <w:pPr>
        <w:spacing w:before="0" w:beforeAutospacing="0" w:after="0" w:afterAutospacing="0" w:line="360" w:lineRule="auto"/>
        <w:ind w:firstLine="561" w:firstLineChars="200"/>
        <w:rPr>
          <w:rFonts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第四条 </w:t>
      </w:r>
      <w:r>
        <w:rPr>
          <w:rFonts w:hint="eastAsia" w:ascii="宋体" w:hAnsi="宋体" w:eastAsia="宋体" w:cs="宋体"/>
          <w:b w:val="0"/>
          <w:bCs/>
          <w:color w:val="000000"/>
          <w:sz w:val="28"/>
          <w:szCs w:val="28"/>
          <w:lang w:eastAsia="zh-CN"/>
          <w:rPrChange w:id="14" w:author="Cheryl Xu" w:date="2024-01-05T16:33:00Z">
            <w:rPr>
              <w:rFonts w:hint="eastAsia" w:ascii="宋体" w:hAnsi="宋体" w:eastAsia="宋体" w:cs="宋体"/>
              <w:b/>
              <w:bCs/>
              <w:color w:val="000000"/>
              <w:sz w:val="28"/>
              <w:szCs w:val="28"/>
              <w:lang w:eastAsia="zh-CN"/>
            </w:rPr>
          </w:rPrChange>
        </w:rPr>
        <w:t>乙方</w:t>
      </w:r>
      <w:del w:id="15" w:author="Cheryl Xu" w:date="2024-01-05T16:29:00Z">
        <w:r>
          <w:rPr>
            <w:rFonts w:hint="eastAsia" w:ascii="宋体" w:hAnsi="宋体" w:eastAsia="宋体" w:cs="宋体"/>
            <w:b w:val="0"/>
            <w:bCs/>
            <w:color w:val="000000"/>
            <w:sz w:val="28"/>
            <w:szCs w:val="28"/>
            <w:lang w:eastAsia="zh-CN"/>
            <w:rPrChange w:id="16" w:author="Cheryl Xu" w:date="2024-01-05T16:33:00Z">
              <w:rPr>
                <w:rFonts w:hint="eastAsia" w:ascii="宋体" w:hAnsi="宋体" w:eastAsia="宋体" w:cs="宋体"/>
                <w:b/>
                <w:bCs/>
                <w:color w:val="000000"/>
                <w:sz w:val="28"/>
                <w:szCs w:val="28"/>
                <w:lang w:eastAsia="zh-CN"/>
              </w:rPr>
            </w:rPrChange>
          </w:rPr>
          <w:delText>认为，根据乙方目前的健康状况，能</w:delText>
        </w:r>
      </w:del>
      <w:ins w:id="17" w:author="Cheryl Xu" w:date="2024-01-05T16:29:00Z">
        <w:r>
          <w:rPr>
            <w:rFonts w:hint="eastAsia" w:ascii="宋体" w:hAnsi="宋体" w:eastAsia="宋体" w:cs="宋体"/>
            <w:b w:val="0"/>
            <w:bCs/>
            <w:color w:val="000000"/>
            <w:sz w:val="28"/>
            <w:szCs w:val="28"/>
            <w:lang w:eastAsia="zh-CN"/>
            <w:rPrChange w:id="18" w:author="Cheryl Xu" w:date="2024-01-05T16:33:00Z">
              <w:rPr>
                <w:rFonts w:hint="eastAsia" w:ascii="宋体" w:hAnsi="宋体" w:eastAsia="宋体" w:cs="宋体"/>
                <w:b/>
                <w:bCs/>
                <w:color w:val="000000"/>
                <w:sz w:val="28"/>
                <w:szCs w:val="28"/>
                <w:lang w:eastAsia="zh-CN"/>
              </w:rPr>
            </w:rPrChange>
          </w:rPr>
          <w:t>应当</w:t>
        </w:r>
      </w:ins>
      <w:ins w:id="19" w:author="Cheryl Xu" w:date="2024-01-05T16:31:00Z">
        <w:r>
          <w:rPr>
            <w:rFonts w:hint="eastAsia" w:ascii="宋体" w:hAnsi="宋体" w:eastAsia="宋体" w:cs="宋体"/>
            <w:b w:val="0"/>
            <w:bCs/>
            <w:color w:val="000000"/>
            <w:sz w:val="28"/>
            <w:szCs w:val="28"/>
            <w:lang w:eastAsia="zh-CN"/>
            <w:rPrChange w:id="20" w:author="Cheryl Xu" w:date="2024-01-05T16:33:00Z">
              <w:rPr>
                <w:rFonts w:hint="eastAsia" w:ascii="宋体" w:hAnsi="宋体" w:eastAsia="宋体" w:cs="宋体"/>
                <w:b/>
                <w:bCs/>
                <w:color w:val="000000"/>
                <w:sz w:val="28"/>
                <w:szCs w:val="28"/>
                <w:lang w:eastAsia="zh-CN"/>
              </w:rPr>
            </w:rPrChange>
          </w:rPr>
          <w:t>安排合格的</w:t>
        </w:r>
      </w:ins>
      <w:ins w:id="21" w:author="Cheryl Xu" w:date="2024-01-05T16:32:00Z">
        <w:r>
          <w:rPr>
            <w:rFonts w:hint="eastAsia" w:ascii="宋体" w:hAnsi="宋体" w:eastAsia="宋体" w:cs="宋体"/>
            <w:b w:val="0"/>
            <w:bCs/>
            <w:color w:val="000000"/>
            <w:sz w:val="28"/>
            <w:szCs w:val="28"/>
            <w:lang w:eastAsia="zh-CN"/>
            <w:rPrChange w:id="22" w:author="Cheryl Xu" w:date="2024-01-05T16:33:00Z">
              <w:rPr>
                <w:rFonts w:hint="eastAsia" w:ascii="宋体" w:hAnsi="宋体" w:eastAsia="宋体" w:cs="宋体"/>
                <w:b/>
                <w:bCs/>
                <w:color w:val="000000"/>
                <w:sz w:val="28"/>
                <w:szCs w:val="28"/>
                <w:lang w:eastAsia="zh-CN"/>
              </w:rPr>
            </w:rPrChange>
          </w:rPr>
          <w:t>服务</w:t>
        </w:r>
      </w:ins>
      <w:ins w:id="23" w:author="Cheryl Xu" w:date="2024-01-05T16:31:00Z">
        <w:r>
          <w:rPr>
            <w:rFonts w:hint="eastAsia" w:ascii="宋体" w:hAnsi="宋体" w:eastAsia="宋体" w:cs="宋体"/>
            <w:b w:val="0"/>
            <w:bCs/>
            <w:color w:val="000000"/>
            <w:sz w:val="28"/>
            <w:szCs w:val="28"/>
            <w:lang w:eastAsia="zh-CN"/>
            <w:rPrChange w:id="24" w:author="Cheryl Xu" w:date="2024-01-05T16:33:00Z">
              <w:rPr>
                <w:rFonts w:hint="eastAsia" w:ascii="宋体" w:hAnsi="宋体" w:eastAsia="宋体" w:cs="宋体"/>
                <w:b/>
                <w:bCs/>
                <w:color w:val="000000"/>
                <w:sz w:val="28"/>
                <w:szCs w:val="28"/>
                <w:lang w:eastAsia="zh-CN"/>
              </w:rPr>
            </w:rPrChange>
          </w:rPr>
          <w:t>人员</w:t>
        </w:r>
      </w:ins>
      <w:r>
        <w:rPr>
          <w:rFonts w:hint="eastAsia" w:ascii="宋体" w:hAnsi="宋体" w:eastAsia="宋体" w:cs="宋体"/>
          <w:b w:val="0"/>
          <w:bCs/>
          <w:color w:val="000000"/>
          <w:sz w:val="28"/>
          <w:szCs w:val="28"/>
          <w:lang w:eastAsia="zh-CN"/>
          <w:rPrChange w:id="25" w:author="Cheryl Xu" w:date="2024-01-05T16:33:00Z">
            <w:rPr>
              <w:rFonts w:hint="eastAsia" w:ascii="宋体" w:hAnsi="宋体" w:eastAsia="宋体" w:cs="宋体"/>
              <w:b/>
              <w:bCs/>
              <w:color w:val="000000"/>
              <w:sz w:val="28"/>
              <w:szCs w:val="28"/>
              <w:lang w:eastAsia="zh-CN"/>
            </w:rPr>
          </w:rPrChange>
        </w:rPr>
        <w:t>依据本协议第二条、第三条约定的</w:t>
      </w:r>
      <w:del w:id="26" w:author="Cheryl Xu" w:date="2024-01-05T16:29:00Z">
        <w:r>
          <w:rPr>
            <w:rFonts w:hint="eastAsia" w:ascii="宋体" w:hAnsi="宋体" w:eastAsia="宋体" w:cs="宋体"/>
            <w:b w:val="0"/>
            <w:bCs/>
            <w:color w:val="000000"/>
            <w:sz w:val="28"/>
            <w:szCs w:val="28"/>
            <w:lang w:eastAsia="zh-CN"/>
            <w:rPrChange w:id="27" w:author="Cheryl Xu" w:date="2024-01-05T16:33:00Z">
              <w:rPr>
                <w:rFonts w:hint="eastAsia" w:ascii="宋体" w:hAnsi="宋体" w:eastAsia="宋体" w:cs="宋体"/>
                <w:b/>
                <w:bCs/>
                <w:color w:val="000000"/>
                <w:sz w:val="28"/>
                <w:szCs w:val="28"/>
                <w:lang w:eastAsia="zh-CN"/>
              </w:rPr>
            </w:rPrChange>
          </w:rPr>
          <w:delText>劳务</w:delText>
        </w:r>
      </w:del>
      <w:r>
        <w:rPr>
          <w:rFonts w:hint="eastAsia" w:ascii="宋体" w:hAnsi="宋体" w:eastAsia="宋体" w:cs="宋体"/>
          <w:b w:val="0"/>
          <w:bCs/>
          <w:color w:val="000000"/>
          <w:sz w:val="28"/>
          <w:szCs w:val="28"/>
          <w:lang w:eastAsia="zh-CN"/>
          <w:rPrChange w:id="28" w:author="Cheryl Xu" w:date="2024-01-05T16:33:00Z">
            <w:rPr>
              <w:rFonts w:hint="eastAsia" w:ascii="宋体" w:hAnsi="宋体" w:eastAsia="宋体" w:cs="宋体"/>
              <w:b/>
              <w:bCs/>
              <w:color w:val="000000"/>
              <w:sz w:val="28"/>
              <w:szCs w:val="28"/>
              <w:lang w:eastAsia="zh-CN"/>
            </w:rPr>
          </w:rPrChange>
        </w:rPr>
        <w:t>内容、要求、方式为甲方提供</w:t>
      </w:r>
      <w:del w:id="29" w:author="Cheryl Xu" w:date="2024-01-05T16:29:00Z">
        <w:r>
          <w:rPr>
            <w:rFonts w:hint="eastAsia" w:ascii="宋体" w:hAnsi="宋体" w:eastAsia="宋体" w:cs="宋体"/>
            <w:b w:val="0"/>
            <w:bCs/>
            <w:color w:val="000000"/>
            <w:sz w:val="28"/>
            <w:szCs w:val="28"/>
            <w:lang w:eastAsia="zh-CN"/>
            <w:rPrChange w:id="30" w:author="Cheryl Xu" w:date="2024-01-05T16:33:00Z">
              <w:rPr>
                <w:rFonts w:hint="eastAsia" w:ascii="宋体" w:hAnsi="宋体" w:eastAsia="宋体" w:cs="宋体"/>
                <w:b/>
                <w:bCs/>
                <w:color w:val="000000"/>
                <w:sz w:val="28"/>
                <w:szCs w:val="28"/>
                <w:lang w:eastAsia="zh-CN"/>
              </w:rPr>
            </w:rPrChange>
          </w:rPr>
          <w:delText>劳务</w:delText>
        </w:r>
      </w:del>
      <w:ins w:id="31" w:author="Cheryl Xu" w:date="2024-01-05T16:29:00Z">
        <w:r>
          <w:rPr>
            <w:rFonts w:hint="eastAsia" w:ascii="宋体" w:hAnsi="宋体" w:eastAsia="宋体" w:cs="宋体"/>
            <w:b w:val="0"/>
            <w:bCs/>
            <w:color w:val="000000"/>
            <w:sz w:val="28"/>
            <w:szCs w:val="28"/>
            <w:lang w:eastAsia="zh-CN"/>
            <w:rPrChange w:id="32" w:author="Cheryl Xu" w:date="2024-01-05T16:33:00Z">
              <w:rPr>
                <w:rFonts w:hint="eastAsia" w:ascii="宋体" w:hAnsi="宋体" w:eastAsia="宋体" w:cs="宋体"/>
                <w:b/>
                <w:bCs/>
                <w:color w:val="000000"/>
                <w:sz w:val="28"/>
                <w:szCs w:val="28"/>
                <w:lang w:eastAsia="zh-CN"/>
              </w:rPr>
            </w:rPrChange>
          </w:rPr>
          <w:t>服务</w:t>
        </w:r>
      </w:ins>
      <w:del w:id="33" w:author="Cheryl Xu" w:date="2024-01-05T16:29:00Z">
        <w:r>
          <w:rPr>
            <w:rFonts w:hint="eastAsia" w:ascii="宋体" w:hAnsi="宋体" w:eastAsia="宋体" w:cs="宋体"/>
            <w:b w:val="0"/>
            <w:bCs/>
            <w:color w:val="000000"/>
            <w:sz w:val="28"/>
            <w:szCs w:val="28"/>
            <w:lang w:eastAsia="zh-CN"/>
            <w:rPrChange w:id="34" w:author="Cheryl Xu" w:date="2024-01-05T16:33:00Z">
              <w:rPr>
                <w:rFonts w:hint="eastAsia" w:ascii="宋体" w:hAnsi="宋体" w:eastAsia="宋体" w:cs="宋体"/>
                <w:b/>
                <w:bCs/>
                <w:color w:val="000000"/>
                <w:sz w:val="28"/>
                <w:szCs w:val="28"/>
                <w:lang w:eastAsia="zh-CN"/>
              </w:rPr>
            </w:rPrChange>
          </w:rPr>
          <w:delText>，乙方也愿意承担所约定劳务</w:delText>
        </w:r>
      </w:del>
      <w:r>
        <w:rPr>
          <w:rFonts w:hint="eastAsia" w:ascii="宋体" w:hAnsi="宋体" w:eastAsia="宋体" w:cs="宋体"/>
          <w:b w:val="0"/>
          <w:bCs/>
          <w:color w:val="000000"/>
          <w:sz w:val="28"/>
          <w:szCs w:val="28"/>
          <w:lang w:eastAsia="zh-CN"/>
          <w:rPrChange w:id="35" w:author="Cheryl Xu" w:date="2024-01-05T16:33:00Z">
            <w:rPr>
              <w:rFonts w:hint="eastAsia" w:ascii="宋体" w:hAnsi="宋体" w:eastAsia="宋体" w:cs="宋体"/>
              <w:b/>
              <w:bCs/>
              <w:color w:val="000000"/>
              <w:sz w:val="28"/>
              <w:szCs w:val="28"/>
              <w:lang w:eastAsia="zh-CN"/>
            </w:rPr>
          </w:rPrChange>
        </w:rPr>
        <w:t>。</w:t>
      </w:r>
      <w:ins w:id="36" w:author="Cheryl Xu" w:date="2024-01-05T16:31:00Z">
        <w:r>
          <w:rPr>
            <w:rFonts w:hint="eastAsia" w:ascii="宋体" w:hAnsi="宋体" w:eastAsia="宋体" w:cs="宋体"/>
            <w:b w:val="0"/>
            <w:bCs/>
            <w:color w:val="000000"/>
            <w:sz w:val="28"/>
            <w:szCs w:val="28"/>
            <w:lang w:eastAsia="zh-CN"/>
            <w:rPrChange w:id="37" w:author="Cheryl Xu" w:date="2024-01-05T16:33:00Z">
              <w:rPr>
                <w:rFonts w:hint="eastAsia" w:ascii="宋体" w:hAnsi="宋体" w:eastAsia="宋体" w:cs="宋体"/>
                <w:b/>
                <w:bCs/>
                <w:color w:val="000000"/>
                <w:sz w:val="28"/>
                <w:szCs w:val="28"/>
                <w:lang w:eastAsia="zh-CN"/>
              </w:rPr>
            </w:rPrChange>
          </w:rPr>
          <w:t>乙方应当与其安排的</w:t>
        </w:r>
      </w:ins>
      <w:ins w:id="38" w:author="Cheryl Xu" w:date="2024-01-05T16:32:00Z">
        <w:r>
          <w:rPr>
            <w:rFonts w:hint="eastAsia" w:ascii="宋体" w:hAnsi="宋体" w:eastAsia="宋体" w:cs="宋体"/>
            <w:b w:val="0"/>
            <w:bCs/>
            <w:color w:val="000000"/>
            <w:sz w:val="28"/>
            <w:szCs w:val="28"/>
            <w:lang w:eastAsia="zh-CN"/>
            <w:rPrChange w:id="39" w:author="Cheryl Xu" w:date="2024-01-05T16:33:00Z">
              <w:rPr>
                <w:rFonts w:hint="eastAsia" w:ascii="宋体" w:hAnsi="宋体" w:eastAsia="宋体" w:cs="宋体"/>
                <w:b/>
                <w:bCs/>
                <w:color w:val="000000"/>
                <w:sz w:val="28"/>
                <w:szCs w:val="28"/>
                <w:lang w:eastAsia="zh-CN"/>
              </w:rPr>
            </w:rPrChange>
          </w:rPr>
          <w:t>服务人员之间建立合法有效的雇佣关系</w:t>
        </w:r>
      </w:ins>
      <w:r>
        <w:rPr>
          <w:rFonts w:hint="eastAsia" w:ascii="宋体" w:hAnsi="宋体" w:eastAsia="宋体" w:cs="宋体"/>
          <w:bCs/>
          <w:color w:val="000000"/>
          <w:sz w:val="28"/>
          <w:szCs w:val="28"/>
          <w:lang w:eastAsia="zh-CN"/>
        </w:rPr>
        <w:t>，</w:t>
      </w:r>
      <w:ins w:id="40" w:author="Cheryl Xu" w:date="2024-01-05T16:32:00Z">
        <w:r>
          <w:rPr>
            <w:rFonts w:hint="eastAsia" w:ascii="宋体" w:hAnsi="宋体" w:eastAsia="宋体" w:cs="宋体"/>
            <w:b w:val="0"/>
            <w:bCs/>
            <w:color w:val="000000"/>
            <w:sz w:val="28"/>
            <w:szCs w:val="28"/>
            <w:lang w:eastAsia="zh-CN"/>
            <w:rPrChange w:id="41" w:author="Cheryl Xu" w:date="2024-01-05T16:33:00Z">
              <w:rPr>
                <w:rFonts w:hint="eastAsia" w:ascii="宋体" w:hAnsi="宋体" w:eastAsia="宋体" w:cs="宋体"/>
                <w:b/>
                <w:bCs/>
                <w:color w:val="000000"/>
                <w:sz w:val="28"/>
                <w:szCs w:val="28"/>
                <w:lang w:eastAsia="zh-CN"/>
              </w:rPr>
            </w:rPrChange>
          </w:rPr>
          <w:t>该服务人员与甲方之间不建立任何关系。该服务人</w:t>
        </w:r>
      </w:ins>
      <w:ins w:id="42" w:author="Cheryl Xu" w:date="2024-01-05T16:32:00Z">
        <w:r>
          <w:rPr>
            <w:rFonts w:hint="eastAsia" w:ascii="宋体" w:hAnsi="宋体" w:eastAsia="宋体" w:cs="宋体"/>
            <w:b w:val="0"/>
            <w:bCs/>
            <w:color w:val="000000"/>
            <w:sz w:val="28"/>
            <w:szCs w:val="28"/>
            <w:lang w:eastAsia="zh-CN"/>
            <w:rPrChange w:id="43" w:author="Cheryl Xu" w:date="2024-01-05T16:33:00Z">
              <w:rPr>
                <w:rFonts w:hint="eastAsia" w:ascii="宋体" w:hAnsi="宋体" w:eastAsia="宋体" w:cs="宋体"/>
                <w:b/>
                <w:bCs/>
                <w:color w:val="000000"/>
                <w:sz w:val="28"/>
                <w:szCs w:val="28"/>
                <w:lang w:eastAsia="zh-CN"/>
              </w:rPr>
            </w:rPrChange>
          </w:rPr>
          <w:t>员在服务过程中发生的任何</w:t>
        </w:r>
      </w:ins>
      <w:ins w:id="44" w:author="Cheryl Xu" w:date="2024-01-05T16:33:00Z">
        <w:r>
          <w:rPr>
            <w:rFonts w:hint="eastAsia" w:ascii="宋体" w:hAnsi="宋体" w:eastAsia="宋体" w:cs="宋体"/>
            <w:b w:val="0"/>
            <w:bCs/>
            <w:color w:val="000000"/>
            <w:sz w:val="28"/>
            <w:szCs w:val="28"/>
            <w:lang w:eastAsia="zh-CN"/>
            <w:rPrChange w:id="45" w:author="Cheryl Xu" w:date="2024-01-05T16:33:00Z">
              <w:rPr>
                <w:rFonts w:hint="eastAsia" w:ascii="宋体" w:hAnsi="宋体" w:eastAsia="宋体" w:cs="宋体"/>
                <w:b/>
                <w:bCs/>
                <w:color w:val="000000"/>
                <w:sz w:val="28"/>
                <w:szCs w:val="28"/>
                <w:lang w:eastAsia="zh-CN"/>
              </w:rPr>
            </w:rPrChange>
          </w:rPr>
          <w:t>非因甲方原因导致的人身或财产安全事故</w:t>
        </w:r>
      </w:ins>
      <w:ins w:id="46" w:author="Cheryl Xu" w:date="2024-01-05T16:33:00Z">
        <w:r>
          <w:rPr>
            <w:rFonts w:hint="eastAsia" w:ascii="宋体" w:hAnsi="宋体" w:eastAsia="宋体" w:cs="宋体"/>
            <w:bCs/>
            <w:color w:val="000000"/>
            <w:sz w:val="28"/>
            <w:szCs w:val="28"/>
            <w:lang w:eastAsia="zh-CN"/>
          </w:rPr>
          <w:t>，相关责任</w:t>
        </w:r>
      </w:ins>
      <w:ins w:id="47" w:author="Cheryl Xu" w:date="2024-01-05T16:33:00Z">
        <w:r>
          <w:rPr>
            <w:rFonts w:hint="eastAsia" w:ascii="宋体" w:hAnsi="宋体" w:eastAsia="宋体" w:cs="宋体"/>
            <w:b w:val="0"/>
            <w:bCs/>
            <w:color w:val="000000"/>
            <w:sz w:val="28"/>
            <w:szCs w:val="28"/>
            <w:lang w:eastAsia="zh-CN"/>
            <w:rPrChange w:id="48" w:author="Cheryl Xu" w:date="2024-01-05T16:33:00Z">
              <w:rPr>
                <w:rFonts w:hint="eastAsia" w:ascii="宋体" w:hAnsi="宋体" w:eastAsia="宋体" w:cs="宋体"/>
                <w:b/>
                <w:bCs/>
                <w:color w:val="000000"/>
                <w:sz w:val="28"/>
                <w:szCs w:val="28"/>
                <w:lang w:eastAsia="zh-CN"/>
              </w:rPr>
            </w:rPrChange>
          </w:rPr>
          <w:t>由乙方自行承担</w:t>
        </w:r>
      </w:ins>
      <w:ins w:id="49" w:author="Cheryl Xu" w:date="2024-01-05T16:33:00Z">
        <w:r>
          <w:rPr>
            <w:rFonts w:hint="eastAsia" w:ascii="宋体" w:hAnsi="宋体" w:eastAsia="宋体" w:cs="宋体"/>
            <w:bCs/>
            <w:color w:val="000000"/>
            <w:sz w:val="28"/>
            <w:szCs w:val="28"/>
            <w:lang w:eastAsia="zh-CN"/>
          </w:rPr>
          <w:t>，与甲方无涉</w:t>
        </w:r>
      </w:ins>
      <w:ins w:id="50" w:author="Cheryl Xu" w:date="2024-01-05T16:33:00Z">
        <w:r>
          <w:rPr>
            <w:rFonts w:hint="eastAsia" w:ascii="宋体" w:hAnsi="宋体" w:eastAsia="宋体" w:cs="宋体"/>
            <w:b w:val="0"/>
            <w:bCs/>
            <w:color w:val="000000"/>
            <w:sz w:val="28"/>
            <w:szCs w:val="28"/>
            <w:lang w:eastAsia="zh-CN"/>
            <w:rPrChange w:id="51" w:author="Cheryl Xu" w:date="2024-01-05T16:33:00Z">
              <w:rPr>
                <w:rFonts w:hint="eastAsia" w:ascii="宋体" w:hAnsi="宋体" w:eastAsia="宋体" w:cs="宋体"/>
                <w:b/>
                <w:bCs/>
                <w:color w:val="000000"/>
                <w:sz w:val="28"/>
                <w:szCs w:val="28"/>
                <w:lang w:eastAsia="zh-CN"/>
              </w:rPr>
            </w:rPrChange>
          </w:rPr>
          <w:t>。</w:t>
        </w:r>
      </w:ins>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第</w:t>
      </w:r>
      <w:r>
        <w:rPr>
          <w:rFonts w:hint="eastAsia" w:ascii="宋体" w:hAnsi="宋体" w:eastAsia="宋体" w:cs="宋体"/>
          <w:color w:val="000000"/>
          <w:sz w:val="28"/>
          <w:szCs w:val="28"/>
          <w:lang w:eastAsia="zh-Hans"/>
        </w:rPr>
        <w:t>五</w:t>
      </w:r>
      <w:r>
        <w:rPr>
          <w:rFonts w:hint="eastAsia" w:ascii="宋体" w:hAnsi="宋体" w:eastAsia="宋体" w:cs="宋体"/>
          <w:color w:val="000000"/>
          <w:sz w:val="28"/>
          <w:szCs w:val="28"/>
          <w:lang w:eastAsia="zh-CN"/>
        </w:rPr>
        <w:t>条 甲方给乙方咨询服务费为</w:t>
      </w:r>
      <w:r>
        <w:rPr>
          <w:rFonts w:hint="eastAsia" w:ascii="宋体" w:hAnsi="宋体" w:eastAsia="宋体" w:cs="宋体"/>
          <w:color w:val="000000"/>
          <w:sz w:val="28"/>
          <w:szCs w:val="28"/>
          <w:u w:val="single"/>
          <w:lang w:eastAsia="zh-CN"/>
        </w:rPr>
        <w:t>     </w:t>
      </w:r>
      <w:r>
        <w:rPr>
          <w:rFonts w:ascii="宋体" w:hAnsi="宋体" w:eastAsia="宋体" w:cs="宋体"/>
          <w:color w:val="000000"/>
          <w:sz w:val="28"/>
          <w:szCs w:val="28"/>
          <w:u w:val="single"/>
          <w:lang w:eastAsia="zh-Hans"/>
        </w:rPr>
        <w:t>1</w:t>
      </w:r>
      <w:r>
        <w:rPr>
          <w:rFonts w:hint="eastAsia" w:ascii="宋体" w:hAnsi="宋体" w:eastAsia="宋体" w:cs="宋体"/>
          <w:color w:val="000000"/>
          <w:sz w:val="28"/>
          <w:szCs w:val="28"/>
          <w:u w:val="single"/>
          <w:lang w:eastAsia="zh-CN"/>
        </w:rPr>
        <w:t xml:space="preserve">   </w:t>
      </w:r>
      <w:r>
        <w:rPr>
          <w:rFonts w:hint="eastAsia" w:ascii="宋体" w:hAnsi="宋体" w:eastAsia="宋体" w:cs="宋体"/>
          <w:color w:val="000000"/>
          <w:sz w:val="28"/>
          <w:szCs w:val="28"/>
          <w:u w:val="single"/>
          <w:lang w:eastAsia="zh-Hans"/>
        </w:rPr>
        <w:t>千</w:t>
      </w:r>
      <w:ins w:id="52" w:author="Cheryl Xu" w:date="2024-01-05T16:36:00Z">
        <w:r>
          <w:rPr>
            <w:rFonts w:hint="eastAsia" w:ascii="宋体" w:hAnsi="宋体" w:eastAsia="宋体" w:cs="宋体"/>
            <w:color w:val="000000"/>
            <w:sz w:val="28"/>
            <w:szCs w:val="28"/>
            <w:u w:val="single"/>
            <w:lang w:eastAsia="zh-CN"/>
          </w:rPr>
          <w:t>元</w:t>
        </w:r>
      </w:ins>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eastAsia="zh-Hans"/>
        </w:rPr>
        <w:t>次</w:t>
      </w:r>
      <w:r>
        <w:rPr>
          <w:rFonts w:hint="eastAsia" w:ascii="宋体" w:hAnsi="宋体" w:eastAsia="宋体" w:cs="宋体"/>
          <w:color w:val="000000"/>
          <w:sz w:val="28"/>
          <w:szCs w:val="28"/>
          <w:lang w:eastAsia="zh-CN"/>
        </w:rPr>
        <w:t>（含税）。</w:t>
      </w:r>
      <w:r>
        <w:rPr>
          <w:rFonts w:hint="eastAsia" w:ascii="宋体" w:hAnsi="宋体" w:eastAsia="宋体" w:cs="宋体"/>
          <w:color w:val="000000"/>
          <w:sz w:val="28"/>
          <w:szCs w:val="28"/>
          <w:lang w:eastAsia="zh-Hans"/>
        </w:rPr>
        <w:t>不包含差旅费</w:t>
      </w:r>
      <w:ins w:id="53" w:author="Cheryl Xu" w:date="2024-01-05T16:31:00Z">
        <w:r>
          <w:rPr>
            <w:rFonts w:hint="eastAsia" w:ascii="宋体" w:hAnsi="宋体" w:eastAsia="宋体" w:cs="宋体"/>
            <w:color w:val="000000"/>
            <w:sz w:val="28"/>
            <w:szCs w:val="28"/>
            <w:lang w:eastAsia="zh-CN"/>
          </w:rPr>
          <w:t>。若发生差旅费，经甲方核实确认后实报实销。</w:t>
        </w:r>
      </w:ins>
    </w:p>
    <w:p>
      <w:pPr>
        <w:spacing w:before="0" w:beforeAutospacing="0" w:after="0" w:afterAutospacing="0" w:line="360" w:lineRule="auto"/>
        <w:ind w:firstLine="560" w:firstLineChars="200"/>
        <w:rPr>
          <w:del w:id="54" w:author="Cheryl Xu" w:date="2024-01-05T16:33:00Z"/>
          <w:rFonts w:ascii="宋体" w:hAnsi="宋体" w:eastAsia="宋体" w:cs="宋体"/>
          <w:color w:val="000000"/>
          <w:sz w:val="28"/>
          <w:szCs w:val="28"/>
          <w:lang w:eastAsia="zh-CN"/>
        </w:rPr>
      </w:pPr>
      <w:del w:id="55" w:author="Cheryl Xu" w:date="2024-01-05T16:33:00Z">
        <w:r>
          <w:rPr>
            <w:rFonts w:hint="eastAsia" w:ascii="宋体" w:hAnsi="宋体" w:eastAsia="宋体" w:cs="宋体"/>
            <w:color w:val="000000"/>
            <w:sz w:val="28"/>
            <w:szCs w:val="28"/>
            <w:lang w:eastAsia="zh-CN"/>
          </w:rPr>
          <w:delText>鉴于乙方提供的是技术咨询工作，甲方不为乙方办理社会保险。乙方提供付务期间应负责并确保自身安全，乙方可自行购买意外伤害保险。</w:delText>
        </w:r>
      </w:del>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第</w:t>
      </w:r>
      <w:r>
        <w:rPr>
          <w:rFonts w:hint="eastAsia" w:ascii="宋体" w:hAnsi="宋体" w:eastAsia="宋体" w:cs="宋体"/>
          <w:color w:val="000000"/>
          <w:sz w:val="28"/>
          <w:szCs w:val="28"/>
          <w:lang w:eastAsia="zh-Hans"/>
        </w:rPr>
        <w:t>六</w:t>
      </w:r>
      <w:r>
        <w:rPr>
          <w:rFonts w:hint="eastAsia" w:ascii="宋体" w:hAnsi="宋体" w:eastAsia="宋体" w:cs="宋体"/>
          <w:color w:val="000000"/>
          <w:sz w:val="28"/>
          <w:szCs w:val="28"/>
          <w:lang w:eastAsia="zh-CN"/>
        </w:rPr>
        <w:t>条 发生下列情形之一，本协议自行终止：</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（一）本协议期满的；</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（二）乙方服务的项目合同终止或提前终止的；</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（三）双方就解除本协议协商一致的；</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（四）乙方由于健康原因不能继续履行本协议义务的；</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（五）因本协议签署时依据的客观情况发生重大变化，致使本协议无法履行的。</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因以上原因本协议终止、解除前，乙方应提前在30日内将有关服务工作向甲方移交完毕，并附书面说明。双方互不支付违约金。</w:t>
      </w:r>
    </w:p>
    <w:p>
      <w:pPr>
        <w:spacing w:before="0" w:beforeAutospacing="0" w:after="0" w:afterAutospacing="0" w:line="360" w:lineRule="auto"/>
        <w:ind w:firstLine="560" w:firstLineChars="200"/>
        <w:rPr>
          <w:ins w:id="56" w:author="Cheryl Xu" w:date="2024-01-05T16:35:00Z"/>
          <w:rFonts w:ascii="宋体" w:hAnsi="宋体" w:eastAsia="宋体" w:cs="宋体"/>
          <w:color w:val="000000"/>
          <w:sz w:val="28"/>
          <w:szCs w:val="28"/>
          <w:lang w:eastAsia="zh-CN"/>
        </w:rPr>
      </w:pPr>
      <w:ins w:id="57" w:author="Cheryl Xu" w:date="2024-01-05T16:35:00Z">
        <w:r>
          <w:rPr>
            <w:rFonts w:hint="eastAsia" w:ascii="宋体" w:hAnsi="宋体" w:eastAsia="宋体" w:cs="宋体"/>
            <w:color w:val="000000"/>
            <w:sz w:val="28"/>
            <w:szCs w:val="28"/>
            <w:lang w:eastAsia="zh-CN"/>
          </w:rPr>
          <w:t xml:space="preserve">第七条 </w:t>
        </w:r>
      </w:ins>
      <w:ins w:id="58" w:author="Cheryl Xu" w:date="2024-01-05T16:35:00Z">
        <w:r>
          <w:rPr>
            <w:rFonts w:ascii="宋体" w:hAnsi="宋体" w:eastAsia="宋体" w:cs="宋体"/>
            <w:color w:val="000000"/>
            <w:sz w:val="28"/>
            <w:szCs w:val="28"/>
            <w:lang w:eastAsia="zh-CN"/>
          </w:rPr>
          <w:t>双方承诺，对在服务过程中或通过其它任何渠道所获知的对方未向社会公开的技术情报和商业秘密（以下简称“秘密信息”）均负有保密义务，未经对方书面许可，</w:t>
        </w:r>
      </w:ins>
      <w:ins w:id="59" w:author="Cheryl Xu" w:date="2024-01-05T16:36:00Z">
        <w:r>
          <w:rPr>
            <w:rFonts w:hint="eastAsia" w:ascii="宋体" w:hAnsi="宋体" w:eastAsia="宋体" w:cs="宋体"/>
            <w:color w:val="000000"/>
            <w:sz w:val="28"/>
            <w:szCs w:val="28"/>
            <w:lang w:eastAsia="zh-CN"/>
          </w:rPr>
          <w:t>一</w:t>
        </w:r>
      </w:ins>
      <w:ins w:id="60" w:author="Cheryl Xu" w:date="2024-01-05T16:35:00Z">
        <w:r>
          <w:rPr>
            <w:rFonts w:ascii="宋体" w:hAnsi="宋体" w:eastAsia="宋体" w:cs="宋体"/>
            <w:color w:val="000000"/>
            <w:sz w:val="28"/>
            <w:szCs w:val="28"/>
            <w:lang w:eastAsia="zh-CN"/>
          </w:rPr>
          <w:t>方不得以泄露、公布、发布、出版、传授、转让等方式或者其他任何方式向任何第三方提供，否则应承担相应违约责任并赔偿由此造成的损失。双方的保密义务不因协议未能履行、违约等任何原因得以免除。</w:t>
        </w:r>
      </w:ins>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第</w:t>
      </w:r>
      <w:del w:id="61" w:author="Cheryl Xu" w:date="2024-01-05T16:36:00Z">
        <w:r>
          <w:rPr>
            <w:rFonts w:hint="eastAsia" w:ascii="宋体" w:hAnsi="宋体" w:eastAsia="宋体" w:cs="宋体"/>
            <w:color w:val="000000"/>
            <w:sz w:val="28"/>
            <w:szCs w:val="28"/>
            <w:lang w:eastAsia="zh-CN"/>
          </w:rPr>
          <w:delText>七</w:delText>
        </w:r>
      </w:del>
      <w:ins w:id="62" w:author="Cheryl Xu" w:date="2024-01-05T16:36:00Z">
        <w:r>
          <w:rPr>
            <w:rFonts w:hint="eastAsia" w:ascii="宋体" w:hAnsi="宋体" w:eastAsia="宋体" w:cs="宋体"/>
            <w:color w:val="000000"/>
            <w:sz w:val="28"/>
            <w:szCs w:val="28"/>
            <w:lang w:eastAsia="zh-CN"/>
          </w:rPr>
          <w:t>八</w:t>
        </w:r>
      </w:ins>
      <w:r>
        <w:rPr>
          <w:rFonts w:hint="eastAsia" w:ascii="宋体" w:hAnsi="宋体" w:eastAsia="宋体" w:cs="宋体"/>
          <w:color w:val="000000"/>
          <w:sz w:val="28"/>
          <w:szCs w:val="28"/>
          <w:lang w:eastAsia="zh-CN"/>
        </w:rPr>
        <w:t>条 因本协议引起的或与本协议有关的任何争议，应提前协商解决，如协商不成，任何</w:t>
      </w:r>
      <w:del w:id="63" w:author="Cheryl Xu" w:date="2024-01-05T16:28:00Z">
        <w:r>
          <w:rPr>
            <w:rFonts w:hint="eastAsia" w:ascii="宋体" w:hAnsi="宋体" w:eastAsia="宋体" w:cs="宋体"/>
            <w:color w:val="000000"/>
            <w:sz w:val="28"/>
            <w:szCs w:val="28"/>
            <w:lang w:eastAsia="zh-CN"/>
          </w:rPr>
          <w:delText>乙</w:delText>
        </w:r>
      </w:del>
      <w:ins w:id="64" w:author="Cheryl Xu" w:date="2024-01-05T16:28:00Z">
        <w:r>
          <w:rPr>
            <w:rFonts w:hint="eastAsia" w:ascii="宋体" w:hAnsi="宋体" w:eastAsia="宋体" w:cs="宋体"/>
            <w:color w:val="000000"/>
            <w:sz w:val="28"/>
            <w:szCs w:val="28"/>
            <w:lang w:eastAsia="zh-CN"/>
          </w:rPr>
          <w:t>一</w:t>
        </w:r>
      </w:ins>
      <w:r>
        <w:rPr>
          <w:rFonts w:hint="eastAsia" w:ascii="宋体" w:hAnsi="宋体" w:eastAsia="宋体" w:cs="宋体"/>
          <w:color w:val="000000"/>
          <w:sz w:val="28"/>
          <w:szCs w:val="28"/>
          <w:lang w:eastAsia="zh-CN"/>
        </w:rPr>
        <w:t>方可起诉至甲方所在地法院。</w:t>
      </w:r>
    </w:p>
    <w:p>
      <w:pPr>
        <w:spacing w:before="0" w:beforeAutospacing="0" w:after="0" w:afterAutospacing="0" w:line="360" w:lineRule="auto"/>
        <w:ind w:firstLine="560" w:firstLineChars="200"/>
        <w:rPr>
          <w:rFonts w:ascii="宋体" w:hAnsi="宋体" w:eastAsia="宋体" w:cs="宋体"/>
          <w:color w:val="000000"/>
          <w:sz w:val="28"/>
          <w:szCs w:val="28"/>
          <w:lang w:eastAsia="zh-CN"/>
        </w:rPr>
      </w:pPr>
      <w:r>
        <w:rPr>
          <w:rFonts w:hint="eastAsia" w:ascii="宋体" w:hAnsi="宋体" w:eastAsia="宋体" w:cs="宋体"/>
          <w:color w:val="000000"/>
          <w:sz w:val="28"/>
          <w:szCs w:val="28"/>
          <w:lang w:eastAsia="zh-CN"/>
        </w:rPr>
        <w:t>第</w:t>
      </w:r>
      <w:del w:id="65" w:author="Cheryl Xu" w:date="2024-01-05T16:36:00Z">
        <w:r>
          <w:rPr>
            <w:rFonts w:hint="eastAsia" w:ascii="宋体" w:hAnsi="宋体" w:eastAsia="宋体" w:cs="宋体"/>
            <w:color w:val="000000"/>
            <w:sz w:val="28"/>
            <w:szCs w:val="28"/>
            <w:lang w:eastAsia="zh-CN"/>
          </w:rPr>
          <w:delText>八</w:delText>
        </w:r>
      </w:del>
      <w:ins w:id="66" w:author="Cheryl Xu" w:date="2024-01-05T16:36:00Z">
        <w:r>
          <w:rPr>
            <w:rFonts w:hint="eastAsia" w:ascii="宋体" w:hAnsi="宋体" w:eastAsia="宋体" w:cs="宋体"/>
            <w:color w:val="000000"/>
            <w:sz w:val="28"/>
            <w:szCs w:val="28"/>
            <w:lang w:eastAsia="zh-CN"/>
          </w:rPr>
          <w:t>九</w:t>
        </w:r>
      </w:ins>
      <w:r>
        <w:rPr>
          <w:rFonts w:hint="eastAsia" w:ascii="宋体" w:hAnsi="宋体" w:eastAsia="宋体" w:cs="宋体"/>
          <w:color w:val="000000"/>
          <w:sz w:val="28"/>
          <w:szCs w:val="28"/>
          <w:lang w:eastAsia="zh-CN"/>
        </w:rPr>
        <w:t>条</w:t>
      </w:r>
      <w:r>
        <w:rPr>
          <w:rFonts w:ascii="宋体" w:hAnsi="宋体" w:eastAsia="宋体" w:cs="宋体"/>
          <w:color w:val="000000"/>
          <w:sz w:val="28"/>
          <w:szCs w:val="28"/>
          <w:lang w:eastAsia="zh-CN"/>
        </w:rPr>
        <w:t xml:space="preserve"> </w:t>
      </w:r>
      <w:r>
        <w:rPr>
          <w:rFonts w:hint="eastAsia" w:ascii="宋体" w:hAnsi="宋体" w:eastAsia="宋体" w:cs="宋体"/>
          <w:color w:val="000000"/>
          <w:sz w:val="28"/>
          <w:szCs w:val="28"/>
          <w:lang w:eastAsia="zh-CN"/>
        </w:rPr>
        <w:t>本合同一式两份，甲乙双方各执一份。</w:t>
      </w:r>
    </w:p>
    <w:p>
      <w:pPr>
        <w:spacing w:before="0" w:beforeAutospacing="0" w:after="0" w:afterAutospacing="0" w:line="360" w:lineRule="auto"/>
        <w:ind w:left="560" w:hanging="560" w:hangingChars="200"/>
        <w:rPr>
          <w:rFonts w:ascii="宋体" w:hAnsi="宋体" w:eastAsia="宋体" w:cs="宋体"/>
          <w:color w:val="000000"/>
          <w:sz w:val="28"/>
          <w:szCs w:val="28"/>
          <w:lang w:eastAsia="zh-CN"/>
        </w:rPr>
      </w:pPr>
      <w:r>
        <w:rPr>
          <w:rFonts w:hint="eastAsia" w:ascii="宋体" w:hAnsi="宋体" w:eastAsia="宋体" w:cs="宋体"/>
          <w:sz w:val="28"/>
          <w:szCs w:val="28"/>
          <w:lang w:eastAsia="zh-CN"/>
        </w:rPr>
        <w:br w:type="textWrapping"/>
      </w:r>
      <w:r>
        <w:rPr>
          <w:rFonts w:hint="eastAsia" w:ascii="宋体" w:hAnsi="宋体" w:eastAsia="宋体" w:cs="宋体"/>
          <w:b/>
          <w:bCs/>
          <w:color w:val="000000"/>
          <w:sz w:val="28"/>
          <w:szCs w:val="28"/>
          <w:lang w:eastAsia="zh-CN"/>
        </w:rPr>
        <w:t>甲方（盖章）：                    乙方（盖章）：</w:t>
      </w:r>
    </w:p>
    <w:p>
      <w:pPr>
        <w:spacing w:before="0" w:beforeAutospacing="0" w:after="0" w:afterAutospacing="0" w:line="360" w:lineRule="auto"/>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lang w:eastAsia="zh-CN"/>
        </w:rPr>
        <w:t> </w:t>
      </w:r>
      <w:r>
        <w:rPr>
          <w:rFonts w:hint="eastAsia" w:ascii="宋体" w:hAnsi="宋体" w:eastAsia="宋体" w:cs="宋体"/>
          <w:color w:val="000000"/>
          <w:sz w:val="28"/>
          <w:szCs w:val="28"/>
        </w:rPr>
        <w:t>年    月    日</w:t>
      </w:r>
      <w:r>
        <w:rPr>
          <w:rFonts w:hint="eastAsia" w:ascii="宋体" w:hAnsi="宋体" w:eastAsia="宋体" w:cs="宋体"/>
          <w:color w:val="000000"/>
          <w:sz w:val="28"/>
          <w:szCs w:val="28"/>
          <w:lang w:eastAsia="zh-CN"/>
        </w:rPr>
        <w:t xml:space="preserve">            </w:t>
      </w:r>
      <w:r>
        <w:rPr>
          <w:rFonts w:hint="eastAsia" w:ascii="宋体" w:hAnsi="宋体" w:eastAsia="宋体" w:cs="宋体"/>
          <w:color w:val="000000"/>
          <w:sz w:val="28"/>
          <w:szCs w:val="28"/>
        </w:rPr>
        <w:t> </w:t>
      </w:r>
      <w:r>
        <w:rPr>
          <w:rFonts w:ascii="宋体" w:hAnsi="宋体" w:eastAsia="宋体" w:cs="宋体"/>
          <w:color w:val="000000"/>
          <w:sz w:val="28"/>
          <w:szCs w:val="28"/>
        </w:rPr>
        <w:t xml:space="preserve">   </w:t>
      </w:r>
      <w:r>
        <w:rPr>
          <w:rFonts w:hint="eastAsia" w:ascii="宋体" w:hAnsi="宋体" w:eastAsia="宋体" w:cs="宋体"/>
          <w:color w:val="000000"/>
          <w:sz w:val="28"/>
          <w:szCs w:val="28"/>
        </w:rPr>
        <w:t>年   </w:t>
      </w:r>
      <w:r>
        <w:rPr>
          <w:rFonts w:hint="eastAsia" w:ascii="宋体" w:hAnsi="宋体" w:eastAsia="宋体" w:cs="宋体"/>
          <w:color w:val="000000"/>
          <w:sz w:val="28"/>
          <w:szCs w:val="28"/>
          <w:lang w:eastAsia="zh-CN"/>
        </w:rPr>
        <w:t xml:space="preserve"> </w:t>
      </w:r>
      <w:r>
        <w:rPr>
          <w:rFonts w:hint="eastAsia" w:ascii="宋体" w:hAnsi="宋体" w:eastAsia="宋体" w:cs="宋体"/>
          <w:color w:val="000000"/>
          <w:sz w:val="28"/>
          <w:szCs w:val="28"/>
        </w:rPr>
        <w:t>月    日</w:t>
      </w:r>
    </w:p>
    <w:p>
      <w:pPr>
        <w:spacing w:before="0" w:beforeAutospacing="0" w:after="0" w:afterAutospacing="0" w:line="360" w:lineRule="auto"/>
        <w:rPr>
          <w:rFonts w:ascii="宋体" w:hAnsi="宋体" w:eastAsia="宋体" w:cs="宋体"/>
          <w:color w:val="000000"/>
          <w:sz w:val="24"/>
          <w:szCs w:val="24"/>
        </w:rPr>
      </w:pPr>
    </w:p>
    <w:sectPr>
      <w:footerReference r:id="rId4" w:type="default"/>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embedRegular r:id="rId1" w:fontKey="{C5DF6CCD-CB94-32AE-24A1-9B65A5DB1B2E}"/>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华文宋体">
    <w:panose1 w:val="02010600040101010101"/>
    <w:charset w:val="86"/>
    <w:family w:val="auto"/>
    <w:pitch w:val="default"/>
    <w:sig w:usb0="80000287" w:usb1="280F3C52"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5"/>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3</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eryl Xu">
    <w15:presenceInfo w15:providerId="None" w15:userId="Cheryl Xu"/>
  </w15:person>
  <w15:person w15:author="zhang qiyuan">
    <w15:presenceInfo w15:providerId="Windows Live" w15:userId="5bb02d490f22f84c"/>
  </w15:person>
  <w15:person w15:author="Betterme">
    <w15:presenceInfo w15:providerId="WPS Office" w15:userId="5773866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2"/>
  <w:embedTrueTypeFonts/>
  <w:bordersDoNotSurroundHeader w:val="1"/>
  <w:bordersDoNotSurroundFooter w:val="1"/>
  <w:trackRevisions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171C4"/>
    <w:rsid w:val="002D33B1"/>
    <w:rsid w:val="002D3591"/>
    <w:rsid w:val="003514A0"/>
    <w:rsid w:val="00413D7E"/>
    <w:rsid w:val="004B4F03"/>
    <w:rsid w:val="004F7E17"/>
    <w:rsid w:val="00513E85"/>
    <w:rsid w:val="005A05CE"/>
    <w:rsid w:val="006468BA"/>
    <w:rsid w:val="00653AF6"/>
    <w:rsid w:val="006F1856"/>
    <w:rsid w:val="0073747D"/>
    <w:rsid w:val="00784982"/>
    <w:rsid w:val="00A12BCC"/>
    <w:rsid w:val="00A5148D"/>
    <w:rsid w:val="00B43F43"/>
    <w:rsid w:val="00B73A5A"/>
    <w:rsid w:val="00D47E53"/>
    <w:rsid w:val="00E12FE5"/>
    <w:rsid w:val="00E254F1"/>
    <w:rsid w:val="00E438A1"/>
    <w:rsid w:val="00EC4714"/>
    <w:rsid w:val="00F01E19"/>
    <w:rsid w:val="00FC7AFA"/>
    <w:rsid w:val="1EE947C3"/>
    <w:rsid w:val="4799373F"/>
    <w:rsid w:val="48D67FB2"/>
    <w:rsid w:val="60EF52A9"/>
    <w:rsid w:val="6DDF8159"/>
    <w:rsid w:val="77BECF38"/>
    <w:rsid w:val="7F76E3F3"/>
    <w:rsid w:val="9DB7B3B6"/>
    <w:rsid w:val="F5FD2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12"/>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semiHidden/>
    <w:unhideWhenUsed/>
    <w:uiPriority w:val="99"/>
  </w:style>
  <w:style w:type="paragraph" w:styleId="4">
    <w:name w:val="Balloon Text"/>
    <w:basedOn w:val="1"/>
    <w:link w:val="15"/>
    <w:semiHidden/>
    <w:unhideWhenUsed/>
    <w:uiPriority w:val="99"/>
    <w:pPr>
      <w:spacing w:before="0" w:after="0"/>
    </w:pPr>
    <w:rPr>
      <w:sz w:val="18"/>
      <w:szCs w:val="18"/>
    </w:rPr>
  </w:style>
  <w:style w:type="paragraph" w:styleId="5">
    <w:name w:val="footer"/>
    <w:basedOn w:val="1"/>
    <w:unhideWhenUsed/>
    <w:qFormat/>
    <w:uiPriority w:val="99"/>
    <w:pPr>
      <w:tabs>
        <w:tab w:val="center" w:pos="4153"/>
        <w:tab w:val="right" w:pos="8306"/>
      </w:tabs>
      <w:snapToGrid w:val="0"/>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Normal (Web)"/>
    <w:basedOn w:val="1"/>
    <w:qFormat/>
    <w:uiPriority w:val="0"/>
    <w:rPr>
      <w:sz w:val="24"/>
    </w:rPr>
  </w:style>
  <w:style w:type="paragraph" w:styleId="8">
    <w:name w:val="annotation subject"/>
    <w:basedOn w:val="3"/>
    <w:next w:val="3"/>
    <w:link w:val="14"/>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3">
    <w:name w:val="批注文字 字符"/>
    <w:basedOn w:val="10"/>
    <w:link w:val="3"/>
    <w:semiHidden/>
    <w:uiPriority w:val="99"/>
    <w:rPr>
      <w:rFonts w:eastAsiaTheme="minorHAnsi"/>
      <w:sz w:val="22"/>
      <w:szCs w:val="22"/>
      <w:lang w:eastAsia="en-US"/>
    </w:rPr>
  </w:style>
  <w:style w:type="character" w:customStyle="1" w:styleId="14">
    <w:name w:val="批注主题 字符"/>
    <w:basedOn w:val="13"/>
    <w:link w:val="8"/>
    <w:semiHidden/>
    <w:uiPriority w:val="99"/>
    <w:rPr>
      <w:rFonts w:eastAsiaTheme="minorHAnsi"/>
      <w:b/>
      <w:bCs/>
      <w:sz w:val="22"/>
      <w:szCs w:val="22"/>
      <w:lang w:eastAsia="en-US"/>
    </w:rPr>
  </w:style>
  <w:style w:type="character" w:customStyle="1" w:styleId="15">
    <w:name w:val="批注框文本 字符"/>
    <w:basedOn w:val="10"/>
    <w:link w:val="4"/>
    <w:semiHidden/>
    <w:uiPriority w:val="99"/>
    <w:rPr>
      <w:rFonts w:eastAsiaTheme="minorHAnsi"/>
      <w:sz w:val="18"/>
      <w:szCs w:val="18"/>
      <w:lang w:eastAsia="en-US"/>
    </w:rPr>
  </w:style>
  <w:style w:type="paragraph" w:customStyle="1" w:styleId="16">
    <w:name w:val="Revision"/>
    <w:hidden/>
    <w:unhideWhenUsed/>
    <w:uiPriority w:val="99"/>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imSu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SimSu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193</Words>
  <Characters>1105</Characters>
  <Lines>9</Lines>
  <Paragraphs>2</Paragraphs>
  <TotalTime>23</TotalTime>
  <ScaleCrop>false</ScaleCrop>
  <LinksUpToDate>false</LinksUpToDate>
  <CharactersWithSpaces>1296</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2011-11-03T04:15:00Z</dcterms:created>
  <dc:creator>Eric</dc:creator>
  <cp:lastModifiedBy>Betterme</cp:lastModifiedBy>
  <dcterms:modified xsi:type="dcterms:W3CDTF">2024-01-08T15:15:48Z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09F54C03E81E6A1D24A19B65AE05AC60_43</vt:lpwstr>
  </property>
  <property fmtid="{D5CDD505-2E9C-101B-9397-08002B2CF9AE}" pid="4" name="KSOTemplateUUID">
    <vt:lpwstr>v1.0_mb_j8UGzuuIhOey9STA1BEVRQ==</vt:lpwstr>
  </property>
</Properties>
</file>