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392679" w14:textId="09FED009" w:rsidR="005851E6" w:rsidRDefault="00685DA1" w:rsidP="00545C39">
      <w:pPr>
        <w:rPr>
          <w:lang w:val="en-US"/>
        </w:rPr>
      </w:pPr>
      <w:r w:rsidRPr="003A29B8">
        <w:rPr>
          <w:rFonts w:ascii="Sofia Pro UltraLight" w:hAnsi="Sofia Pro UltraLight" w:cs="Futura Medium"/>
          <w:noProof/>
          <w:sz w:val="60"/>
          <w:szCs w:val="60"/>
          <w:lang w:eastAsia="nl-NL"/>
        </w:rPr>
        <mc:AlternateContent>
          <mc:Choice Requires="wps">
            <w:drawing>
              <wp:anchor distT="0" distB="0" distL="114300" distR="114300" simplePos="0" relativeHeight="251660288" behindDoc="0" locked="0" layoutInCell="1" allowOverlap="1" wp14:anchorId="737EB0AA" wp14:editId="159B6717">
                <wp:simplePos x="0" y="0"/>
                <wp:positionH relativeFrom="column">
                  <wp:posOffset>3056890</wp:posOffset>
                </wp:positionH>
                <wp:positionV relativeFrom="paragraph">
                  <wp:posOffset>2132965</wp:posOffset>
                </wp:positionV>
                <wp:extent cx="5713730" cy="1448435"/>
                <wp:effectExtent l="0" t="0" r="318" b="0"/>
                <wp:wrapSquare wrapText="bothSides"/>
                <wp:docPr id="1" name="Tekstvak 1"/>
                <wp:cNvGraphicFramePr/>
                <a:graphic xmlns:a="http://schemas.openxmlformats.org/drawingml/2006/main">
                  <a:graphicData uri="http://schemas.microsoft.com/office/word/2010/wordprocessingShape">
                    <wps:wsp>
                      <wps:cNvSpPr txBox="1"/>
                      <wps:spPr>
                        <a:xfrm rot="16200000">
                          <a:off x="0" y="0"/>
                          <a:ext cx="5713730" cy="144843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03809C2" w14:textId="263597F5" w:rsidR="00E9324E" w:rsidRPr="007264BE" w:rsidRDefault="00E9324E" w:rsidP="003A29B8">
                            <w:pPr>
                              <w:jc w:val="center"/>
                              <w:rPr>
                                <w:rFonts w:ascii="Sofia Pro SemiBold" w:hAnsi="Sofia Pro SemiBold"/>
                                <w:sz w:val="60"/>
                                <w:szCs w:val="60"/>
                                <w:lang w:val="en-US"/>
                              </w:rPr>
                            </w:pPr>
                            <w:proofErr w:type="spellStart"/>
                            <w:r w:rsidRPr="003A29B8">
                              <w:rPr>
                                <w:rFonts w:ascii="Sofia Pro UltraLight" w:hAnsi="Sofia Pro UltraLight"/>
                                <w:sz w:val="60"/>
                                <w:szCs w:val="60"/>
                                <w:lang w:val="en-US"/>
                              </w:rPr>
                              <w:t>Gemaakt</w:t>
                            </w:r>
                            <w:proofErr w:type="spellEnd"/>
                            <w:r w:rsidRPr="003A29B8">
                              <w:rPr>
                                <w:rFonts w:ascii="Sofia Pro UltraLight" w:hAnsi="Sofia Pro UltraLight"/>
                                <w:sz w:val="60"/>
                                <w:szCs w:val="60"/>
                                <w:lang w:val="en-US"/>
                              </w:rPr>
                              <w:t xml:space="preserve"> </w:t>
                            </w:r>
                            <w:proofErr w:type="spellStart"/>
                            <w:r w:rsidRPr="003A29B8">
                              <w:rPr>
                                <w:rFonts w:ascii="Sofia Pro UltraLight" w:hAnsi="Sofia Pro UltraLight"/>
                                <w:sz w:val="60"/>
                                <w:szCs w:val="60"/>
                                <w:lang w:val="en-US"/>
                              </w:rPr>
                              <w:t>voor</w:t>
                            </w:r>
                            <w:proofErr w:type="spellEnd"/>
                            <w:r w:rsidRPr="007264BE">
                              <w:rPr>
                                <w:rFonts w:ascii="Sofia Pro SemiBold" w:hAnsi="Sofia Pro SemiBold"/>
                                <w:sz w:val="60"/>
                                <w:szCs w:val="60"/>
                                <w:lang w:val="en-US"/>
                              </w:rPr>
                              <w:t xml:space="preserve"> </w:t>
                            </w:r>
                            <w:r w:rsidR="00DE2DC5" w:rsidRPr="007264BE">
                              <w:rPr>
                                <w:rFonts w:ascii="Sofia Pro SemiBold" w:hAnsi="Sofia Pro SemiBold" w:cs="Futura Medium"/>
                                <w:color w:val="00AB96"/>
                                <w:sz w:val="60"/>
                                <w:szCs w:val="60"/>
                              </w:rPr>
                              <w:t>{{Voornaam}}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7EB0AA" id="_x0000_t202" coordsize="21600,21600" o:spt="202" path="m,l,21600r21600,l21600,xe">
                <v:stroke joinstyle="miter"/>
                <v:path gradientshapeok="t" o:connecttype="rect"/>
              </v:shapetype>
              <v:shape id="Tekstvak 1" o:spid="_x0000_s1026" type="#_x0000_t202" style="position:absolute;margin-left:240.7pt;margin-top:167.95pt;width:449.9pt;height:114.0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" filled="f" stroked="f">
                <v:textbox>
                  <w:txbxContent>
                    <w:p w14:paraId="403809C2" w14:textId="263597F5" w:rsidR="00E9324E" w:rsidRPr="007264BE" w:rsidRDefault="00E9324E" w:rsidP="003A29B8">
                      <w:pPr>
                        <w:jc w:val="center"/>
                        <w:rPr>
                          <w:rFonts w:ascii="Sofia Pro SemiBold" w:hAnsi="Sofia Pro SemiBold"/>
                          <w:sz w:val="60"/>
                          <w:szCs w:val="60"/>
                          <w:lang w:val="en-US"/>
                        </w:rPr>
                      </w:pPr>
                      <w:proofErr w:type="spellStart"/>
                      <w:r w:rsidRPr="003A29B8">
                        <w:rPr>
                          <w:rFonts w:ascii="Sofia Pro UltraLight" w:hAnsi="Sofia Pro UltraLight"/>
                          <w:sz w:val="60"/>
                          <w:szCs w:val="60"/>
                          <w:lang w:val="en-US"/>
                        </w:rPr>
                        <w:t>Gemaakt</w:t>
                      </w:r>
                      <w:proofErr w:type="spellEnd"/>
                      <w:r w:rsidRPr="003A29B8">
                        <w:rPr>
                          <w:rFonts w:ascii="Sofia Pro UltraLight" w:hAnsi="Sofia Pro UltraLight"/>
                          <w:sz w:val="60"/>
                          <w:szCs w:val="60"/>
                          <w:lang w:val="en-US"/>
                        </w:rPr>
                        <w:t xml:space="preserve"> </w:t>
                      </w:r>
                      <w:proofErr w:type="spellStart"/>
                      <w:r w:rsidRPr="003A29B8">
                        <w:rPr>
                          <w:rFonts w:ascii="Sofia Pro UltraLight" w:hAnsi="Sofia Pro UltraLight"/>
                          <w:sz w:val="60"/>
                          <w:szCs w:val="60"/>
                          <w:lang w:val="en-US"/>
                        </w:rPr>
                        <w:t>voor</w:t>
                      </w:r>
                      <w:proofErr w:type="spellEnd"/>
                      <w:r w:rsidRPr="007264BE">
                        <w:rPr>
                          <w:rFonts w:ascii="Sofia Pro SemiBold" w:hAnsi="Sofia Pro SemiBold"/>
                          <w:sz w:val="60"/>
                          <w:szCs w:val="60"/>
                          <w:lang w:val="en-US"/>
                        </w:rPr>
                        <w:t xml:space="preserve"> </w:t>
                      </w:r>
                      <w:r w:rsidR="00DE2DC5" w:rsidRPr="007264BE">
                        <w:rPr>
                          <w:rFonts w:ascii="Sofia Pro SemiBold" w:hAnsi="Sofia Pro SemiBold" w:cs="Futura Medium"/>
                          <w:color w:val="00AB96"/>
                          <w:sz w:val="60"/>
                          <w:szCs w:val="60"/>
                        </w:rPr>
                        <w:t>{{Voornaam}}</w:t>
                      </w:r>
                    </w:p>
                  </w:txbxContent>
                </v:textbox>
                <w10:wrap type="square"/>
              </v:shape>
            </w:pict>
          </mc:Fallback>
        </mc:AlternateContent>
      </w:r>
      <w:r w:rsidR="00A32EDA">
        <w:rPr>
          <w:rFonts w:ascii="Sofia Pro UltraLight" w:hAnsi="Sofia Pro UltraLight" w:cs="Futura Medium"/>
          <w:noProof/>
          <w:sz w:val="60"/>
          <w:szCs w:val="60"/>
          <w:lang w:eastAsia="nl-NL"/>
        </w:rPr>
        <w:drawing>
          <wp:anchor distT="0" distB="0" distL="114300" distR="114300" simplePos="0" relativeHeight="251661312" behindDoc="1" locked="0" layoutInCell="1" allowOverlap="1" wp14:anchorId="7EF6E653" wp14:editId="3FEB7D72">
            <wp:simplePos x="0" y="0"/>
            <wp:positionH relativeFrom="column">
              <wp:posOffset>5879745</wp:posOffset>
            </wp:positionH>
            <wp:positionV relativeFrom="paragraph">
              <wp:posOffset>1658507</wp:posOffset>
            </wp:positionV>
            <wp:extent cx="4451735" cy="2503981"/>
            <wp:effectExtent l="0" t="0" r="0" b="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viteezy_turquoise2-4K (1).png"/>
                    <pic:cNvPicPr/>
                  </pic:nvPicPr>
                  <pic:blipFill>
                    <a:blip r:embed="rId5" cstate="print">
                      <a:extLst>
                        <a:ext uri="{28A0092B-C50C-407E-A947-70E740481C1C}">
                          <a14:useLocalDpi xmlns:a14="http://schemas.microsoft.com/office/drawing/2010/main" val="0"/>
                        </a:ext>
                      </a:extLst>
                    </a:blip>
                    <a:stretch>
                      <a:fillRect/>
                    </a:stretch>
                  </pic:blipFill>
                  <pic:spPr>
                    <a:xfrm rot="16200000">
                      <a:off x="0" y="0"/>
                      <a:ext cx="4451735" cy="2503981"/>
                    </a:xfrm>
                    <a:prstGeom prst="rect">
                      <a:avLst/>
                    </a:prstGeom>
                  </pic:spPr>
                </pic:pic>
              </a:graphicData>
            </a:graphic>
            <wp14:sizeRelH relativeFrom="page">
              <wp14:pctWidth>0</wp14:pctWidth>
            </wp14:sizeRelH>
            <wp14:sizeRelV relativeFrom="page">
              <wp14:pctHeight>0</wp14:pctHeight>
            </wp14:sizeRelV>
          </wp:anchor>
        </w:drawing>
      </w:r>
      <w:r w:rsidR="00545C39">
        <w:rPr>
          <w:lang w:val="en-US"/>
        </w:rPr>
        <w:t xml:space="preserve">{% for item in </w:t>
      </w:r>
      <w:r w:rsidR="003521A6">
        <w:rPr>
          <w:lang w:val="en-US"/>
        </w:rPr>
        <w:t>mix</w:t>
      </w:r>
      <w:r w:rsidR="00545C39">
        <w:rPr>
          <w:lang w:val="en-US"/>
        </w:rPr>
        <w:t xml:space="preserve"> %}</w:t>
      </w:r>
      <w:r w:rsidR="005851E6">
        <w:rPr>
          <w:lang w:val="en-US"/>
        </w:rPr>
        <w:t xml:space="preserve"> {% if </w:t>
      </w:r>
      <w:proofErr w:type="spellStart"/>
      <w:r w:rsidR="005851E6">
        <w:rPr>
          <w:lang w:val="en-US"/>
        </w:rPr>
        <w:t>item.is_pil</w:t>
      </w:r>
      <w:proofErr w:type="spellEnd"/>
      <w:r w:rsidR="005851E6">
        <w:rPr>
          <w:lang w:val="en-US"/>
        </w:rPr>
        <w:t xml:space="preserve"> %}</w:t>
      </w:r>
    </w:p>
    <w:tbl>
      <w:tblPr>
        <w:tblStyle w:val="TableGrid"/>
        <w:tblW w:w="2972" w:type="dxa"/>
        <w:tblLook w:val="04A0" w:firstRow="1" w:lastRow="0" w:firstColumn="1" w:lastColumn="0" w:noHBand="0" w:noVBand="1"/>
      </w:tblPr>
      <w:tblGrid>
        <w:gridCol w:w="1413"/>
        <w:gridCol w:w="850"/>
        <w:gridCol w:w="709"/>
      </w:tblGrid>
      <w:tr w:rsidR="00545C39" w:rsidRPr="0026541E" w14:paraId="5196F268" w14:textId="77777777" w:rsidTr="003E4FF8">
        <w:trPr>
          <w:trHeight w:val="53"/>
        </w:trPr>
        <w:tc>
          <w:tcPr>
            <w:tcW w:w="2972" w:type="dxa"/>
            <w:gridSpan w:val="3"/>
          </w:tcPr>
          <w:p w14:paraId="50CA8924" w14:textId="2EE40108" w:rsidR="00545C39" w:rsidRPr="00E55737" w:rsidRDefault="00545C39" w:rsidP="003E4FF8">
            <w:pPr>
              <w:jc w:val="center"/>
              <w:rPr>
                <w:b/>
                <w:bCs/>
                <w:sz w:val="14"/>
                <w:szCs w:val="14"/>
                <w:lang w:val="en-US"/>
              </w:rPr>
            </w:pPr>
            <w:r w:rsidRPr="00E55737">
              <w:rPr>
                <w:b/>
                <w:bCs/>
                <w:sz w:val="14"/>
                <w:szCs w:val="14"/>
                <w:lang w:val="en-US"/>
              </w:rPr>
              <w:t>{{</w:t>
            </w:r>
            <w:r w:rsidR="003521A6">
              <w:rPr>
                <w:b/>
                <w:bCs/>
                <w:sz w:val="14"/>
                <w:szCs w:val="14"/>
                <w:lang w:val="en-US"/>
              </w:rPr>
              <w:t>item</w:t>
            </w:r>
            <w:r w:rsidRPr="00E55737">
              <w:rPr>
                <w:b/>
                <w:bCs/>
                <w:sz w:val="14"/>
                <w:szCs w:val="14"/>
                <w:lang w:val="en-US"/>
              </w:rPr>
              <w:t>.</w:t>
            </w:r>
            <w:r w:rsidR="003521A6">
              <w:rPr>
                <w:b/>
                <w:bCs/>
                <w:sz w:val="14"/>
                <w:szCs w:val="14"/>
                <w:lang w:val="en-US"/>
              </w:rPr>
              <w:t>name</w:t>
            </w:r>
            <w:r w:rsidRPr="00E55737">
              <w:rPr>
                <w:b/>
                <w:bCs/>
                <w:sz w:val="14"/>
                <w:szCs w:val="14"/>
                <w:lang w:val="en-US"/>
              </w:rPr>
              <w:t>}}</w:t>
            </w:r>
          </w:p>
          <w:p w14:paraId="04FBF948" w14:textId="75C63C38" w:rsidR="00545C39" w:rsidRPr="0026541E" w:rsidRDefault="00545C39" w:rsidP="003E4FF8">
            <w:pPr>
              <w:jc w:val="center"/>
              <w:rPr>
                <w:b/>
                <w:bCs/>
                <w:sz w:val="12"/>
                <w:szCs w:val="12"/>
                <w:lang w:val="en-US"/>
              </w:rPr>
            </w:pPr>
            <w:r w:rsidRPr="0026541E">
              <w:rPr>
                <w:sz w:val="12"/>
                <w:szCs w:val="12"/>
                <w:lang w:val="en-US"/>
              </w:rPr>
              <w:t>{{</w:t>
            </w:r>
            <w:proofErr w:type="spellStart"/>
            <w:proofErr w:type="gramStart"/>
            <w:r w:rsidR="003521A6">
              <w:rPr>
                <w:sz w:val="12"/>
                <w:szCs w:val="12"/>
                <w:lang w:val="en-US"/>
              </w:rPr>
              <w:t>item</w:t>
            </w:r>
            <w:r w:rsidRPr="0026541E">
              <w:rPr>
                <w:sz w:val="12"/>
                <w:szCs w:val="12"/>
                <w:lang w:val="en-US"/>
              </w:rPr>
              <w:t>.description</w:t>
            </w:r>
            <w:proofErr w:type="spellEnd"/>
            <w:proofErr w:type="gramEnd"/>
            <w:r w:rsidRPr="0026541E">
              <w:rPr>
                <w:sz w:val="12"/>
                <w:szCs w:val="12"/>
                <w:lang w:val="en-US"/>
              </w:rPr>
              <w:t>}}</w:t>
            </w:r>
          </w:p>
        </w:tc>
      </w:tr>
      <w:tr w:rsidR="00545C39" w:rsidRPr="0026541E" w14:paraId="398D0CD9" w14:textId="77777777" w:rsidTr="005F4BB0">
        <w:tc>
          <w:tcPr>
            <w:tcW w:w="1413" w:type="dxa"/>
            <w:tcBorders>
              <w:right w:val="nil"/>
            </w:tcBorders>
            <w:shd w:val="clear" w:color="auto" w:fill="D9D9D9" w:themeFill="background1" w:themeFillShade="D9"/>
          </w:tcPr>
          <w:p w14:paraId="26DE62EA" w14:textId="77777777" w:rsidR="00545C39" w:rsidRPr="0026541E" w:rsidRDefault="00545C39" w:rsidP="003E4FF8">
            <w:pPr>
              <w:rPr>
                <w:b/>
                <w:bCs/>
                <w:sz w:val="12"/>
                <w:szCs w:val="12"/>
                <w:lang w:val="en-US"/>
              </w:rPr>
            </w:pPr>
            <w:r w:rsidRPr="0026541E">
              <w:rPr>
                <w:b/>
                <w:bCs/>
                <w:sz w:val="12"/>
                <w:szCs w:val="12"/>
                <w:lang w:val="en-US"/>
              </w:rPr>
              <w:t xml:space="preserve">Active </w:t>
            </w:r>
            <w:proofErr w:type="spellStart"/>
            <w:r w:rsidRPr="0026541E">
              <w:rPr>
                <w:b/>
                <w:bCs/>
                <w:sz w:val="12"/>
                <w:szCs w:val="12"/>
                <w:lang w:val="en-US"/>
              </w:rPr>
              <w:t>Bestandsdelen</w:t>
            </w:r>
            <w:proofErr w:type="spellEnd"/>
          </w:p>
        </w:tc>
        <w:tc>
          <w:tcPr>
            <w:tcW w:w="850" w:type="dxa"/>
            <w:tcBorders>
              <w:left w:val="nil"/>
              <w:right w:val="nil"/>
            </w:tcBorders>
            <w:shd w:val="clear" w:color="auto" w:fill="D9D9D9" w:themeFill="background1" w:themeFillShade="D9"/>
          </w:tcPr>
          <w:p w14:paraId="3C856A66" w14:textId="77777777" w:rsidR="00545C39" w:rsidRPr="0026541E" w:rsidRDefault="00545C39" w:rsidP="003E4FF8">
            <w:pPr>
              <w:rPr>
                <w:b/>
                <w:bCs/>
                <w:sz w:val="12"/>
                <w:szCs w:val="12"/>
                <w:lang w:val="en-US"/>
              </w:rPr>
            </w:pPr>
            <w:proofErr w:type="spellStart"/>
            <w:r w:rsidRPr="0026541E">
              <w:rPr>
                <w:b/>
                <w:bCs/>
                <w:sz w:val="12"/>
                <w:szCs w:val="12"/>
                <w:lang w:val="en-US"/>
              </w:rPr>
              <w:t>Hoeveelheid</w:t>
            </w:r>
            <w:proofErr w:type="spellEnd"/>
          </w:p>
        </w:tc>
        <w:tc>
          <w:tcPr>
            <w:tcW w:w="709" w:type="dxa"/>
            <w:tcBorders>
              <w:left w:val="nil"/>
            </w:tcBorders>
            <w:shd w:val="clear" w:color="auto" w:fill="D9D9D9" w:themeFill="background1" w:themeFillShade="D9"/>
          </w:tcPr>
          <w:p w14:paraId="654F9827" w14:textId="77777777" w:rsidR="00545C39" w:rsidRPr="0026541E" w:rsidRDefault="00545C39" w:rsidP="003E4FF8">
            <w:pPr>
              <w:rPr>
                <w:b/>
                <w:bCs/>
                <w:sz w:val="12"/>
                <w:szCs w:val="12"/>
                <w:lang w:val="en-US"/>
              </w:rPr>
            </w:pPr>
            <w:r w:rsidRPr="0026541E">
              <w:rPr>
                <w:b/>
                <w:bCs/>
                <w:sz w:val="12"/>
                <w:szCs w:val="12"/>
                <w:lang w:val="en-US"/>
              </w:rPr>
              <w:t>% ADH*</w:t>
            </w:r>
          </w:p>
        </w:tc>
      </w:tr>
      <w:tr w:rsidR="00545C39" w:rsidRPr="006F6FC4" w14:paraId="7DA01999" w14:textId="77777777" w:rsidTr="003E4FF8">
        <w:tc>
          <w:tcPr>
            <w:tcW w:w="2972" w:type="dxa"/>
            <w:gridSpan w:val="3"/>
          </w:tcPr>
          <w:p w14:paraId="7332C442" w14:textId="77777777" w:rsidR="00545C39" w:rsidRPr="0026541E" w:rsidRDefault="00545C39" w:rsidP="003E4FF8">
            <w:pPr>
              <w:rPr>
                <w:sz w:val="12"/>
                <w:szCs w:val="12"/>
                <w:lang w:val="en-US"/>
              </w:rPr>
            </w:pPr>
            <w:r w:rsidRPr="0026541E">
              <w:rPr>
                <w:sz w:val="12"/>
                <w:szCs w:val="12"/>
                <w:lang w:val="en-US"/>
              </w:rPr>
              <w:t xml:space="preserve">{%tr for c in </w:t>
            </w:r>
            <w:proofErr w:type="spellStart"/>
            <w:proofErr w:type="gramStart"/>
            <w:r w:rsidRPr="0026541E">
              <w:rPr>
                <w:sz w:val="12"/>
                <w:szCs w:val="12"/>
                <w:lang w:val="en-US"/>
              </w:rPr>
              <w:t>item.components</w:t>
            </w:r>
            <w:proofErr w:type="spellEnd"/>
            <w:proofErr w:type="gramEnd"/>
            <w:r w:rsidRPr="0026541E">
              <w:rPr>
                <w:sz w:val="12"/>
                <w:szCs w:val="12"/>
                <w:lang w:val="en-US"/>
              </w:rPr>
              <w:t xml:space="preserve"> %}</w:t>
            </w:r>
          </w:p>
        </w:tc>
      </w:tr>
      <w:tr w:rsidR="00545C39" w:rsidRPr="0026541E" w14:paraId="7951AB8F" w14:textId="77777777" w:rsidTr="003E4FF8">
        <w:tc>
          <w:tcPr>
            <w:tcW w:w="1413" w:type="dxa"/>
            <w:tcBorders>
              <w:right w:val="nil"/>
            </w:tcBorders>
          </w:tcPr>
          <w:p w14:paraId="02030C14" w14:textId="77777777" w:rsidR="00545C39" w:rsidRPr="0026541E" w:rsidRDefault="00545C39" w:rsidP="003E4FF8">
            <w:pPr>
              <w:rPr>
                <w:sz w:val="12"/>
                <w:szCs w:val="12"/>
                <w:lang w:val="en-US"/>
              </w:rPr>
            </w:pPr>
            <w:r w:rsidRPr="0026541E">
              <w:rPr>
                <w:sz w:val="12"/>
                <w:szCs w:val="12"/>
                <w:lang w:val="en-US"/>
              </w:rPr>
              <w:t>{{c.name}}</w:t>
            </w:r>
          </w:p>
        </w:tc>
        <w:tc>
          <w:tcPr>
            <w:tcW w:w="850" w:type="dxa"/>
            <w:tcBorders>
              <w:left w:val="nil"/>
              <w:right w:val="nil"/>
            </w:tcBorders>
          </w:tcPr>
          <w:p w14:paraId="49F31ABB" w14:textId="77777777" w:rsidR="00545C39" w:rsidRPr="0026541E" w:rsidRDefault="00545C39" w:rsidP="003E4FF8">
            <w:pPr>
              <w:jc w:val="right"/>
              <w:rPr>
                <w:sz w:val="12"/>
                <w:szCs w:val="12"/>
                <w:lang w:val="en-US"/>
              </w:rPr>
            </w:pPr>
            <w:r w:rsidRPr="0026541E">
              <w:rPr>
                <w:sz w:val="12"/>
                <w:szCs w:val="12"/>
                <w:lang w:val="en-US"/>
              </w:rPr>
              <w:t>{{</w:t>
            </w:r>
            <w:proofErr w:type="spellStart"/>
            <w:proofErr w:type="gramStart"/>
            <w:r w:rsidRPr="0026541E">
              <w:rPr>
                <w:sz w:val="12"/>
                <w:szCs w:val="12"/>
                <w:lang w:val="en-US"/>
              </w:rPr>
              <w:t>c.amount</w:t>
            </w:r>
            <w:proofErr w:type="spellEnd"/>
            <w:proofErr w:type="gramEnd"/>
            <w:r w:rsidRPr="0026541E">
              <w:rPr>
                <w:sz w:val="12"/>
                <w:szCs w:val="12"/>
                <w:lang w:val="en-US"/>
              </w:rPr>
              <w:t>}}</w:t>
            </w:r>
          </w:p>
        </w:tc>
        <w:tc>
          <w:tcPr>
            <w:tcW w:w="709" w:type="dxa"/>
            <w:tcBorders>
              <w:left w:val="nil"/>
            </w:tcBorders>
          </w:tcPr>
          <w:p w14:paraId="0E554C02" w14:textId="77777777" w:rsidR="00545C39" w:rsidRPr="0026541E" w:rsidRDefault="00545C39" w:rsidP="003E4FF8">
            <w:pPr>
              <w:jc w:val="right"/>
              <w:rPr>
                <w:sz w:val="12"/>
                <w:szCs w:val="12"/>
                <w:lang w:val="en-US"/>
              </w:rPr>
            </w:pPr>
            <w:r w:rsidRPr="0026541E">
              <w:rPr>
                <w:sz w:val="12"/>
                <w:szCs w:val="12"/>
                <w:lang w:val="en-US"/>
              </w:rPr>
              <w:t>{{</w:t>
            </w:r>
            <w:proofErr w:type="spellStart"/>
            <w:r w:rsidRPr="0026541E">
              <w:rPr>
                <w:sz w:val="12"/>
                <w:szCs w:val="12"/>
                <w:lang w:val="en-US"/>
              </w:rPr>
              <w:t>c.perc</w:t>
            </w:r>
            <w:proofErr w:type="spellEnd"/>
            <w:r w:rsidRPr="0026541E">
              <w:rPr>
                <w:sz w:val="12"/>
                <w:szCs w:val="12"/>
                <w:lang w:val="en-US"/>
              </w:rPr>
              <w:t>}}</w:t>
            </w:r>
          </w:p>
        </w:tc>
      </w:tr>
      <w:tr w:rsidR="00545C39" w:rsidRPr="00E44E06" w14:paraId="3469615D" w14:textId="77777777" w:rsidTr="003E4FF8">
        <w:tc>
          <w:tcPr>
            <w:tcW w:w="2972" w:type="dxa"/>
            <w:gridSpan w:val="3"/>
          </w:tcPr>
          <w:p w14:paraId="4D2F8E0D" w14:textId="3AC02631" w:rsidR="00E44E06" w:rsidRPr="00E44E06" w:rsidRDefault="00545C39" w:rsidP="003E4FF8">
            <w:pPr>
              <w:rPr>
                <w:sz w:val="12"/>
                <w:szCs w:val="12"/>
                <w:lang w:val="en-US"/>
              </w:rPr>
            </w:pPr>
            <w:r w:rsidRPr="0026541E">
              <w:rPr>
                <w:sz w:val="12"/>
                <w:szCs w:val="12"/>
                <w:lang w:val="en-US"/>
              </w:rPr>
              <w:t xml:space="preserve">{%tr </w:t>
            </w:r>
            <w:proofErr w:type="spellStart"/>
            <w:r w:rsidRPr="0026541E">
              <w:rPr>
                <w:sz w:val="12"/>
                <w:szCs w:val="12"/>
                <w:lang w:val="en-US"/>
              </w:rPr>
              <w:t>endfor</w:t>
            </w:r>
            <w:proofErr w:type="spellEnd"/>
            <w:r w:rsidRPr="0026541E">
              <w:rPr>
                <w:sz w:val="12"/>
                <w:szCs w:val="12"/>
                <w:lang w:val="en-US"/>
              </w:rPr>
              <w:t xml:space="preserve"> %}</w:t>
            </w:r>
          </w:p>
        </w:tc>
      </w:tr>
      <w:tr w:rsidR="00FA7D40" w:rsidRPr="00E44E06" w14:paraId="7BC0A461" w14:textId="77777777" w:rsidTr="003E4FF8">
        <w:tc>
          <w:tcPr>
            <w:tcW w:w="2972" w:type="dxa"/>
            <w:gridSpan w:val="3"/>
          </w:tcPr>
          <w:p w14:paraId="4645B86A" w14:textId="64C49981" w:rsidR="008F1BBF" w:rsidRPr="00803F2F" w:rsidRDefault="008F1BBF" w:rsidP="003E4FF8">
            <w:pPr>
              <w:rPr>
                <w:b/>
                <w:bCs/>
                <w:sz w:val="12"/>
                <w:szCs w:val="12"/>
              </w:rPr>
            </w:pPr>
            <w:r w:rsidRPr="00803F2F">
              <w:rPr>
                <w:b/>
                <w:bCs/>
                <w:sz w:val="12"/>
                <w:szCs w:val="12"/>
              </w:rPr>
              <w:t>{% if item.hasExcepients %}</w:t>
            </w:r>
            <w:r w:rsidR="00803F2F">
              <w:rPr>
                <w:b/>
                <w:bCs/>
                <w:sz w:val="12"/>
                <w:szCs w:val="12"/>
              </w:rPr>
              <w:t xml:space="preserve"> </w:t>
            </w:r>
            <w:r w:rsidR="00FA7D40" w:rsidRPr="00803F2F">
              <w:rPr>
                <w:b/>
                <w:bCs/>
                <w:sz w:val="12"/>
                <w:szCs w:val="12"/>
              </w:rPr>
              <w:t>Hulpstoffen</w:t>
            </w:r>
            <w:r w:rsidR="00FA7D40" w:rsidRPr="00803F2F">
              <w:rPr>
                <w:sz w:val="12"/>
                <w:szCs w:val="12"/>
              </w:rPr>
              <w:t>: {{item.excepients}}</w:t>
            </w:r>
            <w:r w:rsidRPr="00803F2F">
              <w:rPr>
                <w:sz w:val="12"/>
                <w:szCs w:val="12"/>
              </w:rPr>
              <w:t>{% endif %}</w:t>
            </w:r>
            <w:r w:rsidR="0075643F">
              <w:rPr>
                <w:sz w:val="12"/>
                <w:szCs w:val="12"/>
              </w:rPr>
              <w:br/>
            </w:r>
            <w:r w:rsidRPr="00803F2F">
              <w:rPr>
                <w:sz w:val="12"/>
                <w:szCs w:val="12"/>
              </w:rPr>
              <w:t>{% if item.hasCoating %}</w:t>
            </w:r>
            <w:r w:rsidR="00803F2F">
              <w:rPr>
                <w:sz w:val="12"/>
                <w:szCs w:val="12"/>
              </w:rPr>
              <w:t xml:space="preserve"> </w:t>
            </w:r>
            <w:r w:rsidR="00FA7D40" w:rsidRPr="00803F2F">
              <w:rPr>
                <w:b/>
                <w:bCs/>
                <w:sz w:val="12"/>
                <w:szCs w:val="12"/>
              </w:rPr>
              <w:t>Coating</w:t>
            </w:r>
            <w:r w:rsidR="00FA7D40" w:rsidRPr="00803F2F">
              <w:rPr>
                <w:sz w:val="12"/>
                <w:szCs w:val="12"/>
              </w:rPr>
              <w:t>: {{item.coating}}</w:t>
            </w:r>
            <w:r w:rsidR="00803F2F">
              <w:rPr>
                <w:sz w:val="12"/>
                <w:szCs w:val="12"/>
              </w:rPr>
              <w:t xml:space="preserve"> </w:t>
            </w:r>
            <w:r w:rsidRPr="0075643F">
              <w:rPr>
                <w:sz w:val="12"/>
                <w:szCs w:val="12"/>
              </w:rPr>
              <w:t>{% endif %}</w:t>
            </w:r>
          </w:p>
        </w:tc>
      </w:tr>
    </w:tbl>
    <w:p w14:paraId="6F9722C9" w14:textId="32C43323" w:rsidR="00F82216" w:rsidRPr="005851E6" w:rsidRDefault="005851E6" w:rsidP="00A32EDA">
      <w:r>
        <w:t>{% end</w:t>
      </w:r>
      <w:r w:rsidR="007C3BA7">
        <w:t>if</w:t>
      </w:r>
      <w:r>
        <w:t xml:space="preserve"> %}</w:t>
      </w:r>
      <w:r w:rsidR="00545C39" w:rsidRPr="005851E6">
        <w:t>{% endfor %}</w:t>
      </w:r>
    </w:p>
    <w:p w14:paraId="70EC4824" w14:textId="77777777" w:rsidR="000263F1" w:rsidRPr="005851E6" w:rsidRDefault="000263F1" w:rsidP="00A32EDA"/>
    <w:p w14:paraId="26CC983C" w14:textId="141E7E9F" w:rsidR="000263F1" w:rsidRPr="005851E6" w:rsidRDefault="000263F1" w:rsidP="00A32EDA">
      <w:pPr>
        <w:sectPr w:rsidR="000263F1" w:rsidRPr="005851E6" w:rsidSect="00F82216">
          <w:pgSz w:w="16838" w:h="11906" w:orient="landscape"/>
          <w:pgMar w:top="1440" w:right="1440" w:bottom="1440" w:left="1440" w:header="708" w:footer="708" w:gutter="0"/>
          <w:cols w:num="4" w:space="709"/>
          <w:docGrid w:linePitch="360"/>
        </w:sectPr>
      </w:pPr>
    </w:p>
    <w:p w14:paraId="11F8FCFB" w14:textId="522DA308" w:rsidR="00CF43E6" w:rsidRPr="003A29B8" w:rsidRDefault="003A29B8" w:rsidP="00CF43E6">
      <w:pPr>
        <w:ind w:right="389"/>
        <w:jc w:val="both"/>
        <w:rPr>
          <w:rFonts w:ascii="Sofia Pro UltraLight" w:hAnsi="Sofia Pro UltraLight" w:cs="Arial"/>
          <w:b/>
          <w:color w:val="00AB96"/>
          <w:sz w:val="32"/>
          <w:szCs w:val="30"/>
        </w:rPr>
      </w:pPr>
      <w:r>
        <w:rPr>
          <w:rFonts w:ascii="Sofia Pro UltraLight" w:hAnsi="Sofia Pro UltraLight" w:cs="Arial"/>
          <w:sz w:val="32"/>
          <w:szCs w:val="30"/>
        </w:rPr>
        <w:lastRenderedPageBreak/>
        <w:t>Hi</w:t>
      </w:r>
      <w:r w:rsidR="00CF43E6" w:rsidRPr="003A29B8">
        <w:rPr>
          <w:rFonts w:ascii="Sofia Pro UltraLight" w:hAnsi="Sofia Pro UltraLight" w:cs="Arial"/>
          <w:sz w:val="32"/>
          <w:szCs w:val="30"/>
        </w:rPr>
        <w:t xml:space="preserve"> </w:t>
      </w:r>
      <w:r w:rsidR="007337C8" w:rsidRPr="003A29B8">
        <w:rPr>
          <w:rFonts w:ascii="Sofia Pro UltraLight" w:hAnsi="Sofia Pro UltraLight" w:cs="Arial"/>
          <w:b/>
          <w:color w:val="00AB96"/>
          <w:sz w:val="32"/>
          <w:szCs w:val="30"/>
        </w:rPr>
        <w:t>{{</w:t>
      </w:r>
      <w:r w:rsidR="00CF43E6" w:rsidRPr="003A29B8">
        <w:rPr>
          <w:rFonts w:ascii="Sofia Pro UltraLight" w:hAnsi="Sofia Pro UltraLight" w:cs="Arial"/>
          <w:b/>
          <w:color w:val="00AB96"/>
          <w:sz w:val="32"/>
          <w:szCs w:val="30"/>
        </w:rPr>
        <w:t>Voornaam</w:t>
      </w:r>
      <w:r w:rsidR="007337C8" w:rsidRPr="003A29B8">
        <w:rPr>
          <w:rFonts w:ascii="Sofia Pro UltraLight" w:hAnsi="Sofia Pro UltraLight" w:cs="Arial"/>
          <w:b/>
          <w:color w:val="00AB96"/>
          <w:sz w:val="32"/>
          <w:szCs w:val="30"/>
        </w:rPr>
        <w:t>}}</w:t>
      </w:r>
      <w:r w:rsidR="003200EE">
        <w:rPr>
          <w:rFonts w:ascii="Sofia Pro UltraLight" w:hAnsi="Sofia Pro UltraLight" w:cs="Arial"/>
          <w:b/>
          <w:sz w:val="32"/>
          <w:szCs w:val="30"/>
        </w:rPr>
        <w:t xml:space="preserve"> </w:t>
      </w:r>
      <w:r w:rsidR="003200EE" w:rsidRPr="003A29B8">
        <w:rPr>
          <w:rFonts w:ascii="Sofia Pro UltraLight" w:hAnsi="Sofia Pro UltraLight" w:cs="Arial"/>
          <w:b/>
          <w:color w:val="00AB96"/>
          <w:sz w:val="32"/>
          <w:szCs w:val="30"/>
        </w:rPr>
        <w:t>{{</w:t>
      </w:r>
      <w:r w:rsidR="003200EE">
        <w:rPr>
          <w:rFonts w:ascii="Sofia Pro UltraLight" w:hAnsi="Sofia Pro UltraLight" w:cs="Arial"/>
          <w:b/>
          <w:color w:val="00AB96"/>
          <w:sz w:val="32"/>
          <w:szCs w:val="30"/>
        </w:rPr>
        <w:t>Achternaam</w:t>
      </w:r>
      <w:r w:rsidR="003200EE" w:rsidRPr="003A29B8">
        <w:rPr>
          <w:rFonts w:ascii="Sofia Pro UltraLight" w:hAnsi="Sofia Pro UltraLight" w:cs="Arial"/>
          <w:b/>
          <w:color w:val="00AB96"/>
          <w:sz w:val="32"/>
          <w:szCs w:val="30"/>
        </w:rPr>
        <w:t>}}</w:t>
      </w:r>
      <w:r w:rsidR="007A7283">
        <w:rPr>
          <w:rFonts w:ascii="Sofia Pro UltraLight" w:hAnsi="Sofia Pro UltraLight" w:cs="Arial"/>
          <w:b/>
          <w:color w:val="00AB96"/>
          <w:sz w:val="32"/>
          <w:szCs w:val="30"/>
        </w:rPr>
        <w:t>,</w:t>
      </w:r>
    </w:p>
    <w:p w14:paraId="180DF217" w14:textId="77777777" w:rsidR="00CF43E6" w:rsidRPr="003A29B8" w:rsidRDefault="00CF43E6" w:rsidP="00CF43E6">
      <w:pPr>
        <w:ind w:right="389"/>
        <w:jc w:val="both"/>
        <w:rPr>
          <w:rFonts w:ascii="Sofia Pro UltraLight" w:hAnsi="Sofia Pro UltraLight" w:cs="Arial"/>
          <w:sz w:val="32"/>
          <w:szCs w:val="30"/>
        </w:rPr>
      </w:pPr>
    </w:p>
    <w:p w14:paraId="1B7A6334" w14:textId="77777777" w:rsidR="003A29B8" w:rsidRPr="003A29B8" w:rsidRDefault="003A29B8" w:rsidP="003A29B8">
      <w:pPr>
        <w:ind w:right="389"/>
        <w:jc w:val="both"/>
        <w:rPr>
          <w:rFonts w:ascii="Sofia Pro UltraLight" w:hAnsi="Sofia Pro UltraLight" w:cs="Arial"/>
          <w:sz w:val="32"/>
          <w:szCs w:val="30"/>
        </w:rPr>
      </w:pPr>
      <w:r w:rsidRPr="003A29B8">
        <w:rPr>
          <w:rFonts w:ascii="Sofia Pro UltraLight" w:hAnsi="Sofia Pro UltraLight" w:cs="Arial"/>
          <w:sz w:val="32"/>
          <w:szCs w:val="30"/>
        </w:rPr>
        <w:t>Fijn dat wij onderdeel van jouw dagelijkse routine mogen zijn!</w:t>
      </w:r>
    </w:p>
    <w:p w14:paraId="413C85DA" w14:textId="77777777" w:rsidR="003A29B8" w:rsidRPr="003A29B8" w:rsidRDefault="003A29B8" w:rsidP="003A29B8">
      <w:pPr>
        <w:ind w:right="389"/>
        <w:jc w:val="both"/>
        <w:rPr>
          <w:rFonts w:ascii="Sofia Pro UltraLight" w:hAnsi="Sofia Pro UltraLight" w:cs="Arial"/>
          <w:sz w:val="32"/>
          <w:szCs w:val="30"/>
        </w:rPr>
      </w:pPr>
    </w:p>
    <w:p w14:paraId="49E7CC5E" w14:textId="77777777" w:rsidR="003A29B8" w:rsidRPr="003A29B8" w:rsidRDefault="003A29B8" w:rsidP="003A29B8">
      <w:pPr>
        <w:ind w:right="389"/>
        <w:jc w:val="both"/>
        <w:rPr>
          <w:rFonts w:ascii="Sofia Pro UltraLight" w:hAnsi="Sofia Pro UltraLight" w:cs="Arial"/>
          <w:sz w:val="32"/>
          <w:szCs w:val="30"/>
        </w:rPr>
      </w:pPr>
      <w:r w:rsidRPr="003A29B8">
        <w:rPr>
          <w:rFonts w:ascii="Sofia Pro UltraLight" w:hAnsi="Sofia Pro UltraLight" w:cs="Arial"/>
          <w:sz w:val="32"/>
          <w:szCs w:val="30"/>
        </w:rPr>
        <w:t>Op basis van jouw eigenschappen en doelen hebben wij voor jou een unieke mix van vitamines samengesteld. Neem deze dagelijks om je lichaam gezond en in balans te houden. Handige tip; zet een dagelijkse herinnering in je telefoon zodat je je vitamines niet vergeet in te nemen!</w:t>
      </w:r>
    </w:p>
    <w:p w14:paraId="5C98199F" w14:textId="77777777" w:rsidR="003A29B8" w:rsidRPr="003A29B8" w:rsidRDefault="003A29B8" w:rsidP="003A29B8">
      <w:pPr>
        <w:ind w:right="389"/>
        <w:jc w:val="both"/>
        <w:rPr>
          <w:rFonts w:ascii="Sofia Pro UltraLight" w:hAnsi="Sofia Pro UltraLight" w:cs="Arial"/>
          <w:sz w:val="32"/>
          <w:szCs w:val="30"/>
        </w:rPr>
      </w:pPr>
    </w:p>
    <w:p w14:paraId="521BE30B" w14:textId="6CF003E5" w:rsidR="003A29B8" w:rsidRPr="003A29B8" w:rsidRDefault="003A29B8" w:rsidP="003A29B8">
      <w:pPr>
        <w:ind w:right="389"/>
        <w:jc w:val="both"/>
        <w:rPr>
          <w:rFonts w:ascii="Sofia Pro UltraLight" w:hAnsi="Sofia Pro UltraLight" w:cs="Arial"/>
          <w:sz w:val="32"/>
          <w:szCs w:val="30"/>
        </w:rPr>
      </w:pPr>
      <w:r w:rsidRPr="003A29B8">
        <w:rPr>
          <w:rFonts w:ascii="Sofia Pro UltraLight" w:hAnsi="Sofia Pro UltraLight" w:cs="Arial"/>
          <w:sz w:val="32"/>
          <w:szCs w:val="30"/>
        </w:rPr>
        <w:t xml:space="preserve">Heb je vragen over onze producten of wil je verdere tips &amp; tricks om gezond te blijven, stuur ons een </w:t>
      </w:r>
      <w:r w:rsidR="004F6E67">
        <w:rPr>
          <w:rFonts w:ascii="Sofia Pro UltraLight" w:hAnsi="Sofia Pro UltraLight" w:cs="Arial"/>
          <w:sz w:val="32"/>
          <w:szCs w:val="30"/>
        </w:rPr>
        <w:t>mail via info@viteezy.nl.</w:t>
      </w:r>
    </w:p>
    <w:p w14:paraId="12E2079F" w14:textId="77777777" w:rsidR="003A29B8" w:rsidRPr="003A29B8" w:rsidRDefault="003A29B8" w:rsidP="003A29B8">
      <w:pPr>
        <w:ind w:right="389"/>
        <w:jc w:val="both"/>
        <w:rPr>
          <w:rFonts w:ascii="Sofia Pro UltraLight" w:hAnsi="Sofia Pro UltraLight" w:cs="Arial"/>
          <w:sz w:val="32"/>
          <w:szCs w:val="30"/>
        </w:rPr>
      </w:pPr>
    </w:p>
    <w:p w14:paraId="044B2473" w14:textId="77777777" w:rsidR="003A29B8" w:rsidRPr="003A29B8" w:rsidRDefault="003A29B8" w:rsidP="003A29B8">
      <w:pPr>
        <w:ind w:right="389"/>
        <w:jc w:val="both"/>
        <w:rPr>
          <w:rFonts w:ascii="Sofia Pro UltraLight" w:hAnsi="Sofia Pro UltraLight" w:cs="Arial"/>
          <w:sz w:val="32"/>
          <w:szCs w:val="30"/>
        </w:rPr>
      </w:pPr>
      <w:r w:rsidRPr="003A29B8">
        <w:rPr>
          <w:rFonts w:ascii="Sofia Pro UltraLight" w:hAnsi="Sofia Pro UltraLight" w:cs="Arial"/>
          <w:sz w:val="32"/>
          <w:szCs w:val="30"/>
        </w:rPr>
        <w:t xml:space="preserve">Veel succes deze maand, wij hopen snel van je te horen! </w:t>
      </w:r>
    </w:p>
    <w:p w14:paraId="51C20068" w14:textId="77777777" w:rsidR="003A29B8" w:rsidRPr="003A29B8" w:rsidRDefault="003A29B8" w:rsidP="003A29B8">
      <w:pPr>
        <w:ind w:right="389"/>
        <w:jc w:val="both"/>
        <w:rPr>
          <w:rFonts w:ascii="Sofia Pro UltraLight" w:hAnsi="Sofia Pro UltraLight" w:cs="Arial"/>
          <w:sz w:val="32"/>
          <w:szCs w:val="30"/>
        </w:rPr>
      </w:pPr>
      <w:r w:rsidRPr="003A29B8">
        <w:rPr>
          <w:rFonts w:ascii="Sofia Pro UltraLight" w:hAnsi="Sofia Pro UltraLight" w:cs="Arial"/>
          <w:sz w:val="32"/>
          <w:szCs w:val="30"/>
        </w:rPr>
        <w:t>Gezonde groet,</w:t>
      </w:r>
    </w:p>
    <w:p w14:paraId="1A966B34" w14:textId="77777777" w:rsidR="003A29B8" w:rsidRPr="003A29B8" w:rsidRDefault="003A29B8" w:rsidP="003A29B8">
      <w:pPr>
        <w:ind w:right="389"/>
        <w:jc w:val="both"/>
        <w:rPr>
          <w:rFonts w:ascii="Sofia Pro UltraLight" w:hAnsi="Sofia Pro UltraLight" w:cs="Arial"/>
          <w:sz w:val="32"/>
          <w:szCs w:val="30"/>
        </w:rPr>
      </w:pPr>
    </w:p>
    <w:p w14:paraId="179B6011" w14:textId="77777777" w:rsidR="003A29B8" w:rsidRPr="003A29B8" w:rsidRDefault="003A29B8" w:rsidP="003A29B8">
      <w:pPr>
        <w:ind w:right="389"/>
        <w:jc w:val="both"/>
        <w:rPr>
          <w:rFonts w:ascii="Sofia Pro UltraLight" w:hAnsi="Sofia Pro UltraLight" w:cs="Arial"/>
          <w:sz w:val="32"/>
          <w:szCs w:val="30"/>
        </w:rPr>
      </w:pPr>
      <w:r w:rsidRPr="003A29B8">
        <w:rPr>
          <w:rFonts w:ascii="Sofia Pro UltraLight" w:hAnsi="Sofia Pro UltraLight" w:cs="Arial"/>
          <w:sz w:val="32"/>
          <w:szCs w:val="30"/>
        </w:rPr>
        <w:t xml:space="preserve">Team </w:t>
      </w:r>
      <w:r w:rsidRPr="003A29B8">
        <w:rPr>
          <w:rFonts w:ascii="Sofia Pro UltraLight" w:hAnsi="Sofia Pro UltraLight" w:cs="Arial"/>
          <w:b/>
          <w:color w:val="00AB96"/>
          <w:sz w:val="32"/>
          <w:szCs w:val="30"/>
        </w:rPr>
        <w:t>Viteezy</w:t>
      </w:r>
    </w:p>
    <w:p w14:paraId="704707D8" w14:textId="77777777" w:rsidR="00CF43E6" w:rsidRPr="003A29B8" w:rsidRDefault="00CF43E6" w:rsidP="00CF43E6">
      <w:pPr>
        <w:ind w:right="389"/>
        <w:jc w:val="both"/>
        <w:rPr>
          <w:rFonts w:ascii="Sofia Pro UltraLight" w:eastAsia="Times New Roman" w:hAnsi="Sofia Pro UltraLight"/>
          <w:color w:val="333333"/>
          <w:sz w:val="13"/>
          <w:szCs w:val="20"/>
          <w:shd w:val="clear" w:color="auto" w:fill="FFFFFF"/>
        </w:rPr>
      </w:pPr>
    </w:p>
    <w:p w14:paraId="1C767922" w14:textId="6FCB2A2A" w:rsidR="003A29B8" w:rsidRPr="003A29B8" w:rsidRDefault="00CF43E6" w:rsidP="003A29B8">
      <w:pPr>
        <w:jc w:val="both"/>
        <w:rPr>
          <w:rFonts w:ascii="Sofia Pro UltraLight" w:eastAsia="Times New Roman" w:hAnsi="Sofia Pro UltraLight"/>
          <w:color w:val="333333"/>
          <w:sz w:val="13"/>
          <w:szCs w:val="20"/>
          <w:shd w:val="clear" w:color="auto" w:fill="FFFFFF"/>
        </w:rPr>
      </w:pPr>
      <w:r w:rsidRPr="003A29B8">
        <w:rPr>
          <w:rFonts w:ascii="Sofia Pro UltraLight" w:eastAsia="Times New Roman" w:hAnsi="Sofia Pro UltraLight"/>
          <w:color w:val="333333"/>
          <w:sz w:val="15"/>
          <w:szCs w:val="20"/>
          <w:shd w:val="clear" w:color="auto" w:fill="FFFFFF"/>
        </w:rPr>
        <w:t>Niet geschikt voor personen jonger dan 18 jaar. Buiten bereik van kinderen houden. Bij doktersbehandeling, zwangerschap of het geven van borstvoeding, altijd eerst je arts of apotheker raadplegen voordat je het voedingssupplement gebruikt. Stop het gebruik onmiddellijk en raadpleeg een arts als er overgevoeligheidsreacties optreden. Een gevarieerde, evenwichtige voeding en een gezonde levensstijl zijn belangrijk. Voedingssupplementen zijn geen vervanging van een gevarieerde voeding</w:t>
      </w:r>
      <w:r w:rsidR="004833D1">
        <w:rPr>
          <w:rFonts w:ascii="Sofia Pro UltraLight" w:eastAsia="Times New Roman" w:hAnsi="Sofia Pro UltraLight"/>
          <w:color w:val="333333"/>
          <w:sz w:val="15"/>
          <w:szCs w:val="20"/>
          <w:shd w:val="clear" w:color="auto" w:fill="FFFFFF"/>
        </w:rPr>
        <w:t>.</w:t>
      </w:r>
      <w:ins w:id="0" w:author="Sander Voss" w:date="2020-11-07T08:57:00Z">
        <w:r w:rsidR="00DB7C98">
          <w:rPr>
            <w:rFonts w:ascii="Sofia Pro UltraLight" w:eastAsia="Times New Roman" w:hAnsi="Sofia Pro UltraLight"/>
            <w:color w:val="333333"/>
            <w:sz w:val="15"/>
            <w:szCs w:val="20"/>
            <w:shd w:val="clear" w:color="auto" w:fill="FFFFFF"/>
          </w:rPr>
          <w:t xml:space="preserve"> </w:t>
        </w:r>
        <w:r w:rsidR="00DB7C98">
          <w:rPr>
            <w:rFonts w:ascii="Sofia Pro UltraLight" w:eastAsia="Times New Roman" w:hAnsi="Sofia Pro UltraLight"/>
            <w:color w:val="333333"/>
            <w:sz w:val="15"/>
            <w:szCs w:val="20"/>
            <w:shd w:val="clear" w:color="auto" w:fill="FFFFFF"/>
          </w:rPr>
          <w:t xml:space="preserve">Ten minste houdbaar tot </w:t>
        </w:r>
        <w:r w:rsidR="00DB7C98" w:rsidRPr="00DB7C98">
          <w:rPr>
            <w:rFonts w:ascii="Sofia Pro UltraLight" w:eastAsia="Times New Roman" w:hAnsi="Sofia Pro UltraLight"/>
            <w:b/>
            <w:bCs/>
            <w:color w:val="333333"/>
            <w:sz w:val="15"/>
            <w:szCs w:val="20"/>
            <w:shd w:val="clear" w:color="auto" w:fill="FFFFFF"/>
            <w:rPrChange w:id="1" w:author="Sander Voss" w:date="2020-11-07T08:57:00Z">
              <w:rPr>
                <w:rFonts w:ascii="Sofia Pro UltraLight" w:eastAsia="Times New Roman" w:hAnsi="Sofia Pro UltraLight"/>
                <w:color w:val="333333"/>
                <w:sz w:val="15"/>
                <w:szCs w:val="20"/>
                <w:shd w:val="clear" w:color="auto" w:fill="FFFFFF"/>
              </w:rPr>
            </w:rPrChange>
          </w:rPr>
          <w:t>{{vervaldatum}}</w:t>
        </w:r>
        <w:r w:rsidR="00DB7C98">
          <w:rPr>
            <w:rFonts w:ascii="Sofia Pro UltraLight" w:eastAsia="Times New Roman" w:hAnsi="Sofia Pro UltraLight"/>
            <w:color w:val="333333"/>
            <w:sz w:val="15"/>
            <w:szCs w:val="20"/>
            <w:shd w:val="clear" w:color="auto" w:fill="FFFFFF"/>
          </w:rPr>
          <w:t>.</w:t>
        </w:r>
      </w:ins>
    </w:p>
    <w:p w14:paraId="74B4E949" w14:textId="77777777" w:rsidR="004F6E67" w:rsidRDefault="004F6E67" w:rsidP="004F6E67">
      <w:pPr>
        <w:spacing w:after="160" w:line="259" w:lineRule="auto"/>
        <w:rPr>
          <w:rFonts w:ascii="Sofia Pro UltraLight" w:eastAsia="Times New Roman" w:hAnsi="Sofia Pro UltraLight"/>
          <w:color w:val="333333"/>
          <w:sz w:val="26"/>
          <w:szCs w:val="26"/>
          <w:shd w:val="clear" w:color="auto" w:fill="FFFFFF"/>
        </w:rPr>
      </w:pPr>
    </w:p>
    <w:p w14:paraId="1221887C" w14:textId="6BD20FCC" w:rsidR="00CF43E6" w:rsidRPr="004F6E67" w:rsidRDefault="00CF43E6" w:rsidP="004F6E67">
      <w:pPr>
        <w:spacing w:after="160" w:line="259" w:lineRule="auto"/>
        <w:jc w:val="center"/>
        <w:rPr>
          <w:rFonts w:ascii="Sofia Pro UltraLight" w:eastAsia="Times New Roman" w:hAnsi="Sofia Pro UltraLight"/>
          <w:color w:val="333333"/>
          <w:sz w:val="26"/>
          <w:szCs w:val="26"/>
          <w:shd w:val="clear" w:color="auto" w:fill="FFFFFF"/>
        </w:rPr>
      </w:pPr>
      <w:r w:rsidRPr="00F03005">
        <w:rPr>
          <w:rFonts w:ascii="Sofia Pro UltraLight" w:hAnsi="Sofia Pro UltraLight" w:cs="Arial"/>
          <w:sz w:val="26"/>
          <w:szCs w:val="26"/>
        </w:rPr>
        <w:t xml:space="preserve">De mix van </w:t>
      </w:r>
      <w:r w:rsidR="007337C8" w:rsidRPr="00F03005">
        <w:rPr>
          <w:rFonts w:ascii="Sofia Pro UltraLight" w:hAnsi="Sofia Pro UltraLight" w:cs="Arial"/>
          <w:b/>
          <w:color w:val="00AB96"/>
          <w:sz w:val="26"/>
          <w:szCs w:val="26"/>
        </w:rPr>
        <w:t>{{</w:t>
      </w:r>
      <w:r w:rsidR="00F37575" w:rsidRPr="00F03005">
        <w:rPr>
          <w:rFonts w:ascii="Sofia Pro UltraLight" w:hAnsi="Sofia Pro UltraLight" w:cs="Arial"/>
          <w:b/>
          <w:color w:val="00AB96"/>
          <w:sz w:val="26"/>
          <w:szCs w:val="26"/>
        </w:rPr>
        <w:t>Voornaam</w:t>
      </w:r>
      <w:r w:rsidR="007337C8" w:rsidRPr="00F03005">
        <w:rPr>
          <w:rFonts w:ascii="Sofia Pro UltraLight" w:hAnsi="Sofia Pro UltraLight" w:cs="Arial"/>
          <w:b/>
          <w:color w:val="00AB96"/>
          <w:sz w:val="26"/>
          <w:szCs w:val="26"/>
        </w:rPr>
        <w:t>}}</w:t>
      </w:r>
    </w:p>
    <w:p w14:paraId="2B7DC9ED" w14:textId="69B22B71" w:rsidR="00BC0C8A" w:rsidRPr="00F03005" w:rsidRDefault="00CF43E6" w:rsidP="00CF43E6">
      <w:pPr>
        <w:ind w:right="389"/>
        <w:jc w:val="center"/>
        <w:rPr>
          <w:rFonts w:ascii="Sofia Pro UltraLight" w:hAnsi="Sofia Pro UltraLight" w:cs="Arial"/>
          <w:sz w:val="26"/>
          <w:szCs w:val="26"/>
        </w:rPr>
      </w:pPr>
      <w:r w:rsidRPr="00F03005">
        <w:rPr>
          <w:rFonts w:ascii="Sofia Pro UltraLight" w:hAnsi="Sofia Pro UltraLight" w:cs="Arial"/>
          <w:sz w:val="26"/>
          <w:szCs w:val="26"/>
        </w:rPr>
        <w:t>(neem bij voorkeur met een maaltijd en een glas water)</w:t>
      </w:r>
    </w:p>
    <w:p w14:paraId="73398F73" w14:textId="77777777" w:rsidR="00EE79FE" w:rsidRPr="003A29B8" w:rsidRDefault="00EE79FE" w:rsidP="00CF43E6">
      <w:pPr>
        <w:ind w:right="389"/>
        <w:jc w:val="center"/>
        <w:rPr>
          <w:rFonts w:ascii="Sofia Pro UltraLight" w:hAnsi="Sofia Pro UltraLight" w:cs="Arial"/>
          <w:sz w:val="20"/>
          <w:szCs w:val="20"/>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bottom w:w="28" w:type="dxa"/>
        </w:tblCellMar>
        <w:tblLook w:val="04A0" w:firstRow="1" w:lastRow="0" w:firstColumn="1" w:lastColumn="0" w:noHBand="0" w:noVBand="1"/>
      </w:tblPr>
      <w:tblGrid>
        <w:gridCol w:w="2268"/>
        <w:gridCol w:w="1838"/>
      </w:tblGrid>
      <w:tr w:rsidR="00BD165A" w:rsidRPr="00DB7C98" w14:paraId="5EB4882F" w14:textId="77777777" w:rsidTr="00900E3B">
        <w:trPr>
          <w:jc w:val="center"/>
        </w:trPr>
        <w:tc>
          <w:tcPr>
            <w:tcW w:w="4106" w:type="dxa"/>
            <w:gridSpan w:val="2"/>
          </w:tcPr>
          <w:p w14:paraId="060A92F6" w14:textId="2A7965E4" w:rsidR="00BD165A" w:rsidRPr="003A29B8" w:rsidRDefault="00BD165A" w:rsidP="00BD165A">
            <w:pPr>
              <w:jc w:val="center"/>
              <w:rPr>
                <w:rFonts w:ascii="Sofia Pro UltraLight" w:hAnsi="Sofia Pro UltraLight"/>
                <w:lang w:val="en-US"/>
              </w:rPr>
            </w:pPr>
            <w:r w:rsidRPr="003A29B8">
              <w:rPr>
                <w:rFonts w:ascii="Sofia Pro UltraLight" w:hAnsi="Sofia Pro UltraLight"/>
                <w:lang w:val="en-US"/>
              </w:rPr>
              <w:t xml:space="preserve">{%tr for item in </w:t>
            </w:r>
            <w:r w:rsidR="003E4A5F" w:rsidRPr="003A29B8">
              <w:rPr>
                <w:rFonts w:ascii="Sofia Pro UltraLight" w:hAnsi="Sofia Pro UltraLight"/>
                <w:lang w:val="en-US"/>
              </w:rPr>
              <w:t>mix</w:t>
            </w:r>
            <w:r w:rsidRPr="003A29B8">
              <w:rPr>
                <w:rFonts w:ascii="Sofia Pro UltraLight" w:hAnsi="Sofia Pro UltraLight"/>
                <w:lang w:val="en-US"/>
              </w:rPr>
              <w:t xml:space="preserve"> %}</w:t>
            </w:r>
          </w:p>
        </w:tc>
      </w:tr>
      <w:tr w:rsidR="00BD165A" w:rsidRPr="003A29B8" w14:paraId="537AFF54" w14:textId="77777777" w:rsidTr="00900E3B">
        <w:trPr>
          <w:jc w:val="center"/>
        </w:trPr>
        <w:tc>
          <w:tcPr>
            <w:tcW w:w="2268" w:type="dxa"/>
            <w:vAlign w:val="center"/>
          </w:tcPr>
          <w:p w14:paraId="68822DF9" w14:textId="7DC22C6A" w:rsidR="00BD165A" w:rsidRPr="003A29B8" w:rsidRDefault="00BD165A" w:rsidP="004D1667">
            <w:pPr>
              <w:pStyle w:val="Obsahtabulky"/>
              <w:rPr>
                <w:rFonts w:ascii="Sofia Pro UltraLight" w:hAnsi="Sofia Pro UltraLight"/>
                <w:sz w:val="26"/>
                <w:szCs w:val="26"/>
              </w:rPr>
            </w:pPr>
            <w:r w:rsidRPr="003A29B8">
              <w:rPr>
                <w:rFonts w:ascii="Sofia Pro UltraLight" w:hAnsi="Sofia Pro UltraLight"/>
                <w:sz w:val="26"/>
                <w:szCs w:val="26"/>
              </w:rPr>
              <w:t>{{ item.</w:t>
            </w:r>
            <w:r w:rsidR="003521A6">
              <w:rPr>
                <w:rFonts w:ascii="Sofia Pro UltraLight" w:hAnsi="Sofia Pro UltraLight"/>
                <w:sz w:val="26"/>
                <w:szCs w:val="26"/>
              </w:rPr>
              <w:t>name</w:t>
            </w:r>
            <w:r w:rsidRPr="003A29B8">
              <w:rPr>
                <w:rFonts w:ascii="Sofia Pro UltraLight" w:hAnsi="Sofia Pro UltraLight"/>
                <w:sz w:val="26"/>
                <w:szCs w:val="26"/>
              </w:rPr>
              <w:t xml:space="preserve"> }}</w:t>
            </w:r>
          </w:p>
          <w:p w14:paraId="4ED96258" w14:textId="51011C3D" w:rsidR="00305DB9" w:rsidRPr="003A29B8" w:rsidRDefault="00305DB9" w:rsidP="004D1667">
            <w:pPr>
              <w:pStyle w:val="Obsahtabulky"/>
              <w:rPr>
                <w:rFonts w:ascii="Sofia Pro UltraLight" w:hAnsi="Sofia Pro UltraLight"/>
              </w:rPr>
            </w:pPr>
            <w:r w:rsidRPr="003A29B8">
              <w:rPr>
                <w:rFonts w:ascii="Sofia Pro UltraLight" w:hAnsi="Sofia Pro UltraLight"/>
                <w:sz w:val="22"/>
                <w:szCs w:val="22"/>
              </w:rPr>
              <w:t>{{item.dose}}</w:t>
            </w:r>
            <w:r w:rsidR="003521A6">
              <w:rPr>
                <w:rFonts w:ascii="Sofia Pro UltraLight" w:hAnsi="Sofia Pro UltraLight"/>
                <w:sz w:val="22"/>
                <w:szCs w:val="22"/>
              </w:rPr>
              <w:t xml:space="preserve"> {{item.type}}</w:t>
            </w:r>
          </w:p>
        </w:tc>
        <w:tc>
          <w:tcPr>
            <w:tcW w:w="1838" w:type="dxa"/>
            <w:vAlign w:val="center"/>
          </w:tcPr>
          <w:p w14:paraId="049E99B2" w14:textId="5EB84C71" w:rsidR="00BD165A" w:rsidRPr="003A29B8" w:rsidRDefault="00BD165A" w:rsidP="00EE79FE">
            <w:pPr>
              <w:ind w:right="389"/>
              <w:jc w:val="center"/>
              <w:rPr>
                <w:rFonts w:ascii="Sofia Pro UltraLight" w:hAnsi="Sofia Pro UltraLight" w:cs="Arial"/>
                <w:sz w:val="20"/>
                <w:szCs w:val="20"/>
                <w:lang w:val="en-US"/>
              </w:rPr>
            </w:pPr>
            <w:r w:rsidRPr="003A29B8">
              <w:rPr>
                <w:rFonts w:ascii="Sofia Pro UltraLight" w:hAnsi="Sofia Pro UltraLight" w:cs="Arial"/>
                <w:sz w:val="20"/>
                <w:szCs w:val="20"/>
                <w:lang w:val="en-US"/>
              </w:rPr>
              <w:t>{{</w:t>
            </w:r>
            <w:proofErr w:type="spellStart"/>
            <w:r w:rsidRPr="003A29B8">
              <w:rPr>
                <w:rFonts w:ascii="Sofia Pro UltraLight" w:hAnsi="Sofia Pro UltraLight" w:cs="Arial"/>
                <w:sz w:val="20"/>
                <w:szCs w:val="20"/>
                <w:lang w:val="en-US"/>
              </w:rPr>
              <w:t>item.img</w:t>
            </w:r>
            <w:proofErr w:type="spellEnd"/>
            <w:r w:rsidRPr="003A29B8">
              <w:rPr>
                <w:rFonts w:ascii="Sofia Pro UltraLight" w:hAnsi="Sofia Pro UltraLight" w:cs="Arial"/>
                <w:sz w:val="20"/>
                <w:szCs w:val="20"/>
                <w:lang w:val="en-US"/>
              </w:rPr>
              <w:t>}}</w:t>
            </w:r>
          </w:p>
        </w:tc>
      </w:tr>
      <w:tr w:rsidR="00BD165A" w:rsidRPr="003A29B8" w14:paraId="044EC0E2" w14:textId="77777777" w:rsidTr="00900E3B">
        <w:trPr>
          <w:jc w:val="center"/>
        </w:trPr>
        <w:tc>
          <w:tcPr>
            <w:tcW w:w="4106" w:type="dxa"/>
            <w:gridSpan w:val="2"/>
          </w:tcPr>
          <w:p w14:paraId="579EDB45" w14:textId="0860174C" w:rsidR="00BD165A" w:rsidRPr="003A29B8" w:rsidRDefault="00BD165A" w:rsidP="00BD165A">
            <w:pPr>
              <w:jc w:val="center"/>
              <w:rPr>
                <w:rFonts w:ascii="Sofia Pro UltraLight" w:hAnsi="Sofia Pro UltraLight"/>
              </w:rPr>
            </w:pPr>
            <w:r w:rsidRPr="003A29B8">
              <w:rPr>
                <w:rFonts w:ascii="Sofia Pro UltraLight" w:hAnsi="Sofia Pro UltraLight"/>
                <w:lang w:val="en-US"/>
              </w:rPr>
              <w:t xml:space="preserve">{%tr </w:t>
            </w:r>
            <w:proofErr w:type="spellStart"/>
            <w:r w:rsidRPr="003A29B8">
              <w:rPr>
                <w:rFonts w:ascii="Sofia Pro UltraLight" w:hAnsi="Sofia Pro UltraLight"/>
                <w:lang w:val="en-US"/>
              </w:rPr>
              <w:t>endfor</w:t>
            </w:r>
            <w:proofErr w:type="spellEnd"/>
            <w:r w:rsidRPr="003A29B8">
              <w:rPr>
                <w:rFonts w:ascii="Sofia Pro UltraLight" w:hAnsi="Sofia Pro UltraLight"/>
                <w:lang w:val="en-US"/>
              </w:rPr>
              <w:t xml:space="preserve"> %}</w:t>
            </w:r>
          </w:p>
        </w:tc>
      </w:tr>
    </w:tbl>
    <w:p w14:paraId="5C4A5745" w14:textId="77777777" w:rsidR="00BD165A" w:rsidRPr="003A29B8" w:rsidRDefault="00BD165A" w:rsidP="00CF43E6">
      <w:pPr>
        <w:ind w:right="389"/>
        <w:jc w:val="center"/>
        <w:rPr>
          <w:rFonts w:ascii="Sofia Pro UltraLight" w:hAnsi="Sofia Pro UltraLight" w:cs="Arial"/>
          <w:sz w:val="20"/>
          <w:szCs w:val="20"/>
          <w:lang w:val="en-US"/>
        </w:rPr>
      </w:pPr>
    </w:p>
    <w:sectPr w:rsidR="00BD165A" w:rsidRPr="003A29B8" w:rsidSect="007264BE">
      <w:pgSz w:w="16838" w:h="11906" w:orient="landscape" w:code="9"/>
      <w:pgMar w:top="720" w:right="720" w:bottom="720" w:left="720" w:header="709" w:footer="709" w:gutter="0"/>
      <w:cols w:num="2" w:space="708"/>
      <w:vAlign w:val="cen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Droid Sans Fallback">
    <w:panose1 w:val="00000000000000000000"/>
    <w:charset w:val="00"/>
    <w:family w:val="roman"/>
    <w:notTrueType/>
    <w:pitch w:val="default"/>
  </w:font>
  <w:font w:name="FreeSans">
    <w:panose1 w:val="00000000000000000000"/>
    <w:charset w:val="00"/>
    <w:family w:val="roman"/>
    <w:notTrueType/>
    <w:pitch w:val="default"/>
  </w:font>
  <w:font w:name="Sofia Pro UltraLight">
    <w:altName w:val="Calibri"/>
    <w:charset w:val="00"/>
    <w:family w:val="auto"/>
    <w:pitch w:val="variable"/>
    <w:sig w:usb0="A000002F" w:usb1="5000004B" w:usb2="00000000" w:usb3="00000000" w:csb0="00000093" w:csb1="00000000"/>
  </w:font>
  <w:font w:name="Futura Medium">
    <w:charset w:val="00"/>
    <w:family w:val="auto"/>
    <w:pitch w:val="variable"/>
    <w:sig w:usb0="80000067" w:usb1="00000000" w:usb2="00000000" w:usb3="00000000" w:csb0="000001FB" w:csb1="00000000"/>
  </w:font>
  <w:font w:name="Sofia Pro SemiBold">
    <w:altName w:val="Calibri"/>
    <w:charset w:val="00"/>
    <w:family w:val="auto"/>
    <w:pitch w:val="variable"/>
    <w:sig w:usb0="A000002F" w:usb1="5000004B"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ander Voss">
    <w15:presenceInfo w15:providerId="Windows Live" w15:userId="3767b3505f9f255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trackRevisions/>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43E6"/>
    <w:rsid w:val="000263F1"/>
    <w:rsid w:val="00305DB9"/>
    <w:rsid w:val="003200EE"/>
    <w:rsid w:val="003521A6"/>
    <w:rsid w:val="003A29B8"/>
    <w:rsid w:val="003E4A5F"/>
    <w:rsid w:val="004833D1"/>
    <w:rsid w:val="004A64D0"/>
    <w:rsid w:val="004D1667"/>
    <w:rsid w:val="004F6E67"/>
    <w:rsid w:val="00545C39"/>
    <w:rsid w:val="005851E6"/>
    <w:rsid w:val="005F4BB0"/>
    <w:rsid w:val="0060185C"/>
    <w:rsid w:val="00685DA1"/>
    <w:rsid w:val="006F6FC4"/>
    <w:rsid w:val="007264BE"/>
    <w:rsid w:val="007337C8"/>
    <w:rsid w:val="0075643F"/>
    <w:rsid w:val="007A7283"/>
    <w:rsid w:val="007C3BA7"/>
    <w:rsid w:val="00803F2F"/>
    <w:rsid w:val="008F1BBF"/>
    <w:rsid w:val="00900E3B"/>
    <w:rsid w:val="00A32EDA"/>
    <w:rsid w:val="00A85551"/>
    <w:rsid w:val="00BC0C8A"/>
    <w:rsid w:val="00BD165A"/>
    <w:rsid w:val="00C36833"/>
    <w:rsid w:val="00CF43E6"/>
    <w:rsid w:val="00D809BF"/>
    <w:rsid w:val="00DB7C98"/>
    <w:rsid w:val="00DE2DC5"/>
    <w:rsid w:val="00E44E06"/>
    <w:rsid w:val="00E9324E"/>
    <w:rsid w:val="00EE79FE"/>
    <w:rsid w:val="00F03005"/>
    <w:rsid w:val="00F37575"/>
    <w:rsid w:val="00F82216"/>
    <w:rsid w:val="00F84488"/>
    <w:rsid w:val="00FA7D4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DC832"/>
  <w15:chartTrackingRefBased/>
  <w15:docId w15:val="{F2FDBAE0-9B1A-480C-B105-A9ACFE913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43E6"/>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D16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sahtabulky">
    <w:name w:val="Obsah tabulky"/>
    <w:basedOn w:val="Normal"/>
    <w:rsid w:val="00BD165A"/>
    <w:pPr>
      <w:widowControl w:val="0"/>
      <w:suppressLineNumbers/>
      <w:suppressAutoHyphens/>
    </w:pPr>
    <w:rPr>
      <w:rFonts w:ascii="Liberation Serif" w:eastAsia="Droid Sans Fallback" w:hAnsi="Liberation Serif" w:cs="FreeSans"/>
      <w:color w:val="00000A"/>
      <w:lang w:val="cs-CZ"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550271">
      <w:bodyDiv w:val="1"/>
      <w:marLeft w:val="0"/>
      <w:marRight w:val="0"/>
      <w:marTop w:val="0"/>
      <w:marBottom w:val="0"/>
      <w:divBdr>
        <w:top w:val="none" w:sz="0" w:space="0" w:color="auto"/>
        <w:left w:val="none" w:sz="0" w:space="0" w:color="auto"/>
        <w:bottom w:val="none" w:sz="0" w:space="0" w:color="auto"/>
        <w:right w:val="none" w:sz="0" w:space="0" w:color="auto"/>
      </w:divBdr>
    </w:div>
    <w:div w:id="1044258601">
      <w:bodyDiv w:val="1"/>
      <w:marLeft w:val="0"/>
      <w:marRight w:val="0"/>
      <w:marTop w:val="0"/>
      <w:marBottom w:val="0"/>
      <w:divBdr>
        <w:top w:val="none" w:sz="0" w:space="0" w:color="auto"/>
        <w:left w:val="none" w:sz="0" w:space="0" w:color="auto"/>
        <w:bottom w:val="none" w:sz="0" w:space="0" w:color="auto"/>
        <w:right w:val="none" w:sz="0" w:space="0" w:color="auto"/>
      </w:divBdr>
    </w:div>
    <w:div w:id="1500121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C7D87-C15C-48F3-8ECF-24EED6077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Pages>
  <Words>249</Words>
  <Characters>1422</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 Voss</dc:creator>
  <cp:keywords/>
  <dc:description/>
  <cp:lastModifiedBy>Sander Voss</cp:lastModifiedBy>
  <cp:revision>42</cp:revision>
  <cp:lastPrinted>2020-06-02T09:41:00Z</cp:lastPrinted>
  <dcterms:created xsi:type="dcterms:W3CDTF">2020-04-19T18:28:00Z</dcterms:created>
  <dcterms:modified xsi:type="dcterms:W3CDTF">2020-11-07T07:57:00Z</dcterms:modified>
</cp:coreProperties>
</file>